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B9B917" w14:textId="77777777" w:rsidR="00A86D37" w:rsidRPr="005939DE" w:rsidRDefault="00A86D37" w:rsidP="00A86D37">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p>
    <w:p w14:paraId="3665443B" w14:textId="77777777" w:rsidR="00A86D37" w:rsidRPr="00A71D81" w:rsidRDefault="00A86D37" w:rsidP="00A86D37">
      <w:pPr>
        <w:pStyle w:val="a3"/>
        <w:spacing w:line="240" w:lineRule="auto"/>
        <w:jc w:val="center"/>
        <w:rPr>
          <w:rFonts w:ascii="GHEA Grapalat" w:hAnsi="GHEA Grapalat"/>
          <w:i w:val="0"/>
          <w:lang w:val="af-ZA"/>
        </w:rPr>
      </w:pP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74BF3982" w:rsidR="00642EFE" w:rsidRPr="00A71D81" w:rsidRDefault="00FD6146" w:rsidP="00EF3662">
      <w:pPr>
        <w:pStyle w:val="a3"/>
        <w:spacing w:line="240" w:lineRule="auto"/>
        <w:jc w:val="center"/>
        <w:rPr>
          <w:rFonts w:ascii="GHEA Grapalat" w:hAnsi="GHEA Grapalat"/>
          <w:i w:val="0"/>
          <w:lang w:val="af-ZA"/>
        </w:rPr>
      </w:pPr>
      <w:r>
        <w:rPr>
          <w:rFonts w:ascii="GHEA Grapalat" w:hAnsi="GHEA Grapalat"/>
          <w:i w:val="0"/>
          <w:lang w:val="af-ZA"/>
        </w:rPr>
        <w:t>ԳՆԱՆԱՇՄԱՆ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20ED6FA3"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FD6146">
        <w:rPr>
          <w:rFonts w:ascii="GHEA Grapalat" w:hAnsi="GHEA Grapalat"/>
          <w:i w:val="0"/>
          <w:lang w:val="af-ZA"/>
        </w:rPr>
        <w:t>2</w:t>
      </w:r>
      <w:r w:rsidR="00690FE8">
        <w:rPr>
          <w:rFonts w:ascii="GHEA Grapalat" w:hAnsi="GHEA Grapalat"/>
          <w:i w:val="0"/>
          <w:lang w:val="hy-AM"/>
        </w:rPr>
        <w:t>5</w:t>
      </w:r>
      <w:r w:rsidR="00782A34">
        <w:rPr>
          <w:rFonts w:ascii="GHEA Grapalat" w:hAnsi="GHEA Grapalat"/>
          <w:i w:val="0"/>
          <w:lang w:val="af-ZA"/>
        </w:rPr>
        <w:t xml:space="preserve"> </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505007">
        <w:rPr>
          <w:rFonts w:ascii="GHEA Grapalat" w:hAnsi="GHEA Grapalat"/>
          <w:i w:val="0"/>
          <w:lang w:val="hy-AM"/>
        </w:rPr>
        <w:t>դեկտեմբեր</w:t>
      </w:r>
      <w:r w:rsidR="00A86D37">
        <w:rPr>
          <w:rFonts w:ascii="GHEA Grapalat" w:hAnsi="GHEA Grapalat"/>
          <w:i w:val="0"/>
          <w:lang w:val="hy-AM"/>
        </w:rPr>
        <w:t>ի</w:t>
      </w:r>
      <w:r w:rsidR="003C53D4" w:rsidRPr="00A71D81">
        <w:rPr>
          <w:rFonts w:ascii="GHEA Grapalat" w:hAnsi="GHEA Grapalat"/>
          <w:i w:val="0"/>
          <w:lang w:val="af-ZA"/>
        </w:rPr>
        <w:t>»</w:t>
      </w:r>
      <w:r w:rsidRPr="00A71D81">
        <w:rPr>
          <w:rFonts w:ascii="GHEA Grapalat" w:hAnsi="GHEA Grapalat"/>
          <w:i w:val="0"/>
          <w:lang w:val="af-ZA"/>
        </w:rPr>
        <w:t xml:space="preserve">  </w:t>
      </w:r>
      <w:r w:rsidR="00690FE8">
        <w:rPr>
          <w:rFonts w:ascii="GHEA Grapalat" w:hAnsi="GHEA Grapalat"/>
          <w:i w:val="0"/>
          <w:lang w:val="af-ZA"/>
        </w:rPr>
        <w:t>1</w:t>
      </w:r>
      <w:r w:rsidR="00505007">
        <w:rPr>
          <w:rFonts w:ascii="GHEA Grapalat" w:hAnsi="GHEA Grapalat"/>
          <w:i w:val="0"/>
          <w:lang w:val="af-ZA"/>
        </w:rPr>
        <w:t>5</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FD6146">
        <w:rPr>
          <w:rFonts w:ascii="GHEA Grapalat" w:hAnsi="GHEA Grapalat"/>
          <w:i w:val="0"/>
          <w:lang w:val="af-ZA"/>
        </w:rPr>
        <w:t>2</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78C679EF" w14:textId="4A8229C3" w:rsidR="00F735E1" w:rsidRDefault="00496E18" w:rsidP="00EF3662">
      <w:pPr>
        <w:pStyle w:val="a3"/>
        <w:spacing w:line="240" w:lineRule="auto"/>
        <w:jc w:val="center"/>
        <w:rPr>
          <w:rFonts w:ascii="GHEA Grapalat" w:hAnsi="GHEA Grapalat"/>
          <w:b/>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505007">
        <w:rPr>
          <w:rFonts w:ascii="GHEA Grapalat" w:hAnsi="GHEA Grapalat"/>
          <w:b/>
          <w:i w:val="0"/>
          <w:lang w:val="af-ZA"/>
        </w:rPr>
        <w:t>ԱԲ10-ԳՀԱՊՁԲ-26/1</w:t>
      </w:r>
      <w:r w:rsidR="006701D0">
        <w:rPr>
          <w:rFonts w:ascii="GHEA Grapalat" w:hAnsi="GHEA Grapalat"/>
          <w:b/>
          <w:i w:val="0"/>
          <w:lang w:val="af-ZA"/>
        </w:rPr>
        <w:t xml:space="preserve">    </w:t>
      </w:r>
    </w:p>
    <w:p w14:paraId="5CB5542E" w14:textId="77777777" w:rsidR="00505007" w:rsidRDefault="00505007" w:rsidP="00505007">
      <w:pPr>
        <w:pStyle w:val="a3"/>
        <w:spacing w:line="240" w:lineRule="auto"/>
        <w:jc w:val="center"/>
        <w:rPr>
          <w:rFonts w:ascii="GHEA Grapalat" w:hAnsi="GHEA Grapalat"/>
          <w:b/>
          <w:i w:val="0"/>
          <w:lang w:val="af-ZA"/>
        </w:rPr>
      </w:pPr>
      <w:r w:rsidRPr="00FA443A">
        <w:rPr>
          <w:rFonts w:ascii="GHEA Grapalat" w:hAnsi="GHEA Grapalat" w:cs="Sylfaen"/>
          <w:sz w:val="18"/>
          <w:szCs w:val="18"/>
          <w:highlight w:val="yellow"/>
          <w:lang w:val="hy-AM"/>
        </w:rPr>
        <w:t>Սույն ը</w:t>
      </w:r>
      <w:proofErr w:type="spellStart"/>
      <w:r w:rsidRPr="00FA443A">
        <w:rPr>
          <w:rFonts w:ascii="GHEA Grapalat" w:hAnsi="GHEA Grapalat" w:cs="Sylfaen"/>
          <w:sz w:val="18"/>
          <w:szCs w:val="18"/>
          <w:highlight w:val="yellow"/>
          <w:lang w:val="en-US"/>
        </w:rPr>
        <w:t>նթացակարգը</w:t>
      </w:r>
      <w:proofErr w:type="spellEnd"/>
      <w:r w:rsidRPr="00FA443A">
        <w:rPr>
          <w:rFonts w:ascii="GHEA Grapalat" w:hAnsi="GHEA Grapalat" w:cs="Sylfaen"/>
          <w:sz w:val="18"/>
          <w:szCs w:val="18"/>
          <w:highlight w:val="yellow"/>
          <w:lang w:val="af-ZA"/>
        </w:rPr>
        <w:t xml:space="preserve"> </w:t>
      </w:r>
      <w:proofErr w:type="spellStart"/>
      <w:r w:rsidRPr="00FA443A">
        <w:rPr>
          <w:rFonts w:ascii="GHEA Grapalat" w:hAnsi="GHEA Grapalat" w:cs="Sylfaen"/>
          <w:sz w:val="18"/>
          <w:szCs w:val="18"/>
          <w:highlight w:val="yellow"/>
          <w:lang w:val="en-US"/>
        </w:rPr>
        <w:t>կազմակերպվում</w:t>
      </w:r>
      <w:proofErr w:type="spellEnd"/>
      <w:r w:rsidRPr="00FA443A">
        <w:rPr>
          <w:rFonts w:ascii="GHEA Grapalat" w:hAnsi="GHEA Grapalat" w:cs="Sylfaen"/>
          <w:sz w:val="18"/>
          <w:szCs w:val="18"/>
          <w:highlight w:val="yellow"/>
          <w:lang w:val="af-ZA"/>
        </w:rPr>
        <w:t xml:space="preserve"> </w:t>
      </w:r>
      <w:r w:rsidRPr="00FA443A">
        <w:rPr>
          <w:rFonts w:ascii="GHEA Grapalat" w:hAnsi="GHEA Grapalat" w:cs="Sylfaen"/>
          <w:sz w:val="18"/>
          <w:szCs w:val="18"/>
          <w:highlight w:val="yellow"/>
          <w:lang w:val="en-US"/>
        </w:rPr>
        <w:t>է</w:t>
      </w:r>
      <w:r w:rsidRPr="00FA443A">
        <w:rPr>
          <w:rFonts w:ascii="GHEA Grapalat" w:hAnsi="GHEA Grapalat" w:cs="Sylfaen"/>
          <w:sz w:val="18"/>
          <w:szCs w:val="18"/>
          <w:highlight w:val="yellow"/>
          <w:lang w:val="af-ZA"/>
        </w:rPr>
        <w:t xml:space="preserve"> “</w:t>
      </w:r>
      <w:proofErr w:type="spellStart"/>
      <w:r w:rsidRPr="00FA443A">
        <w:rPr>
          <w:rFonts w:ascii="GHEA Grapalat" w:hAnsi="GHEA Grapalat" w:cs="Sylfaen"/>
          <w:sz w:val="18"/>
          <w:szCs w:val="18"/>
          <w:highlight w:val="yellow"/>
          <w:lang w:val="en-US"/>
        </w:rPr>
        <w:t>Գնումների</w:t>
      </w:r>
      <w:proofErr w:type="spellEnd"/>
      <w:r w:rsidRPr="00FA443A">
        <w:rPr>
          <w:rFonts w:ascii="GHEA Grapalat" w:hAnsi="GHEA Grapalat" w:cs="Sylfaen"/>
          <w:sz w:val="18"/>
          <w:szCs w:val="18"/>
          <w:highlight w:val="yellow"/>
          <w:lang w:val="af-ZA"/>
        </w:rPr>
        <w:t xml:space="preserve"> </w:t>
      </w:r>
      <w:proofErr w:type="spellStart"/>
      <w:r w:rsidRPr="00FA443A">
        <w:rPr>
          <w:rFonts w:ascii="GHEA Grapalat" w:hAnsi="GHEA Grapalat" w:cs="Sylfaen"/>
          <w:sz w:val="18"/>
          <w:szCs w:val="18"/>
          <w:highlight w:val="yellow"/>
          <w:lang w:val="en-US"/>
        </w:rPr>
        <w:t>մասին</w:t>
      </w:r>
      <w:proofErr w:type="spellEnd"/>
      <w:r w:rsidRPr="00FA443A">
        <w:rPr>
          <w:rFonts w:ascii="GHEA Grapalat" w:hAnsi="GHEA Grapalat" w:cs="Sylfaen"/>
          <w:sz w:val="18"/>
          <w:szCs w:val="18"/>
          <w:highlight w:val="yellow"/>
          <w:lang w:val="af-ZA"/>
        </w:rPr>
        <w:t xml:space="preserve">” </w:t>
      </w:r>
      <w:r w:rsidRPr="00FA443A">
        <w:rPr>
          <w:rFonts w:ascii="GHEA Grapalat" w:hAnsi="GHEA Grapalat" w:cs="Sylfaen"/>
          <w:sz w:val="18"/>
          <w:szCs w:val="18"/>
          <w:highlight w:val="yellow"/>
          <w:lang w:val="en-US"/>
        </w:rPr>
        <w:t>ՀՀ</w:t>
      </w:r>
      <w:r w:rsidRPr="00FA443A">
        <w:rPr>
          <w:rFonts w:ascii="GHEA Grapalat" w:hAnsi="GHEA Grapalat" w:cs="Sylfaen"/>
          <w:sz w:val="18"/>
          <w:szCs w:val="18"/>
          <w:highlight w:val="yellow"/>
          <w:lang w:val="af-ZA"/>
        </w:rPr>
        <w:t xml:space="preserve"> </w:t>
      </w:r>
      <w:proofErr w:type="spellStart"/>
      <w:r w:rsidRPr="00FA443A">
        <w:rPr>
          <w:rFonts w:ascii="GHEA Grapalat" w:hAnsi="GHEA Grapalat" w:cs="Sylfaen"/>
          <w:sz w:val="18"/>
          <w:szCs w:val="18"/>
          <w:highlight w:val="yellow"/>
          <w:lang w:val="en-US"/>
        </w:rPr>
        <w:t>օրենքի</w:t>
      </w:r>
      <w:proofErr w:type="spellEnd"/>
      <w:r w:rsidRPr="00FA443A">
        <w:rPr>
          <w:rFonts w:ascii="GHEA Grapalat" w:hAnsi="GHEA Grapalat" w:cs="Sylfaen"/>
          <w:sz w:val="18"/>
          <w:szCs w:val="18"/>
          <w:highlight w:val="yellow"/>
          <w:lang w:val="af-ZA"/>
        </w:rPr>
        <w:t xml:space="preserve"> 15-</w:t>
      </w:r>
      <w:proofErr w:type="spellStart"/>
      <w:r w:rsidRPr="00FA443A">
        <w:rPr>
          <w:rFonts w:ascii="GHEA Grapalat" w:hAnsi="GHEA Grapalat" w:cs="Sylfaen"/>
          <w:sz w:val="18"/>
          <w:szCs w:val="18"/>
          <w:highlight w:val="yellow"/>
          <w:lang w:val="en-US"/>
        </w:rPr>
        <w:t>րդ</w:t>
      </w:r>
      <w:proofErr w:type="spellEnd"/>
      <w:r w:rsidRPr="00FA443A">
        <w:rPr>
          <w:rFonts w:ascii="GHEA Grapalat" w:hAnsi="GHEA Grapalat" w:cs="Sylfaen"/>
          <w:sz w:val="18"/>
          <w:szCs w:val="18"/>
          <w:highlight w:val="yellow"/>
          <w:lang w:val="af-ZA"/>
        </w:rPr>
        <w:t xml:space="preserve"> </w:t>
      </w:r>
      <w:proofErr w:type="spellStart"/>
      <w:r w:rsidRPr="00FA443A">
        <w:rPr>
          <w:rFonts w:ascii="GHEA Grapalat" w:hAnsi="GHEA Grapalat" w:cs="Sylfaen"/>
          <w:sz w:val="18"/>
          <w:szCs w:val="18"/>
          <w:highlight w:val="yellow"/>
          <w:lang w:val="en-US"/>
        </w:rPr>
        <w:t>հոդվածի</w:t>
      </w:r>
      <w:proofErr w:type="spellEnd"/>
      <w:r w:rsidRPr="00FA443A">
        <w:rPr>
          <w:rFonts w:ascii="GHEA Grapalat" w:hAnsi="GHEA Grapalat" w:cs="Sylfaen"/>
          <w:sz w:val="18"/>
          <w:szCs w:val="18"/>
          <w:highlight w:val="yellow"/>
          <w:lang w:val="af-ZA"/>
        </w:rPr>
        <w:t xml:space="preserve"> 6-</w:t>
      </w:r>
      <w:proofErr w:type="spellStart"/>
      <w:r w:rsidRPr="00FA443A">
        <w:rPr>
          <w:rFonts w:ascii="GHEA Grapalat" w:hAnsi="GHEA Grapalat" w:cs="Sylfaen"/>
          <w:sz w:val="18"/>
          <w:szCs w:val="18"/>
          <w:highlight w:val="yellow"/>
          <w:lang w:val="en-US"/>
        </w:rPr>
        <w:t>րդ</w:t>
      </w:r>
      <w:proofErr w:type="spellEnd"/>
      <w:r w:rsidRPr="00FA443A">
        <w:rPr>
          <w:rFonts w:ascii="GHEA Grapalat" w:hAnsi="GHEA Grapalat" w:cs="Sylfaen"/>
          <w:sz w:val="18"/>
          <w:szCs w:val="18"/>
          <w:highlight w:val="yellow"/>
          <w:lang w:val="af-ZA"/>
        </w:rPr>
        <w:t xml:space="preserve"> </w:t>
      </w:r>
      <w:proofErr w:type="spellStart"/>
      <w:r w:rsidRPr="00FA443A">
        <w:rPr>
          <w:rFonts w:ascii="GHEA Grapalat" w:hAnsi="GHEA Grapalat" w:cs="Sylfaen"/>
          <w:sz w:val="18"/>
          <w:szCs w:val="18"/>
          <w:highlight w:val="yellow"/>
          <w:lang w:val="en-US"/>
        </w:rPr>
        <w:t>մասի</w:t>
      </w:r>
      <w:proofErr w:type="spellEnd"/>
      <w:r w:rsidRPr="00FA443A">
        <w:rPr>
          <w:rFonts w:ascii="GHEA Grapalat" w:hAnsi="GHEA Grapalat" w:cs="Sylfaen"/>
          <w:sz w:val="18"/>
          <w:szCs w:val="18"/>
          <w:highlight w:val="yellow"/>
          <w:lang w:val="af-ZA"/>
        </w:rPr>
        <w:t xml:space="preserve"> </w:t>
      </w:r>
      <w:proofErr w:type="spellStart"/>
      <w:r w:rsidRPr="00FA443A">
        <w:rPr>
          <w:rFonts w:ascii="GHEA Grapalat" w:hAnsi="GHEA Grapalat" w:cs="Sylfaen"/>
          <w:sz w:val="18"/>
          <w:szCs w:val="18"/>
          <w:highlight w:val="yellow"/>
          <w:lang w:val="en-US"/>
        </w:rPr>
        <w:t>հիման</w:t>
      </w:r>
      <w:proofErr w:type="spellEnd"/>
      <w:r w:rsidRPr="00FA443A">
        <w:rPr>
          <w:rFonts w:ascii="GHEA Grapalat" w:hAnsi="GHEA Grapalat" w:cs="Sylfaen"/>
          <w:sz w:val="18"/>
          <w:szCs w:val="18"/>
          <w:highlight w:val="yellow"/>
          <w:lang w:val="af-ZA"/>
        </w:rPr>
        <w:t xml:space="preserve"> </w:t>
      </w:r>
      <w:proofErr w:type="spellStart"/>
      <w:r w:rsidRPr="00FA443A">
        <w:rPr>
          <w:rFonts w:ascii="GHEA Grapalat" w:hAnsi="GHEA Grapalat" w:cs="Sylfaen"/>
          <w:sz w:val="18"/>
          <w:szCs w:val="18"/>
          <w:highlight w:val="yellow"/>
          <w:lang w:val="en-US"/>
        </w:rPr>
        <w:t>վրա</w:t>
      </w:r>
      <w:proofErr w:type="spellEnd"/>
      <w:r w:rsidRPr="00FD6146">
        <w:rPr>
          <w:rFonts w:ascii="GHEA Grapalat" w:hAnsi="GHEA Grapalat"/>
          <w:b/>
          <w:i w:val="0"/>
          <w:u w:val="single"/>
          <w:lang w:val="af-ZA"/>
        </w:rPr>
        <w:t xml:space="preserve">    </w:t>
      </w:r>
    </w:p>
    <w:p w14:paraId="3592D2FF" w14:textId="77777777" w:rsidR="00505007" w:rsidRDefault="00505007" w:rsidP="00EF3662">
      <w:pPr>
        <w:pStyle w:val="a3"/>
        <w:spacing w:line="240" w:lineRule="auto"/>
        <w:jc w:val="center"/>
        <w:rPr>
          <w:rFonts w:ascii="GHEA Grapalat" w:hAnsi="GHEA Grapalat"/>
          <w:b/>
          <w:i w:val="0"/>
          <w:lang w:val="af-ZA"/>
        </w:rPr>
      </w:pPr>
    </w:p>
    <w:p w14:paraId="1D9D59A9" w14:textId="54E9A86C" w:rsidR="00E43E87" w:rsidRDefault="00E43E87" w:rsidP="00EF3662">
      <w:pPr>
        <w:pStyle w:val="a3"/>
        <w:spacing w:line="240" w:lineRule="auto"/>
        <w:jc w:val="center"/>
        <w:rPr>
          <w:rFonts w:ascii="GHEA Grapalat" w:hAnsi="GHEA Grapalat"/>
          <w:b/>
          <w:i w:val="0"/>
          <w:lang w:val="af-ZA"/>
        </w:rPr>
      </w:pPr>
      <w:r w:rsidRPr="00FD6146">
        <w:rPr>
          <w:rFonts w:ascii="GHEA Grapalat" w:hAnsi="GHEA Grapalat"/>
          <w:b/>
          <w:i w:val="0"/>
          <w:u w:val="single"/>
          <w:lang w:val="af-ZA"/>
        </w:rPr>
        <w:t xml:space="preserve">    </w:t>
      </w:r>
    </w:p>
    <w:p w14:paraId="3C69EF9E" w14:textId="2F05761E" w:rsidR="00642EFE" w:rsidRPr="00A71D81" w:rsidRDefault="00642EFE" w:rsidP="00FD6146">
      <w:pPr>
        <w:pStyle w:val="a3"/>
        <w:spacing w:line="240" w:lineRule="auto"/>
        <w:ind w:firstLine="708"/>
        <w:jc w:val="left"/>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6701D0">
        <w:rPr>
          <w:rFonts w:ascii="GHEA Grapalat" w:hAnsi="GHEA Grapalat"/>
          <w:b/>
          <w:i w:val="0"/>
          <w:lang w:val="af-ZA"/>
        </w:rPr>
        <w:t>ՀՀ Կոտայքի մարզի &lt;&lt;Աբովյանի Վ.Համբարձումյանի անվան N10 հիմնական դպրոց&gt;&gt; ՊՈԱԿ</w:t>
      </w:r>
      <w:r w:rsidR="0092394C">
        <w:rPr>
          <w:rFonts w:ascii="GHEA Grapalat" w:hAnsi="GHEA Grapalat"/>
          <w:b/>
          <w:i w:val="0"/>
          <w:lang w:val="af-ZA"/>
        </w:rPr>
        <w:t>-</w:t>
      </w:r>
      <w:r w:rsidR="0092394C">
        <w:rPr>
          <w:rFonts w:ascii="GHEA Grapalat" w:hAnsi="GHEA Grapalat"/>
          <w:b/>
          <w:i w:val="0"/>
          <w:lang w:val="hy-AM"/>
        </w:rPr>
        <w:t>ը</w:t>
      </w:r>
      <w:r w:rsidRPr="00A71D81">
        <w:rPr>
          <w:rFonts w:ascii="GHEA Grapalat" w:hAnsi="GHEA Grapalat"/>
          <w:i w:val="0"/>
          <w:lang w:val="af-ZA"/>
        </w:rPr>
        <w:t>, որը գտնվում է</w:t>
      </w:r>
      <w:r w:rsidR="00FD6146" w:rsidRPr="00FD6146">
        <w:rPr>
          <w:rFonts w:ascii="Sylfaen" w:hAnsi="Sylfaen" w:cs="Sylfaen"/>
          <w:lang w:val="af-ZA"/>
        </w:rPr>
        <w:t xml:space="preserve"> </w:t>
      </w:r>
      <w:r w:rsidR="00FD6146">
        <w:rPr>
          <w:rFonts w:ascii="GHEA Grapalat" w:hAnsi="GHEA Grapalat"/>
          <w:i w:val="0"/>
          <w:lang w:val="af-ZA"/>
        </w:rPr>
        <w:t xml:space="preserve"> </w:t>
      </w:r>
      <w:r w:rsidR="006701D0">
        <w:rPr>
          <w:rFonts w:ascii="GHEA Grapalat" w:hAnsi="GHEA Grapalat"/>
          <w:i w:val="0"/>
          <w:lang w:val="af-ZA"/>
        </w:rPr>
        <w:t xml:space="preserve">ՀՀ Կոտայքի մարզ, ք.Աբովյան Սուրեն Մնացականյանի 5 </w:t>
      </w:r>
      <w:r w:rsidRPr="00A71D81">
        <w:rPr>
          <w:rFonts w:ascii="GHEA Grapalat" w:hAnsi="GHEA Grapalat"/>
          <w:i w:val="0"/>
          <w:lang w:val="af-ZA"/>
        </w:rPr>
        <w:t>հասցեում,</w:t>
      </w:r>
      <w:r w:rsidR="006701D0">
        <w:rPr>
          <w:rFonts w:ascii="GHEA Grapalat" w:hAnsi="GHEA Grapalat"/>
          <w:i w:val="0"/>
          <w:lang w:val="af-ZA"/>
        </w:rPr>
        <w:t xml:space="preserve"> </w:t>
      </w:r>
      <w:r w:rsidRPr="00A71D81">
        <w:rPr>
          <w:rFonts w:ascii="GHEA Grapalat" w:hAnsi="GHEA Grapalat"/>
          <w:i w:val="0"/>
          <w:lang w:val="af-ZA"/>
        </w:rPr>
        <w:t xml:space="preserve">հայտարարում է </w:t>
      </w:r>
      <w:r w:rsidR="00FD6146">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5AEA71F9" w14:textId="45AF5ACC" w:rsidR="00496E18" w:rsidRPr="00A71D81" w:rsidRDefault="00A20B69" w:rsidP="00A2791B">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proofErr w:type="spellStart"/>
      <w:r w:rsidR="0092394C">
        <w:rPr>
          <w:rFonts w:ascii="GHEA Grapalat" w:hAnsi="GHEA Grapalat"/>
          <w:b/>
          <w:i w:val="0"/>
          <w:lang w:val="ru-RU"/>
        </w:rPr>
        <w:t>Սննդամթերքի</w:t>
      </w:r>
      <w:proofErr w:type="spellEnd"/>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6B1546AA" w:rsidR="00332EE7" w:rsidRPr="00A71D81" w:rsidRDefault="00332EE7" w:rsidP="00A2791B">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00A2791B" w:rsidRPr="00A2791B">
        <w:rPr>
          <w:rFonts w:ascii="GHEA Grapalat" w:hAnsi="GHEA Grapalat"/>
          <w:i w:val="0"/>
          <w:lang w:val="af-ZA"/>
        </w:rPr>
        <w:t xml:space="preserve"> </w:t>
      </w:r>
      <w:r w:rsidR="006701D0">
        <w:rPr>
          <w:rFonts w:ascii="GHEA Grapalat" w:hAnsi="GHEA Grapalat"/>
          <w:b/>
          <w:i w:val="0"/>
          <w:lang w:val="af-ZA"/>
        </w:rPr>
        <w:t xml:space="preserve">ՀՀ Կոտայքի մարզ, </w:t>
      </w:r>
      <w:r w:rsidR="00A86D37">
        <w:rPr>
          <w:rFonts w:ascii="GHEA Grapalat" w:hAnsi="GHEA Grapalat"/>
          <w:b/>
          <w:i w:val="0"/>
          <w:lang w:val="af-ZA"/>
        </w:rPr>
        <w:t>ք.Աբովյան Սուրեն Մնացականյանի 5</w:t>
      </w:r>
      <w:r w:rsidR="00A2791B" w:rsidRPr="00A2791B">
        <w:rPr>
          <w:rFonts w:ascii="GHEA Grapalat" w:hAnsi="GHEA Grapalat"/>
          <w:b/>
          <w:i w:val="0"/>
          <w:lang w:val="af-ZA"/>
        </w:rPr>
        <w:t xml:space="preserve"> </w:t>
      </w:r>
      <w:r w:rsidRPr="00A71D81">
        <w:rPr>
          <w:rFonts w:ascii="GHEA Grapalat" w:hAnsi="GHEA Grapalat"/>
          <w:i w:val="0"/>
          <w:lang w:val="af-ZA"/>
        </w:rPr>
        <w:t xml:space="preserve">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հրապարակման </w:t>
      </w:r>
      <w:r w:rsidRPr="00A71D81">
        <w:rPr>
          <w:rFonts w:ascii="GHEA Grapalat" w:hAnsi="GHEA Grapalat"/>
          <w:i w:val="0"/>
          <w:lang w:val="af-ZA"/>
        </w:rPr>
        <w:t xml:space="preserve">օրվանից հաշված </w:t>
      </w:r>
      <w:r w:rsidR="00A2791B" w:rsidRPr="00A2791B">
        <w:rPr>
          <w:rFonts w:ascii="GHEA Grapalat" w:hAnsi="GHEA Grapalat"/>
          <w:b/>
          <w:i w:val="0"/>
          <w:u w:val="single"/>
          <w:lang w:val="af-ZA"/>
        </w:rPr>
        <w:t>7</w:t>
      </w:r>
      <w:r w:rsidRPr="00A2791B">
        <w:rPr>
          <w:rFonts w:ascii="GHEA Grapalat" w:hAnsi="GHEA Grapalat"/>
          <w:b/>
          <w:i w:val="0"/>
          <w:lang w:val="af-ZA"/>
        </w:rPr>
        <w:t xml:space="preserve">-րդ օրվա ժամը </w:t>
      </w:r>
      <w:r w:rsidR="00505007">
        <w:rPr>
          <w:rFonts w:ascii="GHEA Grapalat" w:hAnsi="GHEA Grapalat"/>
          <w:b/>
          <w:i w:val="0"/>
          <w:u w:val="single"/>
          <w:lang w:val="af-ZA"/>
        </w:rPr>
        <w:t>12։15</w:t>
      </w:r>
      <w:r w:rsidR="00A2791B" w:rsidRPr="00A2791B">
        <w:rPr>
          <w:rFonts w:ascii="GHEA Grapalat" w:hAnsi="GHEA Grapalat"/>
          <w:b/>
          <w:i w:val="0"/>
          <w:lang w:val="af-ZA"/>
        </w:rPr>
        <w:t>-</w:t>
      </w:r>
      <w:r w:rsidR="00A2791B">
        <w:rPr>
          <w:rFonts w:ascii="GHEA Grapalat" w:hAnsi="GHEA Grapalat"/>
          <w:i w:val="0"/>
          <w:lang w:val="ru-RU"/>
        </w:rPr>
        <w:t>ն</w:t>
      </w:r>
      <w:r w:rsidRPr="00A71D81">
        <w:rPr>
          <w:rFonts w:ascii="GHEA Grapalat" w:hAnsi="GHEA Grapalat"/>
          <w:i w:val="0"/>
          <w:lang w:val="af-ZA"/>
        </w:rPr>
        <w:t xml:space="preserve">: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74E94FF3"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6701D0">
        <w:rPr>
          <w:rFonts w:ascii="GHEA Grapalat" w:hAnsi="GHEA Grapalat"/>
          <w:i w:val="0"/>
          <w:lang w:val="af-ZA"/>
        </w:rPr>
        <w:t xml:space="preserve">ՀՀ Կոտայքի մարզ, ք.Աբովյան Սուրեն Մնացականյանի 5 </w:t>
      </w:r>
      <w:r w:rsidR="00A2791B" w:rsidRPr="00A2791B">
        <w:rPr>
          <w:rFonts w:ascii="GHEA Grapalat" w:hAnsi="GHEA Grapalat"/>
          <w:i w:val="0"/>
          <w:lang w:val="af-ZA"/>
        </w:rPr>
        <w:t xml:space="preserve"> </w:t>
      </w:r>
      <w:r w:rsidR="00A2791B">
        <w:rPr>
          <w:rFonts w:ascii="GHEA Grapalat" w:hAnsi="GHEA Grapalat"/>
          <w:i w:val="0"/>
          <w:lang w:val="af-ZA"/>
        </w:rPr>
        <w:t xml:space="preserve">հասցեում, </w:t>
      </w:r>
      <w:r w:rsidR="00A2791B" w:rsidRPr="00A2791B">
        <w:rPr>
          <w:rFonts w:ascii="GHEA Grapalat" w:hAnsi="GHEA Grapalat"/>
          <w:b/>
          <w:i w:val="0"/>
          <w:lang w:val="af-ZA"/>
        </w:rPr>
        <w:t>«202</w:t>
      </w:r>
      <w:r w:rsidR="00690FE8">
        <w:rPr>
          <w:rFonts w:ascii="GHEA Grapalat" w:hAnsi="GHEA Grapalat"/>
          <w:b/>
          <w:i w:val="0"/>
          <w:lang w:val="af-ZA"/>
        </w:rPr>
        <w:t>5</w:t>
      </w:r>
      <w:r w:rsidR="00A2791B" w:rsidRPr="00A2791B">
        <w:rPr>
          <w:rFonts w:ascii="GHEA Grapalat" w:hAnsi="GHEA Grapalat"/>
          <w:b/>
          <w:i w:val="0"/>
          <w:lang w:val="af-ZA"/>
        </w:rPr>
        <w:t xml:space="preserve"> </w:t>
      </w:r>
      <w:r w:rsidRPr="00A2791B">
        <w:rPr>
          <w:rFonts w:ascii="GHEA Grapalat" w:hAnsi="GHEA Grapalat"/>
          <w:b/>
          <w:i w:val="0"/>
          <w:lang w:val="af-ZA"/>
        </w:rPr>
        <w:t>» «</w:t>
      </w:r>
      <w:r w:rsidR="00505007">
        <w:rPr>
          <w:rFonts w:ascii="GHEA Grapalat" w:hAnsi="GHEA Grapalat"/>
          <w:b/>
          <w:i w:val="0"/>
          <w:lang w:val="af-ZA"/>
        </w:rPr>
        <w:t>դեկտեմբեր</w:t>
      </w:r>
      <w:r w:rsidR="00A2791B" w:rsidRPr="00A2791B">
        <w:rPr>
          <w:rFonts w:ascii="GHEA Grapalat" w:hAnsi="GHEA Grapalat"/>
          <w:b/>
          <w:i w:val="0"/>
          <w:lang w:val="ru-RU"/>
        </w:rPr>
        <w:t>ի</w:t>
      </w:r>
      <w:r w:rsidRPr="00A2791B">
        <w:rPr>
          <w:rFonts w:ascii="GHEA Grapalat" w:hAnsi="GHEA Grapalat"/>
          <w:b/>
          <w:i w:val="0"/>
          <w:lang w:val="af-ZA"/>
        </w:rPr>
        <w:t xml:space="preserve">» </w:t>
      </w:r>
      <w:r w:rsidR="00A2791B" w:rsidRPr="00A2791B">
        <w:rPr>
          <w:rFonts w:ascii="GHEA Grapalat" w:hAnsi="GHEA Grapalat"/>
          <w:b/>
          <w:i w:val="0"/>
          <w:lang w:val="af-ZA"/>
        </w:rPr>
        <w:t xml:space="preserve">  </w:t>
      </w:r>
      <w:r w:rsidRPr="00A2791B">
        <w:rPr>
          <w:rFonts w:ascii="GHEA Grapalat" w:hAnsi="GHEA Grapalat"/>
          <w:b/>
          <w:i w:val="0"/>
          <w:lang w:val="af-ZA"/>
        </w:rPr>
        <w:t>«</w:t>
      </w:r>
      <w:r w:rsidR="00774511">
        <w:rPr>
          <w:rFonts w:ascii="GHEA Grapalat" w:hAnsi="GHEA Grapalat"/>
          <w:b/>
          <w:i w:val="0"/>
          <w:lang w:val="af-ZA"/>
        </w:rPr>
        <w:t>2</w:t>
      </w:r>
      <w:r w:rsidR="00505007">
        <w:rPr>
          <w:rFonts w:ascii="GHEA Grapalat" w:hAnsi="GHEA Grapalat"/>
          <w:b/>
          <w:i w:val="0"/>
          <w:lang w:val="af-ZA"/>
        </w:rPr>
        <w:t>2</w:t>
      </w:r>
      <w:r w:rsidRPr="00A2791B">
        <w:rPr>
          <w:rFonts w:ascii="GHEA Grapalat" w:hAnsi="GHEA Grapalat"/>
          <w:b/>
          <w:i w:val="0"/>
          <w:lang w:val="af-ZA"/>
        </w:rPr>
        <w:t xml:space="preserve">» -ին ժամը  </w:t>
      </w:r>
      <w:r w:rsidR="00505007">
        <w:rPr>
          <w:rFonts w:ascii="GHEA Grapalat" w:hAnsi="GHEA Grapalat"/>
          <w:b/>
          <w:i w:val="0"/>
          <w:lang w:val="af-ZA"/>
        </w:rPr>
        <w:t>12։15</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7B4E9391" w14:textId="142BDCAC" w:rsidR="00754697" w:rsidRPr="00A2791B" w:rsidRDefault="00754697" w:rsidP="00EF3662">
      <w:pPr>
        <w:pStyle w:val="a3"/>
        <w:spacing w:line="240" w:lineRule="auto"/>
        <w:rPr>
          <w:rFonts w:ascii="GHEA Grapalat" w:hAnsi="GHEA Grapalat"/>
          <w:b/>
          <w:i w:val="0"/>
          <w:lang w:val="hy-AM"/>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2791B">
        <w:rPr>
          <w:rFonts w:ascii="GHEA Grapalat" w:hAnsi="GHEA Grapalat"/>
          <w:b/>
          <w:i w:val="0"/>
          <w:lang w:val="af-ZA"/>
        </w:rPr>
        <w:t>`</w:t>
      </w:r>
      <w:r w:rsidR="00A2791B" w:rsidRPr="00A2791B">
        <w:rPr>
          <w:rFonts w:ascii="GHEA Grapalat" w:hAnsi="GHEA Grapalat"/>
          <w:b/>
          <w:i w:val="0"/>
          <w:lang w:val="hy-AM"/>
        </w:rPr>
        <w:t xml:space="preserve">  </w:t>
      </w:r>
      <w:r w:rsidR="00A2791B" w:rsidRPr="00A2791B">
        <w:rPr>
          <w:rFonts w:ascii="GHEA Grapalat" w:hAnsi="GHEA Grapalat"/>
          <w:b/>
          <w:i w:val="0"/>
          <w:u w:val="single"/>
          <w:lang w:val="hy-AM"/>
        </w:rPr>
        <w:t>Է.Գրիգորյանին:</w:t>
      </w:r>
    </w:p>
    <w:p w14:paraId="108013B8" w14:textId="3EF6489A" w:rsidR="009F18D0" w:rsidRPr="00A71D81" w:rsidRDefault="009F18D0"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t xml:space="preserve">             </w:t>
      </w:r>
    </w:p>
    <w:p w14:paraId="5797047C" w14:textId="77777777" w:rsidR="00A2791B" w:rsidRPr="008F1434" w:rsidRDefault="00754697" w:rsidP="00A2791B">
      <w:pPr>
        <w:pStyle w:val="a3"/>
        <w:spacing w:line="240" w:lineRule="auto"/>
        <w:rPr>
          <w:rFonts w:ascii="GHEA Grapalat" w:hAnsi="GHEA Grapalat"/>
          <w:i w:val="0"/>
          <w:u w:val="single"/>
          <w:lang w:val="af-ZA"/>
        </w:rPr>
      </w:pPr>
      <w:r w:rsidRPr="00A71D81">
        <w:rPr>
          <w:rFonts w:ascii="GHEA Grapalat" w:hAnsi="GHEA Grapalat"/>
          <w:i w:val="0"/>
          <w:lang w:val="af-ZA"/>
        </w:rPr>
        <w:t xml:space="preserve">                                      Հեռախոս</w:t>
      </w:r>
      <w:r w:rsidR="009F18D0" w:rsidRPr="00A71D81">
        <w:rPr>
          <w:rFonts w:ascii="GHEA Grapalat" w:hAnsi="GHEA Grapalat"/>
          <w:i w:val="0"/>
          <w:lang w:val="af-ZA"/>
        </w:rPr>
        <w:t xml:space="preserve"> </w:t>
      </w:r>
      <w:r w:rsidR="00A2791B" w:rsidRPr="00A2791B">
        <w:rPr>
          <w:rFonts w:ascii="GHEA Grapalat" w:hAnsi="GHEA Grapalat"/>
          <w:i w:val="0"/>
          <w:u w:val="single"/>
          <w:lang w:val="af-ZA"/>
        </w:rPr>
        <w:t>099244974</w:t>
      </w:r>
    </w:p>
    <w:p w14:paraId="0D0B1E0F" w14:textId="4C65551A" w:rsidR="009F18D0" w:rsidRPr="00A71D81" w:rsidRDefault="00754697" w:rsidP="00A2791B">
      <w:pPr>
        <w:pStyle w:val="a3"/>
        <w:spacing w:line="240" w:lineRule="auto"/>
        <w:rPr>
          <w:rFonts w:ascii="GHEA Grapalat" w:hAnsi="GHEA Grapalat"/>
          <w:i w:val="0"/>
          <w:lang w:val="af-ZA"/>
        </w:rPr>
      </w:pPr>
      <w:r w:rsidRPr="00A71D81">
        <w:rPr>
          <w:rFonts w:ascii="GHEA Grapalat" w:hAnsi="GHEA Grapalat"/>
          <w:i w:val="0"/>
          <w:lang w:val="af-ZA"/>
        </w:rPr>
        <w:t xml:space="preserve">      </w:t>
      </w:r>
      <w:r w:rsidR="00A2791B" w:rsidRPr="008F1434">
        <w:rPr>
          <w:rFonts w:ascii="GHEA Grapalat" w:hAnsi="GHEA Grapalat"/>
          <w:i w:val="0"/>
          <w:lang w:val="af-ZA"/>
        </w:rPr>
        <w:tab/>
      </w:r>
      <w:r w:rsidR="00A2791B" w:rsidRPr="008F1434">
        <w:rPr>
          <w:rFonts w:ascii="GHEA Grapalat" w:hAnsi="GHEA Grapalat"/>
          <w:i w:val="0"/>
          <w:lang w:val="af-ZA"/>
        </w:rPr>
        <w:tab/>
      </w:r>
      <w:r w:rsidR="00A2791B" w:rsidRPr="008F1434">
        <w:rPr>
          <w:rFonts w:ascii="GHEA Grapalat" w:hAnsi="GHEA Grapalat"/>
          <w:i w:val="0"/>
          <w:lang w:val="af-ZA"/>
        </w:rPr>
        <w:tab/>
        <w:t xml:space="preserve">   </w:t>
      </w:r>
      <w:r w:rsidRPr="00A71D81">
        <w:rPr>
          <w:rFonts w:ascii="GHEA Grapalat" w:hAnsi="GHEA Grapalat"/>
          <w:i w:val="0"/>
          <w:lang w:val="af-ZA"/>
        </w:rPr>
        <w:t xml:space="preserve"> Էլ.</w:t>
      </w:r>
      <w:r w:rsidR="009F18D0" w:rsidRPr="00A71D81">
        <w:rPr>
          <w:rFonts w:ascii="GHEA Grapalat" w:hAnsi="GHEA Grapalat"/>
          <w:i w:val="0"/>
          <w:lang w:val="af-ZA"/>
        </w:rPr>
        <w:t xml:space="preserve"> </w:t>
      </w:r>
      <w:r w:rsidRPr="00A71D81">
        <w:rPr>
          <w:rFonts w:ascii="GHEA Grapalat" w:hAnsi="GHEA Grapalat"/>
          <w:i w:val="0"/>
          <w:lang w:val="af-ZA"/>
        </w:rPr>
        <w:t>փոստ</w:t>
      </w:r>
      <w:r w:rsidR="009F18D0" w:rsidRPr="00A71D81">
        <w:rPr>
          <w:rFonts w:ascii="GHEA Grapalat" w:hAnsi="GHEA Grapalat"/>
          <w:i w:val="0"/>
          <w:lang w:val="af-ZA"/>
        </w:rPr>
        <w:t xml:space="preserve"> </w:t>
      </w:r>
      <w:hyperlink r:id="rId8" w:history="1">
        <w:r w:rsidR="00A2791B">
          <w:rPr>
            <w:rStyle w:val="a9"/>
            <w:rFonts w:ascii="GHEA Grapalat" w:hAnsi="GHEA Grapalat"/>
            <w:i w:val="0"/>
            <w:lang w:val="af-ZA"/>
          </w:rPr>
          <w:t>protender.itender@gmail.com</w:t>
        </w:r>
      </w:hyperlink>
    </w:p>
    <w:p w14:paraId="7E8CD7B9" w14:textId="77777777" w:rsidR="009F18D0" w:rsidRPr="00A71D81" w:rsidRDefault="009F18D0" w:rsidP="00EF3662">
      <w:pPr>
        <w:pStyle w:val="a3"/>
        <w:spacing w:line="240" w:lineRule="auto"/>
        <w:rPr>
          <w:rFonts w:ascii="GHEA Grapalat" w:hAnsi="GHEA Grapalat"/>
          <w:i w:val="0"/>
          <w:lang w:val="af-ZA"/>
        </w:rPr>
      </w:pPr>
    </w:p>
    <w:p w14:paraId="7C3CCFD6" w14:textId="77777777" w:rsidR="009F18D0" w:rsidRPr="00A71D81" w:rsidRDefault="009F18D0" w:rsidP="00EF3662">
      <w:pPr>
        <w:pStyle w:val="a3"/>
        <w:spacing w:line="240" w:lineRule="auto"/>
        <w:rPr>
          <w:rFonts w:ascii="GHEA Grapalat" w:hAnsi="GHEA Grapalat"/>
          <w:i w:val="0"/>
          <w:lang w:val="af-ZA"/>
        </w:rPr>
      </w:pPr>
    </w:p>
    <w:p w14:paraId="21AA0FC6" w14:textId="4D74054C" w:rsidR="00A2791B" w:rsidRPr="00194275" w:rsidRDefault="00A2791B" w:rsidP="00A2791B">
      <w:pPr>
        <w:pStyle w:val="a3"/>
        <w:spacing w:line="240" w:lineRule="auto"/>
        <w:ind w:firstLine="0"/>
        <w:jc w:val="left"/>
        <w:rPr>
          <w:rFonts w:ascii="GHEA Grapalat" w:hAnsi="GHEA Grapalat"/>
          <w:b/>
          <w:lang w:val="af-ZA"/>
        </w:rPr>
      </w:pPr>
      <w:r w:rsidRPr="003A5EC9">
        <w:rPr>
          <w:rFonts w:ascii="GHEA Grapalat" w:hAnsi="GHEA Grapalat"/>
          <w:b/>
          <w:lang w:val="af-ZA"/>
        </w:rPr>
        <w:t xml:space="preserve">Պատվիրատու՝  </w:t>
      </w:r>
      <w:r w:rsidR="006701D0">
        <w:rPr>
          <w:rFonts w:ascii="GHEA Grapalat" w:hAnsi="GHEA Grapalat"/>
          <w:b/>
          <w:lang w:val="af-ZA"/>
        </w:rPr>
        <w:t>ՀՀ Կոտայքի մարզի &lt;&lt;Աբովյանի Վ.Համբարձումյանի անվան N10 հիմնական դպրոց&gt;&gt; ՊՈԱԿ</w:t>
      </w:r>
      <w:r w:rsidRPr="003A5EC9">
        <w:rPr>
          <w:rFonts w:ascii="GHEA Grapalat" w:hAnsi="GHEA Grapalat"/>
          <w:b/>
          <w:lang w:val="af-ZA"/>
        </w:rPr>
        <w:tab/>
      </w:r>
      <w:r w:rsidRPr="003A5EC9">
        <w:rPr>
          <w:rFonts w:ascii="GHEA Grapalat" w:hAnsi="GHEA Grapalat"/>
          <w:b/>
          <w:lang w:val="af-ZA"/>
        </w:rPr>
        <w:tab/>
      </w:r>
      <w:r w:rsidRPr="003A5EC9">
        <w:rPr>
          <w:rFonts w:ascii="GHEA Grapalat" w:hAnsi="GHEA Grapalat"/>
          <w:b/>
          <w:lang w:val="af-ZA"/>
        </w:rPr>
        <w:tab/>
      </w: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C69BB90" w14:textId="77777777" w:rsidR="00341A74" w:rsidRPr="00A71D81" w:rsidRDefault="00341A74" w:rsidP="00EF3662">
      <w:pPr>
        <w:pStyle w:val="aa"/>
        <w:ind w:right="-7" w:firstLine="567"/>
        <w:jc w:val="right"/>
        <w:rPr>
          <w:rFonts w:ascii="GHEA Grapalat" w:hAnsi="GHEA Grapalat" w:cs="Sylfaen"/>
          <w:i/>
          <w:sz w:val="22"/>
          <w:lang w:val="af-ZA"/>
        </w:rPr>
      </w:pPr>
    </w:p>
    <w:p w14:paraId="4F4D2A33" w14:textId="77777777" w:rsidR="00341A74" w:rsidRPr="00A71D81" w:rsidRDefault="00341A74" w:rsidP="00EF3662">
      <w:pPr>
        <w:pStyle w:val="aa"/>
        <w:ind w:right="-7" w:firstLine="567"/>
        <w:jc w:val="right"/>
        <w:rPr>
          <w:rFonts w:ascii="GHEA Grapalat" w:hAnsi="GHEA Grapalat" w:cs="Sylfaen"/>
          <w:i/>
          <w:sz w:val="22"/>
          <w:lang w:val="af-ZA"/>
        </w:rPr>
      </w:pPr>
    </w:p>
    <w:p w14:paraId="0F6835D9" w14:textId="77777777" w:rsidR="00341A74" w:rsidRPr="00A71D81" w:rsidRDefault="00341A74" w:rsidP="00EF3662">
      <w:pPr>
        <w:pStyle w:val="aa"/>
        <w:ind w:right="-7" w:firstLine="567"/>
        <w:jc w:val="right"/>
        <w:rPr>
          <w:rFonts w:ascii="GHEA Grapalat" w:hAnsi="GHEA Grapalat" w:cs="Sylfaen"/>
          <w:i/>
          <w:sz w:val="22"/>
          <w:lang w:val="af-ZA"/>
        </w:rPr>
      </w:pPr>
    </w:p>
    <w:p w14:paraId="0C5534CD" w14:textId="77777777" w:rsidR="00D03586" w:rsidRPr="00475B71" w:rsidRDefault="00D03586" w:rsidP="00EF3662">
      <w:pPr>
        <w:pStyle w:val="aa"/>
        <w:spacing w:after="0"/>
        <w:ind w:firstLine="567"/>
        <w:jc w:val="right"/>
        <w:rPr>
          <w:rFonts w:ascii="GHEA Grapalat" w:hAnsi="GHEA Grapalat" w:cs="Sylfaen"/>
          <w:i/>
          <w:sz w:val="20"/>
          <w:szCs w:val="20"/>
          <w:lang w:val="af-ZA"/>
        </w:rPr>
      </w:pPr>
    </w:p>
    <w:p w14:paraId="4D42D008" w14:textId="77777777" w:rsidR="00D03586" w:rsidRPr="00475B71" w:rsidRDefault="00D03586" w:rsidP="00EF3662">
      <w:pPr>
        <w:pStyle w:val="aa"/>
        <w:spacing w:after="0"/>
        <w:ind w:firstLine="567"/>
        <w:jc w:val="right"/>
        <w:rPr>
          <w:rFonts w:ascii="GHEA Grapalat" w:hAnsi="GHEA Grapalat" w:cs="Sylfaen"/>
          <w:i/>
          <w:sz w:val="20"/>
          <w:szCs w:val="20"/>
          <w:lang w:val="af-ZA"/>
        </w:rPr>
      </w:pPr>
    </w:p>
    <w:p w14:paraId="30874EC7" w14:textId="77777777" w:rsidR="00D03586" w:rsidRPr="00475B71" w:rsidRDefault="00D03586" w:rsidP="00EF3662">
      <w:pPr>
        <w:pStyle w:val="aa"/>
        <w:spacing w:after="0"/>
        <w:ind w:firstLine="567"/>
        <w:jc w:val="right"/>
        <w:rPr>
          <w:rFonts w:ascii="GHEA Grapalat" w:hAnsi="GHEA Grapalat" w:cs="Sylfaen"/>
          <w:i/>
          <w:sz w:val="20"/>
          <w:szCs w:val="20"/>
          <w:lang w:val="af-ZA"/>
        </w:rPr>
      </w:pPr>
    </w:p>
    <w:p w14:paraId="7E3A978C" w14:textId="22EF11FA" w:rsidR="00D03586" w:rsidRDefault="00D03586" w:rsidP="00EF3662">
      <w:pPr>
        <w:pStyle w:val="aa"/>
        <w:spacing w:after="0"/>
        <w:ind w:firstLine="567"/>
        <w:jc w:val="right"/>
        <w:rPr>
          <w:rFonts w:ascii="GHEA Grapalat" w:hAnsi="GHEA Grapalat" w:cs="Sylfaen"/>
          <w:i/>
          <w:sz w:val="20"/>
          <w:szCs w:val="20"/>
          <w:lang w:val="af-ZA"/>
        </w:rPr>
      </w:pPr>
    </w:p>
    <w:p w14:paraId="48915606" w14:textId="0A9DF27C" w:rsidR="00B46017" w:rsidRDefault="00B46017" w:rsidP="00EF3662">
      <w:pPr>
        <w:pStyle w:val="aa"/>
        <w:spacing w:after="0"/>
        <w:ind w:firstLine="567"/>
        <w:jc w:val="right"/>
        <w:rPr>
          <w:rFonts w:ascii="GHEA Grapalat" w:hAnsi="GHEA Grapalat" w:cs="Sylfaen"/>
          <w:i/>
          <w:sz w:val="20"/>
          <w:szCs w:val="20"/>
          <w:lang w:val="af-ZA"/>
        </w:rPr>
      </w:pPr>
    </w:p>
    <w:p w14:paraId="686C2B67" w14:textId="18C9FCA4" w:rsidR="00B46017" w:rsidRDefault="00B46017" w:rsidP="00EF3662">
      <w:pPr>
        <w:pStyle w:val="aa"/>
        <w:spacing w:after="0"/>
        <w:ind w:firstLine="567"/>
        <w:jc w:val="right"/>
        <w:rPr>
          <w:rFonts w:ascii="GHEA Grapalat" w:hAnsi="GHEA Grapalat" w:cs="Sylfaen"/>
          <w:i/>
          <w:sz w:val="20"/>
          <w:szCs w:val="20"/>
          <w:lang w:val="af-ZA"/>
        </w:rPr>
      </w:pPr>
    </w:p>
    <w:p w14:paraId="17EDDA79" w14:textId="1AE324F5" w:rsidR="00B46017" w:rsidRDefault="00B46017" w:rsidP="00EF3662">
      <w:pPr>
        <w:pStyle w:val="aa"/>
        <w:spacing w:after="0"/>
        <w:ind w:firstLine="567"/>
        <w:jc w:val="right"/>
        <w:rPr>
          <w:rFonts w:ascii="GHEA Grapalat" w:hAnsi="GHEA Grapalat" w:cs="Sylfaen"/>
          <w:i/>
          <w:sz w:val="20"/>
          <w:szCs w:val="20"/>
          <w:lang w:val="af-ZA"/>
        </w:rPr>
      </w:pPr>
    </w:p>
    <w:p w14:paraId="170D8C0B" w14:textId="77777777" w:rsidR="00B46017" w:rsidRPr="00475B71" w:rsidRDefault="00B46017" w:rsidP="00EF3662">
      <w:pPr>
        <w:pStyle w:val="aa"/>
        <w:spacing w:after="0"/>
        <w:ind w:firstLine="567"/>
        <w:jc w:val="right"/>
        <w:rPr>
          <w:rFonts w:ascii="GHEA Grapalat" w:hAnsi="GHEA Grapalat" w:cs="Sylfaen"/>
          <w:i/>
          <w:sz w:val="20"/>
          <w:szCs w:val="20"/>
          <w:lang w:val="af-ZA"/>
        </w:rPr>
      </w:pPr>
    </w:p>
    <w:p w14:paraId="7917E9D0" w14:textId="51E5F6D1" w:rsidR="00096865" w:rsidRPr="00A71D81" w:rsidRDefault="00096865" w:rsidP="00EF3662">
      <w:pPr>
        <w:pStyle w:val="aa"/>
        <w:spacing w:after="0"/>
        <w:ind w:firstLine="567"/>
        <w:jc w:val="right"/>
        <w:rPr>
          <w:rFonts w:ascii="GHEA Grapalat" w:hAnsi="GHEA Grapalat" w:cs="Sylfaen"/>
          <w:i/>
          <w:sz w:val="20"/>
          <w:szCs w:val="20"/>
          <w:lang w:val="af-ZA"/>
        </w:rPr>
      </w:pPr>
      <w:proofErr w:type="spellStart"/>
      <w:r w:rsidRPr="00A71D81">
        <w:rPr>
          <w:rFonts w:ascii="GHEA Grapalat" w:hAnsi="GHEA Grapalat" w:cs="Sylfaen"/>
          <w:i/>
          <w:sz w:val="20"/>
          <w:szCs w:val="20"/>
        </w:rPr>
        <w:t>Հաստատված</w:t>
      </w:r>
      <w:proofErr w:type="spellEnd"/>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67B7FE33" w:rsidR="00096865" w:rsidRPr="00A71D81" w:rsidRDefault="00505007" w:rsidP="00EF3662">
      <w:pPr>
        <w:pStyle w:val="aa"/>
        <w:spacing w:after="0"/>
        <w:ind w:firstLine="567"/>
        <w:jc w:val="right"/>
        <w:rPr>
          <w:rFonts w:ascii="GHEA Grapalat" w:hAnsi="GHEA Grapalat" w:cs="Sylfaen"/>
          <w:i/>
          <w:sz w:val="20"/>
          <w:szCs w:val="20"/>
          <w:lang w:val="af-ZA"/>
        </w:rPr>
      </w:pPr>
      <w:r>
        <w:rPr>
          <w:rFonts w:ascii="GHEA Grapalat" w:hAnsi="GHEA Grapalat"/>
          <w:b/>
          <w:i/>
          <w:lang w:val="af-ZA"/>
        </w:rPr>
        <w:t>ԱԲ10-ԳՀԱՊՁԲ-26/1</w:t>
      </w:r>
      <w:r w:rsidR="00A86D37">
        <w:rPr>
          <w:rFonts w:ascii="GHEA Grapalat" w:hAnsi="GHEA Grapalat"/>
          <w:b/>
          <w:i/>
          <w:lang w:val="af-ZA"/>
        </w:rPr>
        <w:t xml:space="preserve"> </w:t>
      </w:r>
      <w:r w:rsidR="00A2791B" w:rsidRPr="00A2791B">
        <w:rPr>
          <w:rFonts w:ascii="GHEA Grapalat" w:hAnsi="GHEA Grapalat" w:cs="Sylfaen"/>
          <w:i/>
          <w:sz w:val="20"/>
          <w:szCs w:val="20"/>
          <w:lang w:val="af-ZA"/>
        </w:rPr>
        <w:t xml:space="preserve"> </w:t>
      </w:r>
      <w:proofErr w:type="spellStart"/>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proofErr w:type="spellEnd"/>
      <w:r w:rsidR="00096865" w:rsidRPr="00A71D81">
        <w:rPr>
          <w:rFonts w:ascii="GHEA Grapalat" w:hAnsi="GHEA Grapalat" w:cs="Times Armenian"/>
          <w:i/>
          <w:sz w:val="20"/>
          <w:szCs w:val="20"/>
          <w:lang w:val="af-ZA"/>
        </w:rPr>
        <w:t xml:space="preserve"> </w:t>
      </w:r>
    </w:p>
    <w:p w14:paraId="175D83D1" w14:textId="5DDF2002" w:rsidR="00096865" w:rsidRPr="00A71D81" w:rsidRDefault="00FD6146" w:rsidP="00EF3662">
      <w:pPr>
        <w:pStyle w:val="aa"/>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Գնանաշման</w:t>
      </w:r>
      <w:proofErr w:type="spellEnd"/>
      <w:r w:rsidRPr="00A2791B">
        <w:rPr>
          <w:rFonts w:ascii="GHEA Grapalat" w:hAnsi="GHEA Grapalat" w:cs="Sylfaen"/>
          <w:i/>
          <w:sz w:val="20"/>
          <w:szCs w:val="20"/>
          <w:lang w:val="af-ZA"/>
        </w:rPr>
        <w:t xml:space="preserve"> </w:t>
      </w:r>
      <w:proofErr w:type="spellStart"/>
      <w:r>
        <w:rPr>
          <w:rFonts w:ascii="GHEA Grapalat" w:hAnsi="GHEA Grapalat" w:cs="Sylfaen"/>
          <w:i/>
          <w:sz w:val="20"/>
          <w:szCs w:val="20"/>
        </w:rPr>
        <w:t>հարցման</w:t>
      </w:r>
      <w:proofErr w:type="spellEnd"/>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proofErr w:type="spellStart"/>
      <w:r w:rsidR="00096865" w:rsidRPr="00A71D81">
        <w:rPr>
          <w:rFonts w:ascii="GHEA Grapalat" w:hAnsi="GHEA Grapalat" w:cs="Sylfaen"/>
          <w:i/>
          <w:sz w:val="20"/>
          <w:szCs w:val="20"/>
        </w:rPr>
        <w:t>հանձնաժողովի</w:t>
      </w:r>
      <w:proofErr w:type="spellEnd"/>
    </w:p>
    <w:p w14:paraId="7996A5EA" w14:textId="4BA10450" w:rsidR="00096865" w:rsidRPr="00A71D81" w:rsidRDefault="00096865" w:rsidP="00EF3662">
      <w:pPr>
        <w:pStyle w:val="aa"/>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w:t>
      </w:r>
      <w:r w:rsidR="00505007" w:rsidRPr="00505007">
        <w:rPr>
          <w:rFonts w:ascii="GHEA Grapalat" w:hAnsi="GHEA Grapalat" w:cs="Sylfaen"/>
          <w:i/>
          <w:sz w:val="20"/>
          <w:szCs w:val="20"/>
        </w:rPr>
        <w:t>15</w:t>
      </w:r>
      <w:r w:rsidR="00505007" w:rsidRPr="00505007">
        <w:rPr>
          <w:rFonts w:ascii="Microsoft YaHei" w:eastAsia="Microsoft YaHei" w:hAnsi="Microsoft YaHei" w:cs="Microsoft YaHei" w:hint="eastAsia"/>
          <w:i/>
          <w:sz w:val="20"/>
          <w:szCs w:val="20"/>
        </w:rPr>
        <w:t>․</w:t>
      </w:r>
      <w:r w:rsidR="00505007" w:rsidRPr="00505007">
        <w:rPr>
          <w:rFonts w:ascii="GHEA Grapalat" w:hAnsi="GHEA Grapalat" w:cs="Sylfaen"/>
          <w:i/>
          <w:sz w:val="20"/>
          <w:szCs w:val="20"/>
        </w:rPr>
        <w:t>12</w:t>
      </w:r>
      <w:r w:rsidR="00A2791B" w:rsidRPr="00505007">
        <w:rPr>
          <w:rFonts w:ascii="GHEA Grapalat" w:hAnsi="GHEA Grapalat" w:cs="Sylfaen"/>
          <w:i/>
          <w:sz w:val="20"/>
          <w:szCs w:val="20"/>
        </w:rPr>
        <w:t>.202</w:t>
      </w:r>
      <w:r w:rsidR="00690FE8" w:rsidRPr="00505007">
        <w:rPr>
          <w:rFonts w:ascii="GHEA Grapalat" w:hAnsi="GHEA Grapalat" w:cs="Sylfaen"/>
          <w:i/>
          <w:sz w:val="20"/>
          <w:szCs w:val="20"/>
        </w:rPr>
        <w:t>5</w:t>
      </w:r>
      <w:r w:rsidR="00A2791B" w:rsidRPr="00505007">
        <w:rPr>
          <w:rFonts w:ascii="GHEA Grapalat" w:hAnsi="GHEA Grapalat" w:cs="Sylfaen"/>
          <w:i/>
          <w:sz w:val="20"/>
          <w:szCs w:val="20"/>
        </w:rPr>
        <w:t>թ</w:t>
      </w:r>
      <w:r w:rsidR="00A2791B" w:rsidRPr="00A2791B">
        <w:rPr>
          <w:rFonts w:ascii="GHEA Grapalat" w:hAnsi="GHEA Grapalat" w:cs="Sylfaen"/>
          <w:i/>
          <w:sz w:val="20"/>
          <w:szCs w:val="20"/>
          <w:lang w:val="af-ZA"/>
        </w:rPr>
        <w:t>-</w:t>
      </w:r>
      <w:r w:rsidR="00A2791B">
        <w:rPr>
          <w:rFonts w:ascii="GHEA Grapalat" w:hAnsi="GHEA Grapalat" w:cs="Sylfaen"/>
          <w:i/>
          <w:sz w:val="20"/>
          <w:szCs w:val="20"/>
          <w:lang w:val="ru-RU"/>
        </w:rPr>
        <w:t>ի</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A2791B" w:rsidRPr="008F1434">
        <w:rPr>
          <w:rFonts w:ascii="GHEA Grapalat" w:hAnsi="GHEA Grapalat" w:cs="Times Armenian"/>
          <w:i/>
          <w:sz w:val="20"/>
          <w:szCs w:val="20"/>
          <w:u w:val="single"/>
          <w:lang w:val="af-ZA"/>
        </w:rPr>
        <w:t xml:space="preserve">2 </w:t>
      </w:r>
      <w:proofErr w:type="spellStart"/>
      <w:r w:rsidRPr="00A71D81">
        <w:rPr>
          <w:rFonts w:ascii="GHEA Grapalat" w:hAnsi="GHEA Grapalat" w:cs="Sylfaen"/>
          <w:i/>
          <w:sz w:val="20"/>
          <w:szCs w:val="20"/>
        </w:rPr>
        <w:t>որոշմամբ</w:t>
      </w:r>
      <w:proofErr w:type="spellEnd"/>
    </w:p>
    <w:p w14:paraId="2367FCAB" w14:textId="77777777" w:rsidR="00096865" w:rsidRPr="00A71D81" w:rsidRDefault="00096865" w:rsidP="00EF3662">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560B294A" w14:textId="40CB6C0B" w:rsidR="00096865" w:rsidRPr="00A71D81" w:rsidRDefault="006701D0" w:rsidP="00EF3662">
      <w:pPr>
        <w:pStyle w:val="aa"/>
        <w:ind w:right="-7" w:firstLine="567"/>
        <w:jc w:val="center"/>
        <w:rPr>
          <w:rFonts w:ascii="GHEA Grapalat" w:hAnsi="GHEA Grapalat"/>
          <w:lang w:val="af-ZA"/>
        </w:rPr>
      </w:pPr>
      <w:r>
        <w:rPr>
          <w:rFonts w:ascii="GHEA Grapalat" w:hAnsi="GHEA Grapalat" w:cs="Times Armenian"/>
          <w:i/>
          <w:lang w:val="af-ZA"/>
        </w:rPr>
        <w:t>ՀՀ Կոտայքի մարզի &lt;&lt;Աբովյանի Վ.Համբարձումյանի անվան N10 հիմնական դպրոց&gt;&gt; ՊՈԱԿ</w:t>
      </w:r>
    </w:p>
    <w:p w14:paraId="053BD713" w14:textId="77777777" w:rsidR="00096865" w:rsidRPr="00A71D81" w:rsidRDefault="00096865" w:rsidP="00EF3662">
      <w:pPr>
        <w:pStyle w:val="aa"/>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aa"/>
        <w:ind w:right="-7" w:firstLine="567"/>
        <w:jc w:val="center"/>
        <w:rPr>
          <w:rFonts w:ascii="GHEA Grapalat" w:hAnsi="GHEA Grapalat"/>
          <w:lang w:val="af-ZA"/>
        </w:rPr>
      </w:pP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76F5B7DA" w14:textId="3623F06B" w:rsidR="0092394C" w:rsidRDefault="006701D0" w:rsidP="00EF3662">
      <w:pPr>
        <w:pStyle w:val="aa"/>
        <w:ind w:right="-7"/>
        <w:jc w:val="center"/>
        <w:rPr>
          <w:rFonts w:ascii="GHEA Grapalat" w:hAnsi="GHEA Grapalat" w:cs="Sylfaen"/>
          <w:lang w:val="af-ZA"/>
        </w:rPr>
      </w:pPr>
      <w:r>
        <w:rPr>
          <w:rFonts w:ascii="GHEA Grapalat" w:hAnsi="GHEA Grapalat" w:cs="Sylfaen"/>
          <w:lang w:val="af-ZA"/>
        </w:rPr>
        <w:t>ՀՀ Կոտայքի մարզի &lt;&lt;Աբովյանի Վ.Համբարձումյանի անվան N10 հիմնական դպրոց&gt;&gt; ՊՈԱԿ</w:t>
      </w:r>
      <w:r w:rsidR="002B32D6" w:rsidRPr="00A71D81">
        <w:rPr>
          <w:rFonts w:ascii="GHEA Grapalat" w:hAnsi="GHEA Grapalat" w:cs="Sylfaen"/>
          <w:lang w:val="af-ZA"/>
        </w:rPr>
        <w:t>-</w:t>
      </w:r>
      <w:r w:rsidR="002B32D6" w:rsidRPr="00A2791B">
        <w:rPr>
          <w:rFonts w:ascii="GHEA Grapalat" w:hAnsi="GHEA Grapalat" w:cs="Sylfaen"/>
          <w:lang w:val="af-ZA"/>
        </w:rPr>
        <w:t>Ի</w:t>
      </w:r>
      <w:r w:rsidR="002B32D6" w:rsidRPr="00A71D81">
        <w:rPr>
          <w:rFonts w:ascii="GHEA Grapalat" w:hAnsi="GHEA Grapalat" w:cs="Sylfaen"/>
          <w:lang w:val="af-ZA"/>
        </w:rPr>
        <w:t xml:space="preserve"> </w:t>
      </w:r>
    </w:p>
    <w:p w14:paraId="2D1DFCBE" w14:textId="58F62BA8" w:rsidR="00096865" w:rsidRPr="00A71D81" w:rsidRDefault="002B32D6" w:rsidP="00EF3662">
      <w:pPr>
        <w:pStyle w:val="aa"/>
        <w:ind w:right="-7"/>
        <w:jc w:val="center"/>
        <w:rPr>
          <w:rFonts w:ascii="GHEA Grapalat" w:hAnsi="GHEA Grapalat"/>
          <w:szCs w:val="22"/>
          <w:lang w:val="af-ZA"/>
        </w:rPr>
      </w:pPr>
      <w:r w:rsidRPr="00A2791B">
        <w:rPr>
          <w:rFonts w:ascii="GHEA Grapalat" w:hAnsi="GHEA Grapalat" w:cs="Sylfaen"/>
          <w:lang w:val="af-ZA"/>
        </w:rPr>
        <w:t>ԿԱՐԻՔՆԵՐԻ</w:t>
      </w:r>
      <w:r w:rsidRPr="00A71D81">
        <w:rPr>
          <w:rFonts w:ascii="GHEA Grapalat" w:hAnsi="GHEA Grapalat" w:cs="Times Armenian"/>
          <w:lang w:val="af-ZA"/>
        </w:rPr>
        <w:t xml:space="preserve"> </w:t>
      </w:r>
      <w:r w:rsidRPr="00A2791B">
        <w:rPr>
          <w:rFonts w:ascii="GHEA Grapalat" w:hAnsi="GHEA Grapalat" w:cs="Sylfaen"/>
          <w:lang w:val="af-ZA"/>
        </w:rPr>
        <w:t xml:space="preserve">ՀԱՄԱՐ` </w:t>
      </w:r>
      <w:r w:rsidRPr="00A71D81">
        <w:rPr>
          <w:rFonts w:ascii="GHEA Grapalat" w:hAnsi="GHEA Grapalat" w:cs="Sylfaen"/>
          <w:lang w:val="af-ZA"/>
        </w:rPr>
        <w:t>«</w:t>
      </w:r>
      <w:r w:rsidR="0092394C">
        <w:rPr>
          <w:rFonts w:ascii="GHEA Grapalat" w:hAnsi="GHEA Grapalat" w:cs="Sylfaen"/>
          <w:lang w:val="af-ZA"/>
        </w:rPr>
        <w:t>ՍՆՆԴԱՄԹԵՐՔԻ</w:t>
      </w:r>
      <w:r w:rsidRPr="00A71D81">
        <w:rPr>
          <w:rFonts w:ascii="GHEA Grapalat" w:hAnsi="GHEA Grapalat" w:cs="Sylfaen"/>
          <w:lang w:val="af-ZA"/>
        </w:rPr>
        <w:t xml:space="preserve">» </w:t>
      </w:r>
      <w:r w:rsidRPr="00A2791B">
        <w:rPr>
          <w:rFonts w:ascii="GHEA Grapalat" w:hAnsi="GHEA Grapalat" w:cs="Sylfaen"/>
          <w:lang w:val="af-ZA"/>
        </w:rPr>
        <w:t>ՁԵՌՔԲԵՐՄԱՆ</w:t>
      </w:r>
      <w:r w:rsidRPr="00A71D81">
        <w:rPr>
          <w:rFonts w:ascii="GHEA Grapalat" w:hAnsi="GHEA Grapalat" w:cs="Times Armenian"/>
          <w:lang w:val="af-ZA"/>
        </w:rPr>
        <w:t xml:space="preserve"> </w:t>
      </w:r>
      <w:r w:rsidRPr="00A71D81">
        <w:rPr>
          <w:rFonts w:ascii="GHEA Grapalat" w:hAnsi="GHEA Grapalat" w:cs="Sylfaen"/>
        </w:rPr>
        <w:t>ՆՊԱՏԱԿՈՎ</w:t>
      </w:r>
      <w:r w:rsidRPr="00A71D81">
        <w:rPr>
          <w:rFonts w:ascii="GHEA Grapalat" w:hAnsi="GHEA Grapalat" w:cs="Sylfaen"/>
          <w:lang w:val="af-ZA"/>
        </w:rPr>
        <w:t xml:space="preserve"> </w:t>
      </w:r>
      <w:r w:rsidRPr="00A71D81">
        <w:rPr>
          <w:rFonts w:ascii="GHEA Grapalat" w:hAnsi="GHEA Grapalat" w:cs="Times Armenian"/>
          <w:lang w:val="af-ZA"/>
        </w:rPr>
        <w:t xml:space="preserve"> </w:t>
      </w:r>
      <w:r w:rsidRPr="00A71D81">
        <w:rPr>
          <w:rFonts w:ascii="GHEA Grapalat" w:hAnsi="GHEA Grapalat" w:cs="Sylfaen"/>
        </w:rPr>
        <w:t>ՀԱՅՏԱՐԱՐՎԱԾ</w:t>
      </w:r>
      <w:r w:rsidRPr="00A71D81">
        <w:rPr>
          <w:rFonts w:ascii="GHEA Grapalat" w:hAnsi="GHEA Grapalat" w:cs="Times Armenian"/>
          <w:lang w:val="af-ZA"/>
        </w:rPr>
        <w:t xml:space="preserve"> </w:t>
      </w:r>
      <w:r w:rsidR="00FD6146">
        <w:rPr>
          <w:rFonts w:ascii="GHEA Grapalat" w:hAnsi="GHEA Grapalat" w:cs="Sylfaen"/>
        </w:rPr>
        <w:t>ԳՆԱՆԱՇՄԱՆ</w:t>
      </w:r>
      <w:r w:rsidR="00FD6146" w:rsidRPr="00FD6146">
        <w:rPr>
          <w:rFonts w:ascii="GHEA Grapalat" w:hAnsi="GHEA Grapalat" w:cs="Sylfaen"/>
          <w:lang w:val="af-ZA"/>
        </w:rPr>
        <w:t xml:space="preserve"> </w:t>
      </w:r>
      <w:r w:rsidR="00FD6146">
        <w:rPr>
          <w:rFonts w:ascii="GHEA Grapalat" w:hAnsi="GHEA Grapalat" w:cs="Sylfaen"/>
        </w:rPr>
        <w:t>ՀԱՐՑՄԱՆ</w:t>
      </w: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roofErr w:type="spellStart"/>
      <w:r w:rsidR="00096865" w:rsidRPr="00A71D81">
        <w:rPr>
          <w:rFonts w:ascii="GHEA Grapalat" w:hAnsi="GHEA Grapalat" w:cs="Sylfaen"/>
          <w:i/>
          <w:sz w:val="22"/>
          <w:szCs w:val="22"/>
        </w:rPr>
        <w:lastRenderedPageBreak/>
        <w:t>Հարգելի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կազմելը</w:t>
      </w:r>
      <w:proofErr w:type="spellEnd"/>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ներկայացնելը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խնդրում</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ենք</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մանրամասնորեն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ուսումնասիրել</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սույն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քանի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որ</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հրավերին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չհամապատասխանող</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ենթակա</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7DC8184A" w14:textId="581567BD" w:rsidR="00096865" w:rsidRPr="00A71D81" w:rsidRDefault="006701D0" w:rsidP="00EF3662">
      <w:pPr>
        <w:ind w:firstLine="567"/>
        <w:jc w:val="center"/>
        <w:rPr>
          <w:rFonts w:ascii="GHEA Grapalat" w:hAnsi="GHEA Grapalat"/>
          <w:i/>
          <w:sz w:val="20"/>
          <w:lang w:val="af-ZA"/>
        </w:rPr>
      </w:pPr>
      <w:r>
        <w:rPr>
          <w:rFonts w:ascii="GHEA Grapalat" w:hAnsi="GHEA Grapalat"/>
          <w:b/>
          <w:sz w:val="20"/>
          <w:lang w:val="af-ZA"/>
        </w:rPr>
        <w:t>ՀՀ Կոտայքի մարզի &lt;&lt;Աբովյանի Վ.Համբարձումյանի անվան N10 հիմնական դպրոց&gt;&gt; ՊՈԱԿ</w:t>
      </w:r>
      <w:r w:rsidR="00045D01" w:rsidRPr="00045D01">
        <w:rPr>
          <w:rFonts w:ascii="GHEA Grapalat" w:hAnsi="GHEA Grapalat"/>
          <w:b/>
          <w:sz w:val="20"/>
          <w:lang w:val="af-ZA"/>
        </w:rPr>
        <w:t>-Ի ԿԱՐԻՔՆԵՐԻ ՀԱՄԱՐ` «</w:t>
      </w:r>
      <w:r w:rsidR="0092394C">
        <w:rPr>
          <w:rFonts w:ascii="GHEA Grapalat" w:hAnsi="GHEA Grapalat"/>
          <w:b/>
          <w:sz w:val="20"/>
          <w:lang w:val="af-ZA"/>
        </w:rPr>
        <w:t>ՍՆՆԴԱՄԹԵՐՔԻ</w:t>
      </w:r>
      <w:r w:rsidR="00045D01" w:rsidRPr="00045D01">
        <w:rPr>
          <w:rFonts w:ascii="GHEA Grapalat" w:hAnsi="GHEA Grapalat"/>
          <w:b/>
          <w:sz w:val="20"/>
          <w:lang w:val="af-ZA"/>
        </w:rPr>
        <w:t xml:space="preserve">» </w:t>
      </w:r>
      <w:r w:rsidR="00160AE4" w:rsidRPr="00A71D81">
        <w:rPr>
          <w:rFonts w:ascii="GHEA Grapalat" w:hAnsi="GHEA Grapalat"/>
          <w:b/>
          <w:sz w:val="20"/>
          <w:lang w:val="af-ZA"/>
        </w:rPr>
        <w:t xml:space="preserve">ՁԵՌՔԲԵՐՄԱՆ ՆՊԱՏԱԿՈՎ ՀԱՅՏԱՐԱՐՎԱԾ </w:t>
      </w:r>
      <w:r w:rsidR="00FD6146">
        <w:rPr>
          <w:rFonts w:ascii="GHEA Grapalat" w:hAnsi="GHEA Grapalat"/>
          <w:b/>
          <w:sz w:val="20"/>
          <w:lang w:val="af-ZA"/>
        </w:rPr>
        <w:t>ԳՆԱՆԱՇՄԱՆ ՀԱՐՑՄԱՆ</w:t>
      </w:r>
      <w:r w:rsidR="00160AE4" w:rsidRPr="00A71D81">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2D5DCD5" w14:textId="2848FE4A" w:rsidR="00096865" w:rsidRPr="00A71D81" w:rsidRDefault="00087A30" w:rsidP="00045D01">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13762D5F"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FD6146">
        <w:rPr>
          <w:rFonts w:ascii="GHEA Grapalat" w:hAnsi="GHEA Grapalat" w:cs="Sylfaen"/>
          <w:b/>
          <w:sz w:val="20"/>
        </w:rPr>
        <w:t>ԳՆԱՆԱՇՄԱՆ</w:t>
      </w:r>
      <w:r w:rsidR="00FD6146" w:rsidRPr="008F1434">
        <w:rPr>
          <w:rFonts w:ascii="GHEA Grapalat" w:hAnsi="GHEA Grapalat" w:cs="Sylfaen"/>
          <w:b/>
          <w:sz w:val="20"/>
          <w:lang w:val="af-ZA"/>
        </w:rPr>
        <w:t xml:space="preserve"> </w:t>
      </w:r>
      <w:proofErr w:type="gramStart"/>
      <w:r w:rsidR="00FD6146">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proofErr w:type="gramStart"/>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roofErr w:type="gramEnd"/>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proofErr w:type="gram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47A6F481"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505007">
        <w:rPr>
          <w:rFonts w:ascii="GHEA Grapalat" w:hAnsi="GHEA Grapalat" w:cs="Times Armenian"/>
          <w:sz w:val="20"/>
          <w:lang w:val="af-ZA"/>
        </w:rPr>
        <w:t>ԱԲ10-ԳՀԱՊՁԲ-26/1</w:t>
      </w:r>
      <w:r w:rsidR="006701D0">
        <w:rPr>
          <w:rFonts w:ascii="GHEA Grapalat" w:hAnsi="GHEA Grapalat" w:cs="Times Armenian"/>
          <w:sz w:val="20"/>
          <w:lang w:val="af-ZA"/>
        </w:rPr>
        <w:t xml:space="preserve">    </w:t>
      </w:r>
      <w:r w:rsidR="002B2829" w:rsidRPr="002B2829">
        <w:rPr>
          <w:rFonts w:ascii="GHEA Grapalat" w:hAnsi="GHEA Grapalat" w:cs="Times Armenian"/>
          <w:sz w:val="20"/>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proofErr w:type="spellStart"/>
      <w:r w:rsidR="00FD6146">
        <w:rPr>
          <w:rFonts w:ascii="GHEA Grapalat" w:hAnsi="GHEA Grapalat" w:cs="Sylfaen"/>
          <w:sz w:val="20"/>
        </w:rPr>
        <w:t>Գնանաշման</w:t>
      </w:r>
      <w:proofErr w:type="spellEnd"/>
      <w:r w:rsidR="00FD6146" w:rsidRPr="00FD6146">
        <w:rPr>
          <w:rFonts w:ascii="GHEA Grapalat" w:hAnsi="GHEA Grapalat" w:cs="Sylfaen"/>
          <w:sz w:val="20"/>
          <w:lang w:val="af-ZA"/>
        </w:rPr>
        <w:t xml:space="preserve"> </w:t>
      </w:r>
      <w:proofErr w:type="spellStart"/>
      <w:r w:rsidR="00FD6146">
        <w:rPr>
          <w:rFonts w:ascii="GHEA Grapalat" w:hAnsi="GHEA Grapalat" w:cs="Sylfaen"/>
          <w:sz w:val="20"/>
        </w:rPr>
        <w:t>հարցման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1418E69E" w14:textId="640E5FD3"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100997">
        <w:rPr>
          <w:rFonts w:ascii="GHEA Grapalat" w:hAnsi="GHEA Grapalat" w:cs="Sylfaen"/>
          <w:sz w:val="20"/>
          <w:lang w:val="af-ZA"/>
        </w:rPr>
        <w:t xml:space="preserve"> </w:t>
      </w:r>
      <w:r w:rsidR="006701D0">
        <w:rPr>
          <w:rFonts w:ascii="GHEA Grapalat" w:hAnsi="GHEA Grapalat" w:cs="Sylfaen"/>
          <w:sz w:val="20"/>
          <w:lang w:val="af-ZA"/>
        </w:rPr>
        <w:t>ՀՀ Կոտայքի մարզի &lt;&lt;Աբովյանի Վ.Համբարձումյանի անվան N10 հիմնական դպրոց&gt;&gt; ՊՈԱԿ</w:t>
      </w:r>
      <w:r w:rsidR="002B2829" w:rsidRPr="00100997">
        <w:rPr>
          <w:rFonts w:ascii="GHEA Grapalat" w:hAnsi="GHEA Grapalat" w:cs="Sylfaen"/>
          <w:sz w:val="20"/>
          <w:lang w:val="af-ZA"/>
        </w:rPr>
        <w:t xml:space="preserve"> </w:t>
      </w:r>
      <w:r w:rsidR="00045D01" w:rsidRPr="00100997">
        <w:rPr>
          <w:rFonts w:ascii="GHEA Grapalat" w:hAnsi="GHEA Grapalat" w:cs="Sylfaen"/>
          <w:sz w:val="20"/>
          <w:lang w:val="af-ZA"/>
        </w:rPr>
        <w:t>-</w:t>
      </w:r>
      <w:r w:rsidR="00A00E74" w:rsidRPr="002B2829">
        <w:rPr>
          <w:rFonts w:ascii="GHEA Grapalat" w:hAnsi="GHEA Grapalat" w:cs="Sylfaen"/>
          <w:sz w:val="20"/>
        </w:rPr>
        <w:t>ի</w:t>
      </w:r>
      <w:r w:rsidR="00A00E74" w:rsidRPr="00100997">
        <w:rPr>
          <w:rFonts w:ascii="GHEA Grapalat" w:hAnsi="GHEA Grapalat" w:cs="Sylfaen"/>
          <w:sz w:val="20"/>
          <w:lang w:val="af-ZA"/>
        </w:rPr>
        <w:t xml:space="preserve"> (</w:t>
      </w:r>
      <w:proofErr w:type="spellStart"/>
      <w:r w:rsidR="00A00E74" w:rsidRPr="00A71D81">
        <w:rPr>
          <w:rFonts w:ascii="GHEA Grapalat" w:hAnsi="GHEA Grapalat" w:cs="Sylfaen"/>
          <w:sz w:val="20"/>
        </w:rPr>
        <w:t>այսուհետ</w:t>
      </w:r>
      <w:proofErr w:type="spellEnd"/>
      <w:r w:rsidR="00A00E74" w:rsidRPr="00100997">
        <w:rPr>
          <w:rFonts w:ascii="GHEA Grapalat" w:hAnsi="GHEA Grapalat" w:cs="Sylfae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100997">
        <w:rPr>
          <w:rFonts w:ascii="GHEA Grapalat" w:hAnsi="GHEA Grapalat" w:cs="Sylfaen"/>
          <w:sz w:val="20"/>
          <w:lang w:val="af-ZA"/>
        </w:rPr>
        <w:t>)</w:t>
      </w:r>
      <w:r w:rsidRPr="00100997">
        <w:rPr>
          <w:rFonts w:ascii="GHEA Grapalat" w:hAnsi="GHEA Grapalat" w:cs="Sylfaen"/>
          <w:sz w:val="20"/>
          <w:lang w:val="af-ZA"/>
        </w:rPr>
        <w:t xml:space="preserve"> </w:t>
      </w:r>
      <w:proofErr w:type="spellStart"/>
      <w:r w:rsidRPr="00A71D81">
        <w:rPr>
          <w:rFonts w:ascii="GHEA Grapalat" w:hAnsi="GHEA Grapalat" w:cs="Sylfaen"/>
          <w:sz w:val="20"/>
        </w:rPr>
        <w:t>կողմից</w:t>
      </w:r>
      <w:proofErr w:type="spellEnd"/>
      <w:r w:rsidRPr="00100997">
        <w:rPr>
          <w:rFonts w:ascii="GHEA Grapalat" w:hAnsi="GHEA Grapalat" w:cs="Sylfaen"/>
          <w:sz w:val="20"/>
          <w:lang w:val="af-ZA"/>
        </w:rPr>
        <w:t xml:space="preserve"> </w:t>
      </w:r>
      <w:proofErr w:type="spellStart"/>
      <w:r w:rsidRPr="00A71D81">
        <w:rPr>
          <w:rFonts w:ascii="GHEA Grapalat" w:hAnsi="GHEA Grapalat" w:cs="Sylfaen"/>
          <w:sz w:val="20"/>
        </w:rPr>
        <w:t>հայտարարված</w:t>
      </w:r>
      <w:proofErr w:type="spellEnd"/>
      <w:r w:rsidRPr="00100997">
        <w:rPr>
          <w:rFonts w:ascii="GHEA Grapalat" w:hAnsi="GHEA Grapalat" w:cs="Sylfaen"/>
          <w:sz w:val="20"/>
          <w:lang w:val="af-ZA"/>
        </w:rPr>
        <w:t xml:space="preserve"> </w:t>
      </w:r>
      <w:proofErr w:type="spellStart"/>
      <w:r w:rsidRPr="00A71D81">
        <w:rPr>
          <w:rFonts w:ascii="GHEA Grapalat" w:hAnsi="GHEA Grapalat" w:cs="Sylfaen"/>
          <w:sz w:val="20"/>
        </w:rPr>
        <w:t>ընթացակար</w:t>
      </w:r>
      <w:r w:rsidRPr="002B2829">
        <w:rPr>
          <w:rFonts w:ascii="GHEA Grapalat" w:hAnsi="GHEA Grapalat" w:cs="Sylfaen"/>
          <w:sz w:val="20"/>
        </w:rPr>
        <w:t>գ</w:t>
      </w:r>
      <w:r w:rsidRPr="00A71D81">
        <w:rPr>
          <w:rFonts w:ascii="GHEA Grapalat" w:hAnsi="GHEA Grapalat" w:cs="Sylfaen"/>
          <w:sz w:val="20"/>
        </w:rPr>
        <w:t>ին</w:t>
      </w:r>
      <w:proofErr w:type="spellEnd"/>
      <w:r w:rsidR="000604CF" w:rsidRPr="00100997">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100997">
        <w:rPr>
          <w:rFonts w:ascii="GHEA Grapalat" w:hAnsi="GHEA Grapalat" w:cs="Sylfaen"/>
          <w:sz w:val="20"/>
          <w:lang w:val="af-ZA"/>
        </w:rPr>
        <w:t xml:space="preserve"> </w:t>
      </w:r>
      <w:proofErr w:type="spellStart"/>
      <w:r w:rsidRPr="00A71D81">
        <w:rPr>
          <w:rFonts w:ascii="GHEA Grapalat" w:hAnsi="GHEA Grapalat" w:cs="Sylfaen"/>
          <w:sz w:val="20"/>
        </w:rPr>
        <w:t>մտադրություն</w:t>
      </w:r>
      <w:proofErr w:type="spellEnd"/>
      <w:r w:rsidRPr="00100997">
        <w:rPr>
          <w:rFonts w:ascii="GHEA Grapalat" w:hAnsi="GHEA Grapalat" w:cs="Sylfaen"/>
          <w:sz w:val="20"/>
          <w:lang w:val="af-ZA"/>
        </w:rPr>
        <w:t xml:space="preserve"> </w:t>
      </w:r>
      <w:proofErr w:type="spellStart"/>
      <w:r w:rsidRPr="00A71D81">
        <w:rPr>
          <w:rFonts w:ascii="GHEA Grapalat" w:hAnsi="GHEA Grapalat" w:cs="Sylfaen"/>
          <w:sz w:val="20"/>
        </w:rPr>
        <w:t>ունեցող</w:t>
      </w:r>
      <w:proofErr w:type="spellEnd"/>
      <w:r w:rsidRPr="00100997">
        <w:rPr>
          <w:rFonts w:ascii="GHEA Grapalat" w:hAnsi="GHEA Grapalat" w:cs="Sylfaen"/>
          <w:sz w:val="20"/>
          <w:lang w:val="af-ZA"/>
        </w:rPr>
        <w:t xml:space="preserve"> </w:t>
      </w:r>
      <w:proofErr w:type="spellStart"/>
      <w:r w:rsidRPr="00A71D81">
        <w:rPr>
          <w:rFonts w:ascii="GHEA Grapalat" w:hAnsi="GHEA Grapalat" w:cs="Sylfaen"/>
          <w:sz w:val="20"/>
        </w:rPr>
        <w:t>անձանց</w:t>
      </w:r>
      <w:proofErr w:type="spellEnd"/>
      <w:r w:rsidRPr="00100997">
        <w:rPr>
          <w:rFonts w:ascii="GHEA Grapalat" w:hAnsi="GHEA Grapalat" w:cs="Sylfaen"/>
          <w:sz w:val="20"/>
          <w:lang w:val="af-ZA"/>
        </w:rPr>
        <w:t xml:space="preserve"> (</w:t>
      </w:r>
      <w:proofErr w:type="spellStart"/>
      <w:r w:rsidRPr="00A71D81">
        <w:rPr>
          <w:rFonts w:ascii="GHEA Grapalat" w:hAnsi="GHEA Grapalat" w:cs="Sylfaen"/>
          <w:sz w:val="20"/>
        </w:rPr>
        <w:t>այսուհետ</w:t>
      </w:r>
      <w:proofErr w:type="spellEnd"/>
      <w:r w:rsidRPr="00100997">
        <w:rPr>
          <w:rFonts w:ascii="GHEA Grapalat" w:hAnsi="GHEA Grapalat" w:cs="Sylfaen"/>
          <w:sz w:val="20"/>
          <w:lang w:val="af-ZA"/>
        </w:rPr>
        <w:t>`</w:t>
      </w:r>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3319484E" w:rsidR="003E1421" w:rsidRPr="008F1434" w:rsidRDefault="00A81DD5" w:rsidP="00045D01">
      <w:pPr>
        <w:pStyle w:val="23"/>
        <w:spacing w:line="240" w:lineRule="auto"/>
        <w:ind w:firstLine="0"/>
        <w:rPr>
          <w:rFonts w:ascii="GHEA Grapalat" w:hAnsi="GHEA Grapalat" w:cs="Sylfaen"/>
          <w:szCs w:val="24"/>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045D01" w:rsidRPr="008F1434">
        <w:rPr>
          <w:rFonts w:ascii="GHEA Grapalat" w:hAnsi="GHEA Grapalat" w:cs="Sylfaen"/>
          <w:szCs w:val="24"/>
        </w:rPr>
        <w:t>protender.itender@gmail.com.</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7EACA803" w:rsidR="00096865" w:rsidRDefault="00845AA5" w:rsidP="00EF3662">
      <w:pPr>
        <w:pStyle w:val="3"/>
        <w:spacing w:line="240" w:lineRule="auto"/>
        <w:ind w:firstLine="567"/>
        <w:jc w:val="both"/>
        <w:rPr>
          <w:rFonts w:ascii="GHEA Grapalat" w:hAnsi="GHEA Grapalat" w:cs="Times Armenian"/>
          <w:i w:val="0"/>
          <w:lang w:val="af-ZA"/>
        </w:rPr>
      </w:pPr>
      <w:r w:rsidRPr="00A71D81">
        <w:rPr>
          <w:rFonts w:ascii="GHEA Grapalat" w:hAnsi="GHEA Grapalat" w:cs="Sylfaen"/>
          <w:i w:val="0"/>
        </w:rPr>
        <w:t xml:space="preserve">1.1 </w:t>
      </w:r>
      <w:proofErr w:type="spellStart"/>
      <w:r w:rsidR="00096865" w:rsidRPr="00A71D81">
        <w:rPr>
          <w:rFonts w:ascii="GHEA Grapalat" w:hAnsi="GHEA Grapalat" w:cs="Sylfaen"/>
          <w:i w:val="0"/>
        </w:rPr>
        <w:t>Գնման</w:t>
      </w:r>
      <w:proofErr w:type="spellEnd"/>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առարկա</w:t>
      </w:r>
      <w:proofErr w:type="spellEnd"/>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spellStart"/>
      <w:proofErr w:type="gramStart"/>
      <w:r w:rsidR="00096865" w:rsidRPr="00A71D81">
        <w:rPr>
          <w:rFonts w:ascii="GHEA Grapalat" w:hAnsi="GHEA Grapalat" w:cs="Sylfaen"/>
          <w:i w:val="0"/>
        </w:rPr>
        <w:t>հանդիսանում</w:t>
      </w:r>
      <w:proofErr w:type="spellEnd"/>
      <w:r w:rsidR="00096865" w:rsidRPr="00A71D81">
        <w:rPr>
          <w:rFonts w:ascii="GHEA Grapalat" w:hAnsi="GHEA Grapalat" w:cs="Sylfaen"/>
          <w:i w:val="0"/>
          <w:lang w:val="af-ZA"/>
        </w:rPr>
        <w:t xml:space="preserve">  </w:t>
      </w:r>
      <w:r w:rsidR="006701D0">
        <w:rPr>
          <w:rFonts w:ascii="GHEA Grapalat" w:hAnsi="GHEA Grapalat"/>
          <w:b/>
          <w:lang w:val="af-ZA"/>
        </w:rPr>
        <w:t>ՀՀ</w:t>
      </w:r>
      <w:proofErr w:type="gramEnd"/>
      <w:r w:rsidR="006701D0">
        <w:rPr>
          <w:rFonts w:ascii="GHEA Grapalat" w:hAnsi="GHEA Grapalat"/>
          <w:b/>
          <w:lang w:val="af-ZA"/>
        </w:rPr>
        <w:t xml:space="preserve"> Կոտայքի մարզի &lt;&lt;Աբովյանի </w:t>
      </w:r>
      <w:proofErr w:type="gramStart"/>
      <w:r w:rsidR="006701D0">
        <w:rPr>
          <w:rFonts w:ascii="GHEA Grapalat" w:hAnsi="GHEA Grapalat"/>
          <w:b/>
          <w:lang w:val="af-ZA"/>
        </w:rPr>
        <w:t>Վ.Համբարձումյանի</w:t>
      </w:r>
      <w:proofErr w:type="gramEnd"/>
      <w:r w:rsidR="006701D0">
        <w:rPr>
          <w:rFonts w:ascii="GHEA Grapalat" w:hAnsi="GHEA Grapalat"/>
          <w:b/>
          <w:lang w:val="af-ZA"/>
        </w:rPr>
        <w:t xml:space="preserve"> անվան N10 հիմնական դպրոց&gt;&gt; ՊՈԱԿ</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կարիքների</w:t>
      </w:r>
      <w:proofErr w:type="spellEnd"/>
      <w:r w:rsidR="00096865" w:rsidRPr="00A71D81">
        <w:rPr>
          <w:rFonts w:ascii="GHEA Grapalat" w:hAnsi="GHEA Grapalat" w:cs="Times Armenian"/>
          <w:i w:val="0"/>
          <w:lang w:val="af-ZA"/>
        </w:rPr>
        <w:t xml:space="preserve"> </w:t>
      </w:r>
      <w:proofErr w:type="spellStart"/>
      <w:r w:rsidR="00096865" w:rsidRPr="00A71D81">
        <w:rPr>
          <w:rFonts w:ascii="GHEA Grapalat" w:hAnsi="GHEA Grapalat" w:cs="Sylfaen"/>
          <w:i w:val="0"/>
        </w:rPr>
        <w:t>համար</w:t>
      </w:r>
      <w:proofErr w:type="spellEnd"/>
      <w:r w:rsidR="00096865" w:rsidRPr="00A71D81">
        <w:rPr>
          <w:rFonts w:ascii="GHEA Grapalat" w:hAnsi="GHEA Grapalat" w:cs="Times Armenian"/>
          <w:i w:val="0"/>
          <w:lang w:val="af-ZA"/>
        </w:rPr>
        <w:t xml:space="preserve">` </w:t>
      </w:r>
      <w:r w:rsidR="00A76C15" w:rsidRPr="00E71B87">
        <w:rPr>
          <w:rFonts w:ascii="GHEA Grapalat" w:hAnsi="GHEA Grapalat" w:cs="Sylfaen"/>
          <w:i w:val="0"/>
        </w:rPr>
        <w:t>«</w:t>
      </w:r>
      <w:proofErr w:type="spellStart"/>
      <w:r w:rsidR="0092394C">
        <w:rPr>
          <w:rFonts w:ascii="GHEA Grapalat" w:hAnsi="GHEA Grapalat" w:cs="Sylfaen"/>
          <w:i w:val="0"/>
        </w:rPr>
        <w:t>Սննդամթերքի</w:t>
      </w:r>
      <w:proofErr w:type="spellEnd"/>
      <w:r w:rsidR="00A76C15" w:rsidRPr="00E71B87">
        <w:rPr>
          <w:rFonts w:ascii="GHEA Grapalat" w:hAnsi="GHEA Grapalat" w:cs="Sylfaen"/>
          <w:i w:val="0"/>
        </w:rPr>
        <w:t>»</w:t>
      </w:r>
      <w:r w:rsidR="00096865" w:rsidRPr="00A71D81">
        <w:rPr>
          <w:rFonts w:ascii="GHEA Grapalat" w:hAnsi="GHEA Grapalat"/>
          <w:i w:val="0"/>
          <w:lang w:val="af-ZA"/>
        </w:rPr>
        <w:t xml:space="preserve"> </w:t>
      </w:r>
      <w:proofErr w:type="spellStart"/>
      <w:r w:rsidR="00096865" w:rsidRPr="00A71D81">
        <w:rPr>
          <w:rFonts w:ascii="GHEA Grapalat" w:hAnsi="GHEA Grapalat"/>
          <w:i w:val="0"/>
        </w:rPr>
        <w:t>ձեռքբերումը</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այսուհետ</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նաև</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ապրանք</w:t>
      </w:r>
      <w:proofErr w:type="spellEnd"/>
      <w:r w:rsidR="00816505" w:rsidRPr="00A71D81">
        <w:rPr>
          <w:rFonts w:ascii="GHEA Grapalat" w:hAnsi="GHEA Grapalat"/>
          <w:i w:val="0"/>
        </w:rPr>
        <w:t>)</w:t>
      </w:r>
      <w:r w:rsidR="00C43524"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i w:val="0"/>
        </w:rPr>
        <w:t>որոնք</w:t>
      </w:r>
      <w:proofErr w:type="spellEnd"/>
      <w:r w:rsidR="00096865" w:rsidRPr="00A71D81">
        <w:rPr>
          <w:rFonts w:ascii="GHEA Grapalat" w:hAnsi="GHEA Grapalat"/>
          <w:i w:val="0"/>
          <w:lang w:val="af-ZA"/>
        </w:rPr>
        <w:t xml:space="preserve"> </w:t>
      </w:r>
      <w:proofErr w:type="spellStart"/>
      <w:proofErr w:type="gramStart"/>
      <w:r w:rsidR="00096865" w:rsidRPr="00A71D81">
        <w:rPr>
          <w:rFonts w:ascii="GHEA Grapalat" w:hAnsi="GHEA Grapalat"/>
          <w:i w:val="0"/>
        </w:rPr>
        <w:t>խմբավորված</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են</w:t>
      </w:r>
      <w:proofErr w:type="spellEnd"/>
      <w:proofErr w:type="gramEnd"/>
      <w:r w:rsidR="00096865" w:rsidRPr="002770B9">
        <w:rPr>
          <w:rFonts w:ascii="GHEA Grapalat" w:hAnsi="GHEA Grapalat"/>
          <w:i w:val="0"/>
        </w:rPr>
        <w:t xml:space="preserve"> </w:t>
      </w:r>
      <w:r w:rsidR="00A76C15" w:rsidRPr="002770B9">
        <w:rPr>
          <w:rFonts w:ascii="GHEA Grapalat" w:hAnsi="GHEA Grapalat"/>
          <w:i w:val="0"/>
        </w:rPr>
        <w:t>«</w:t>
      </w:r>
      <w:r w:rsidR="00E43E87">
        <w:rPr>
          <w:rFonts w:ascii="GHEA Grapalat" w:hAnsi="GHEA Grapalat"/>
          <w:i w:val="0"/>
          <w:lang w:val="hy-AM"/>
        </w:rPr>
        <w:t>18</w:t>
      </w:r>
      <w:r w:rsidR="00A76C15" w:rsidRPr="002770B9">
        <w:rPr>
          <w:rFonts w:ascii="GHEA Grapalat" w:hAnsi="GHEA Grapalat"/>
          <w:i w:val="0"/>
        </w:rPr>
        <w:t>»</w:t>
      </w:r>
      <w:r w:rsidR="00096865" w:rsidRPr="002770B9">
        <w:rPr>
          <w:rFonts w:ascii="GHEA Grapalat" w:hAnsi="GHEA Grapalat"/>
          <w:i w:val="0"/>
        </w:rPr>
        <w:t xml:space="preserve"> </w:t>
      </w:r>
      <w:proofErr w:type="spellStart"/>
      <w:r w:rsidR="00096865" w:rsidRPr="002770B9">
        <w:rPr>
          <w:rFonts w:ascii="GHEA Grapalat" w:hAnsi="GHEA Grapalat"/>
          <w:i w:val="0"/>
        </w:rPr>
        <w:t>չափաբաժիներ</w:t>
      </w:r>
      <w:r w:rsidR="00753E6E" w:rsidRPr="002770B9">
        <w:rPr>
          <w:rFonts w:ascii="GHEA Grapalat" w:hAnsi="GHEA Grapalat"/>
          <w:i w:val="0"/>
        </w:rPr>
        <w:t>ում</w:t>
      </w:r>
      <w:proofErr w:type="spellEnd"/>
      <w:r w:rsidR="00096865" w:rsidRPr="00A71D81">
        <w:rPr>
          <w:rFonts w:ascii="GHEA Grapalat" w:hAnsi="GHEA Grapalat" w:cs="Times Armenian"/>
          <w:i w:val="0"/>
          <w:lang w:val="af-ZA"/>
        </w:rPr>
        <w:t>`</w:t>
      </w:r>
    </w:p>
    <w:p w14:paraId="40B67513" w14:textId="77777777" w:rsidR="00782A34" w:rsidRPr="00782A34" w:rsidRDefault="00782A34" w:rsidP="00782A34">
      <w:pPr>
        <w:rPr>
          <w:lang w:val="af-ZA"/>
        </w:rPr>
      </w:pP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5245"/>
      </w:tblGrid>
      <w:tr w:rsidR="006675F2" w:rsidRPr="0092394C" w14:paraId="21FBE128" w14:textId="77777777" w:rsidTr="0092394C">
        <w:trPr>
          <w:trHeight w:val="480"/>
        </w:trPr>
        <w:tc>
          <w:tcPr>
            <w:tcW w:w="3119" w:type="dxa"/>
            <w:gridSpan w:val="2"/>
            <w:vAlign w:val="center"/>
          </w:tcPr>
          <w:p w14:paraId="1C0B524E" w14:textId="77777777" w:rsidR="006675F2" w:rsidRPr="0092394C" w:rsidRDefault="006675F2" w:rsidP="00D30C7A">
            <w:pPr>
              <w:pStyle w:val="23"/>
              <w:spacing w:line="240" w:lineRule="auto"/>
              <w:ind w:firstLine="0"/>
              <w:jc w:val="center"/>
              <w:rPr>
                <w:rFonts w:ascii="GHEA Grapalat" w:hAnsi="GHEA Grapalat"/>
                <w:b/>
                <w:bCs/>
                <w:i/>
                <w:iCs/>
              </w:rPr>
            </w:pPr>
            <w:r w:rsidRPr="0092394C">
              <w:rPr>
                <w:rFonts w:ascii="GHEA Grapalat" w:hAnsi="GHEA Grapalat"/>
                <w:b/>
                <w:bCs/>
                <w:i/>
                <w:iCs/>
              </w:rPr>
              <w:t xml:space="preserve">Չափաբաժինների </w:t>
            </w:r>
          </w:p>
        </w:tc>
        <w:tc>
          <w:tcPr>
            <w:tcW w:w="5245" w:type="dxa"/>
            <w:vMerge w:val="restart"/>
            <w:vAlign w:val="center"/>
          </w:tcPr>
          <w:p w14:paraId="79613A06" w14:textId="77777777" w:rsidR="006675F2" w:rsidRPr="0092394C" w:rsidRDefault="006675F2" w:rsidP="00EF3662">
            <w:pPr>
              <w:pStyle w:val="23"/>
              <w:spacing w:line="240" w:lineRule="auto"/>
              <w:ind w:firstLine="0"/>
              <w:jc w:val="center"/>
              <w:rPr>
                <w:rFonts w:ascii="GHEA Grapalat" w:hAnsi="GHEA Grapalat"/>
                <w:b/>
                <w:bCs/>
                <w:i/>
                <w:iCs/>
              </w:rPr>
            </w:pPr>
            <w:r w:rsidRPr="0092394C">
              <w:rPr>
                <w:rFonts w:ascii="GHEA Grapalat" w:hAnsi="GHEA Grapalat"/>
                <w:b/>
                <w:bCs/>
                <w:i/>
                <w:iCs/>
              </w:rPr>
              <w:t>Չափաբաժնի անվանումը</w:t>
            </w:r>
          </w:p>
        </w:tc>
      </w:tr>
      <w:tr w:rsidR="006675F2" w:rsidRPr="0092394C" w14:paraId="29C10885" w14:textId="77777777" w:rsidTr="003304BD">
        <w:trPr>
          <w:trHeight w:val="686"/>
        </w:trPr>
        <w:tc>
          <w:tcPr>
            <w:tcW w:w="1701" w:type="dxa"/>
            <w:vAlign w:val="center"/>
          </w:tcPr>
          <w:p w14:paraId="56F98170" w14:textId="77777777" w:rsidR="006675F2" w:rsidRPr="0092394C" w:rsidRDefault="00D30C7A" w:rsidP="00EF3662">
            <w:pPr>
              <w:pStyle w:val="23"/>
              <w:spacing w:line="240" w:lineRule="auto"/>
              <w:jc w:val="center"/>
              <w:rPr>
                <w:rFonts w:ascii="GHEA Grapalat" w:hAnsi="GHEA Grapalat"/>
                <w:b/>
                <w:bCs/>
                <w:i/>
                <w:iCs/>
              </w:rPr>
            </w:pPr>
            <w:r w:rsidRPr="0092394C">
              <w:rPr>
                <w:rFonts w:ascii="GHEA Grapalat" w:hAnsi="GHEA Grapalat"/>
                <w:b/>
                <w:bCs/>
                <w:i/>
                <w:iCs/>
              </w:rPr>
              <w:t>համարները</w:t>
            </w:r>
          </w:p>
        </w:tc>
        <w:tc>
          <w:tcPr>
            <w:tcW w:w="1418" w:type="dxa"/>
            <w:vAlign w:val="center"/>
          </w:tcPr>
          <w:p w14:paraId="3CE79196" w14:textId="05EE1656" w:rsidR="006675F2" w:rsidRPr="0092394C" w:rsidRDefault="00F735E1" w:rsidP="00F735E1">
            <w:pPr>
              <w:pStyle w:val="23"/>
              <w:spacing w:line="240" w:lineRule="auto"/>
              <w:ind w:firstLine="0"/>
              <w:rPr>
                <w:rFonts w:ascii="GHEA Grapalat" w:hAnsi="GHEA Grapalat"/>
                <w:b/>
                <w:bCs/>
                <w:i/>
                <w:iCs/>
              </w:rPr>
            </w:pPr>
            <w:r w:rsidRPr="0092394C">
              <w:rPr>
                <w:rFonts w:ascii="GHEA Grapalat" w:hAnsi="GHEA Grapalat"/>
                <w:b/>
                <w:bCs/>
                <w:i/>
                <w:iCs/>
                <w:lang w:val="en-US"/>
              </w:rPr>
              <w:t xml:space="preserve">  </w:t>
            </w:r>
            <w:r w:rsidR="00D30C7A" w:rsidRPr="0092394C">
              <w:rPr>
                <w:rFonts w:ascii="GHEA Grapalat" w:hAnsi="GHEA Grapalat"/>
                <w:b/>
                <w:bCs/>
                <w:i/>
                <w:iCs/>
                <w:lang w:val="hy-AM"/>
              </w:rPr>
              <w:t>գնման</w:t>
            </w:r>
            <w:r w:rsidR="00D30C7A" w:rsidRPr="0092394C">
              <w:rPr>
                <w:rFonts w:ascii="GHEA Grapalat" w:hAnsi="GHEA Grapalat"/>
                <w:b/>
                <w:bCs/>
                <w:i/>
                <w:iCs/>
                <w:lang w:val="en-US"/>
              </w:rPr>
              <w:t xml:space="preserve"> </w:t>
            </w:r>
            <w:r w:rsidR="00D30C7A" w:rsidRPr="0092394C">
              <w:rPr>
                <w:rFonts w:ascii="GHEA Grapalat" w:hAnsi="GHEA Grapalat"/>
                <w:b/>
                <w:bCs/>
                <w:i/>
                <w:iCs/>
                <w:lang w:val="hy-AM"/>
              </w:rPr>
              <w:t xml:space="preserve"> գինը</w:t>
            </w:r>
          </w:p>
        </w:tc>
        <w:tc>
          <w:tcPr>
            <w:tcW w:w="5245" w:type="dxa"/>
            <w:vMerge/>
            <w:vAlign w:val="center"/>
          </w:tcPr>
          <w:p w14:paraId="1AC8F08D" w14:textId="77777777" w:rsidR="006675F2" w:rsidRPr="0092394C" w:rsidRDefault="006675F2" w:rsidP="00EF3662">
            <w:pPr>
              <w:pStyle w:val="23"/>
              <w:spacing w:line="240" w:lineRule="auto"/>
              <w:ind w:firstLine="0"/>
              <w:jc w:val="center"/>
              <w:rPr>
                <w:rFonts w:ascii="GHEA Grapalat" w:hAnsi="GHEA Grapalat"/>
                <w:b/>
                <w:bCs/>
                <w:i/>
                <w:iCs/>
              </w:rPr>
            </w:pPr>
          </w:p>
        </w:tc>
      </w:tr>
      <w:tr w:rsidR="00505007" w:rsidRPr="0092394C" w14:paraId="69B811A7" w14:textId="77777777" w:rsidTr="000D7898">
        <w:tc>
          <w:tcPr>
            <w:tcW w:w="1701" w:type="dxa"/>
            <w:vAlign w:val="center"/>
          </w:tcPr>
          <w:p w14:paraId="6D70B21A" w14:textId="2C932377" w:rsidR="00505007" w:rsidRPr="0092394C" w:rsidRDefault="00505007" w:rsidP="00505007">
            <w:pPr>
              <w:pStyle w:val="23"/>
              <w:spacing w:line="240" w:lineRule="auto"/>
              <w:ind w:firstLine="0"/>
              <w:jc w:val="center"/>
              <w:rPr>
                <w:rFonts w:ascii="GHEA Grapalat" w:hAnsi="GHEA Grapalat"/>
              </w:rPr>
            </w:pPr>
            <w:r w:rsidRPr="0092394C">
              <w:rPr>
                <w:rFonts w:ascii="Arial Armenian" w:hAnsi="Arial Armenian" w:cs="Calibri"/>
              </w:rPr>
              <w:t>1</w:t>
            </w:r>
          </w:p>
        </w:tc>
        <w:tc>
          <w:tcPr>
            <w:tcW w:w="1418" w:type="dxa"/>
            <w:vAlign w:val="center"/>
          </w:tcPr>
          <w:p w14:paraId="176D7CD8" w14:textId="56F687B4" w:rsidR="00505007" w:rsidRPr="0092394C" w:rsidRDefault="00505007" w:rsidP="00505007">
            <w:pPr>
              <w:pStyle w:val="23"/>
              <w:spacing w:line="240" w:lineRule="auto"/>
              <w:ind w:firstLine="0"/>
              <w:jc w:val="center"/>
              <w:rPr>
                <w:rFonts w:ascii="GHEA Grapalat" w:hAnsi="GHEA Grapalat"/>
              </w:rPr>
            </w:pPr>
            <w:r>
              <w:rPr>
                <w:rFonts w:ascii="Arial Armenian" w:hAnsi="Arial Armenian" w:cs="Calibri"/>
                <w:color w:val="000000"/>
              </w:rPr>
              <w:t>23580</w:t>
            </w:r>
          </w:p>
        </w:tc>
        <w:tc>
          <w:tcPr>
            <w:tcW w:w="5245" w:type="dxa"/>
            <w:vAlign w:val="center"/>
          </w:tcPr>
          <w:p w14:paraId="5E5B2570" w14:textId="35889B29" w:rsidR="00505007" w:rsidRPr="006701D0" w:rsidRDefault="00505007" w:rsidP="00505007">
            <w:pPr>
              <w:pStyle w:val="23"/>
              <w:spacing w:line="240" w:lineRule="auto"/>
              <w:ind w:firstLine="0"/>
              <w:rPr>
                <w:rFonts w:ascii="GHEA Grapalat" w:hAnsi="GHEA Grapalat"/>
                <w:u w:val="single"/>
                <w:vertAlign w:val="subscript"/>
              </w:rPr>
            </w:pPr>
            <w:r>
              <w:rPr>
                <w:rFonts w:ascii="GHEA Grapalat" w:hAnsi="GHEA Grapalat"/>
                <w:color w:val="000000"/>
              </w:rPr>
              <w:t>Աղ կերակրի</w:t>
            </w:r>
          </w:p>
        </w:tc>
      </w:tr>
      <w:tr w:rsidR="00505007" w:rsidRPr="0092394C" w14:paraId="01DAE486" w14:textId="77777777" w:rsidTr="000D7898">
        <w:tc>
          <w:tcPr>
            <w:tcW w:w="1701" w:type="dxa"/>
            <w:vAlign w:val="center"/>
          </w:tcPr>
          <w:p w14:paraId="3DCB9837" w14:textId="3F04803F" w:rsidR="00505007" w:rsidRPr="0092394C" w:rsidRDefault="00505007" w:rsidP="00505007">
            <w:pPr>
              <w:pStyle w:val="23"/>
              <w:spacing w:line="240" w:lineRule="auto"/>
              <w:ind w:firstLine="0"/>
              <w:jc w:val="center"/>
              <w:rPr>
                <w:rFonts w:ascii="GHEA Grapalat" w:hAnsi="GHEA Grapalat"/>
              </w:rPr>
            </w:pPr>
            <w:r w:rsidRPr="0092394C">
              <w:rPr>
                <w:rFonts w:ascii="Arial Armenian" w:hAnsi="Arial Armenian" w:cs="Calibri"/>
              </w:rPr>
              <w:t>2</w:t>
            </w:r>
          </w:p>
        </w:tc>
        <w:tc>
          <w:tcPr>
            <w:tcW w:w="1418" w:type="dxa"/>
            <w:vAlign w:val="center"/>
          </w:tcPr>
          <w:p w14:paraId="469B4A80" w14:textId="6467EB9D" w:rsidR="00505007" w:rsidRPr="0092394C" w:rsidRDefault="00505007" w:rsidP="00505007">
            <w:pPr>
              <w:pStyle w:val="23"/>
              <w:spacing w:line="240" w:lineRule="auto"/>
              <w:ind w:firstLine="0"/>
              <w:jc w:val="center"/>
              <w:rPr>
                <w:rFonts w:ascii="GHEA Grapalat" w:hAnsi="GHEA Grapalat"/>
              </w:rPr>
            </w:pPr>
            <w:r>
              <w:rPr>
                <w:rFonts w:ascii="Arial Armenian" w:hAnsi="Arial Armenian" w:cs="Calibri"/>
                <w:color w:val="000000"/>
              </w:rPr>
              <w:t>543000</w:t>
            </w:r>
          </w:p>
        </w:tc>
        <w:tc>
          <w:tcPr>
            <w:tcW w:w="5245" w:type="dxa"/>
            <w:vAlign w:val="center"/>
          </w:tcPr>
          <w:p w14:paraId="4E85E624" w14:textId="43B0CC08" w:rsidR="00505007" w:rsidRPr="006701D0" w:rsidRDefault="00505007" w:rsidP="00505007">
            <w:pPr>
              <w:pStyle w:val="23"/>
              <w:spacing w:line="240" w:lineRule="auto"/>
              <w:ind w:firstLine="0"/>
              <w:rPr>
                <w:rFonts w:ascii="GHEA Grapalat" w:hAnsi="GHEA Grapalat"/>
                <w:u w:val="single"/>
                <w:vertAlign w:val="subscript"/>
              </w:rPr>
            </w:pPr>
            <w:r>
              <w:rPr>
                <w:rFonts w:ascii="GHEA Grapalat" w:hAnsi="GHEA Grapalat"/>
                <w:color w:val="000000"/>
              </w:rPr>
              <w:t>արևածաղկի ձեթ, ռաֆինացված, (զտած)</w:t>
            </w:r>
          </w:p>
        </w:tc>
      </w:tr>
      <w:tr w:rsidR="00505007" w:rsidRPr="0092394C" w14:paraId="72A3A13B" w14:textId="77777777" w:rsidTr="000D7898">
        <w:tc>
          <w:tcPr>
            <w:tcW w:w="1701" w:type="dxa"/>
            <w:vAlign w:val="center"/>
          </w:tcPr>
          <w:p w14:paraId="457D9C4E" w14:textId="3A78CF41" w:rsidR="00505007" w:rsidRPr="0092394C" w:rsidRDefault="00505007" w:rsidP="00505007">
            <w:pPr>
              <w:pStyle w:val="23"/>
              <w:spacing w:line="240" w:lineRule="auto"/>
              <w:ind w:firstLine="0"/>
              <w:jc w:val="center"/>
              <w:rPr>
                <w:rFonts w:ascii="GHEA Grapalat" w:hAnsi="GHEA Grapalat"/>
              </w:rPr>
            </w:pPr>
            <w:r w:rsidRPr="0092394C">
              <w:rPr>
                <w:rFonts w:ascii="Arial Armenian" w:hAnsi="Arial Armenian" w:cs="Calibri"/>
              </w:rPr>
              <w:t>3</w:t>
            </w:r>
          </w:p>
        </w:tc>
        <w:tc>
          <w:tcPr>
            <w:tcW w:w="1418" w:type="dxa"/>
            <w:vAlign w:val="center"/>
          </w:tcPr>
          <w:p w14:paraId="7EE23BF1" w14:textId="413D203A" w:rsidR="00505007" w:rsidRPr="0092394C" w:rsidRDefault="00505007" w:rsidP="00505007">
            <w:pPr>
              <w:pStyle w:val="23"/>
              <w:spacing w:line="240" w:lineRule="auto"/>
              <w:ind w:firstLine="0"/>
              <w:jc w:val="center"/>
              <w:rPr>
                <w:rFonts w:ascii="GHEA Grapalat" w:hAnsi="GHEA Grapalat"/>
              </w:rPr>
            </w:pPr>
            <w:r>
              <w:rPr>
                <w:rFonts w:ascii="Arial Armenian" w:hAnsi="Arial Armenian" w:cs="Calibri"/>
                <w:color w:val="000000"/>
              </w:rPr>
              <w:t>606000</w:t>
            </w:r>
          </w:p>
        </w:tc>
        <w:tc>
          <w:tcPr>
            <w:tcW w:w="5245" w:type="dxa"/>
            <w:vAlign w:val="center"/>
          </w:tcPr>
          <w:p w14:paraId="48229B10" w14:textId="3B59BF5E" w:rsidR="00505007" w:rsidRPr="006701D0" w:rsidRDefault="00505007" w:rsidP="00505007">
            <w:pPr>
              <w:pStyle w:val="23"/>
              <w:spacing w:line="240" w:lineRule="auto"/>
              <w:ind w:firstLine="0"/>
              <w:rPr>
                <w:rFonts w:ascii="GHEA Grapalat" w:hAnsi="GHEA Grapalat"/>
                <w:u w:val="single"/>
                <w:vertAlign w:val="subscript"/>
              </w:rPr>
            </w:pPr>
            <w:r>
              <w:rPr>
                <w:rFonts w:ascii="GHEA Grapalat" w:hAnsi="GHEA Grapalat"/>
                <w:color w:val="000000"/>
              </w:rPr>
              <w:t>Բրինձ</w:t>
            </w:r>
          </w:p>
        </w:tc>
      </w:tr>
      <w:tr w:rsidR="00505007" w:rsidRPr="0092394C" w14:paraId="362288B0" w14:textId="77777777" w:rsidTr="000D7898">
        <w:tc>
          <w:tcPr>
            <w:tcW w:w="1701" w:type="dxa"/>
            <w:vAlign w:val="center"/>
          </w:tcPr>
          <w:p w14:paraId="558A16F2" w14:textId="5927B85A" w:rsidR="00505007" w:rsidRPr="0092394C" w:rsidRDefault="00505007" w:rsidP="00505007">
            <w:pPr>
              <w:pStyle w:val="23"/>
              <w:spacing w:line="240" w:lineRule="auto"/>
              <w:ind w:firstLine="0"/>
              <w:jc w:val="center"/>
              <w:rPr>
                <w:rFonts w:ascii="GHEA Grapalat" w:hAnsi="GHEA Grapalat"/>
              </w:rPr>
            </w:pPr>
            <w:r w:rsidRPr="0092394C">
              <w:rPr>
                <w:rFonts w:ascii="Arial Armenian" w:hAnsi="Arial Armenian" w:cs="Calibri"/>
              </w:rPr>
              <w:t>4</w:t>
            </w:r>
          </w:p>
        </w:tc>
        <w:tc>
          <w:tcPr>
            <w:tcW w:w="1418" w:type="dxa"/>
            <w:vAlign w:val="center"/>
          </w:tcPr>
          <w:p w14:paraId="2D9F359B" w14:textId="5F002B1A" w:rsidR="00505007" w:rsidRPr="0092394C" w:rsidRDefault="00505007" w:rsidP="00505007">
            <w:pPr>
              <w:pStyle w:val="23"/>
              <w:spacing w:line="240" w:lineRule="auto"/>
              <w:ind w:firstLine="0"/>
              <w:jc w:val="center"/>
              <w:rPr>
                <w:rFonts w:ascii="GHEA Grapalat" w:hAnsi="GHEA Grapalat"/>
              </w:rPr>
            </w:pPr>
            <w:r>
              <w:rPr>
                <w:rFonts w:ascii="Arial Armenian" w:hAnsi="Arial Armenian" w:cs="Calibri"/>
                <w:color w:val="000000"/>
              </w:rPr>
              <w:t>159250</w:t>
            </w:r>
          </w:p>
        </w:tc>
        <w:tc>
          <w:tcPr>
            <w:tcW w:w="5245" w:type="dxa"/>
            <w:vAlign w:val="center"/>
          </w:tcPr>
          <w:p w14:paraId="4FD8402B" w14:textId="5C832FEC" w:rsidR="00505007" w:rsidRPr="006701D0" w:rsidRDefault="00505007" w:rsidP="00505007">
            <w:pPr>
              <w:pStyle w:val="23"/>
              <w:spacing w:line="240" w:lineRule="auto"/>
              <w:ind w:firstLine="0"/>
              <w:rPr>
                <w:rFonts w:ascii="GHEA Grapalat" w:hAnsi="GHEA Grapalat"/>
              </w:rPr>
            </w:pPr>
            <w:r>
              <w:rPr>
                <w:rFonts w:ascii="GHEA Grapalat" w:hAnsi="GHEA Grapalat"/>
                <w:color w:val="000000"/>
              </w:rPr>
              <w:t>Գազար</w:t>
            </w:r>
          </w:p>
        </w:tc>
      </w:tr>
      <w:tr w:rsidR="00505007" w:rsidRPr="0092394C" w14:paraId="0322DEBE" w14:textId="77777777" w:rsidTr="000D7898">
        <w:tc>
          <w:tcPr>
            <w:tcW w:w="1701" w:type="dxa"/>
            <w:vAlign w:val="center"/>
          </w:tcPr>
          <w:p w14:paraId="1EFE6D55" w14:textId="5ADC88D4" w:rsidR="00505007" w:rsidRPr="00E43E87" w:rsidRDefault="00505007" w:rsidP="00505007">
            <w:pPr>
              <w:pStyle w:val="23"/>
              <w:spacing w:line="240" w:lineRule="auto"/>
              <w:ind w:firstLine="0"/>
              <w:jc w:val="center"/>
              <w:rPr>
                <w:rFonts w:ascii="GHEA Grapalat" w:hAnsi="GHEA Grapalat"/>
                <w:lang w:val="hy-AM"/>
              </w:rPr>
            </w:pPr>
            <w:r>
              <w:rPr>
                <w:rFonts w:ascii="GHEA Grapalat" w:hAnsi="GHEA Grapalat"/>
                <w:lang w:val="hy-AM"/>
              </w:rPr>
              <w:t>5</w:t>
            </w:r>
          </w:p>
        </w:tc>
        <w:tc>
          <w:tcPr>
            <w:tcW w:w="1418" w:type="dxa"/>
            <w:vAlign w:val="center"/>
          </w:tcPr>
          <w:p w14:paraId="21B51AE4" w14:textId="39EED69B" w:rsidR="00505007" w:rsidRPr="0092394C" w:rsidRDefault="00505007" w:rsidP="00505007">
            <w:pPr>
              <w:pStyle w:val="23"/>
              <w:spacing w:line="240" w:lineRule="auto"/>
              <w:ind w:firstLine="0"/>
              <w:jc w:val="center"/>
              <w:rPr>
                <w:rFonts w:ascii="GHEA Grapalat" w:hAnsi="GHEA Grapalat"/>
              </w:rPr>
            </w:pPr>
            <w:r>
              <w:rPr>
                <w:rFonts w:ascii="Arial Armenian" w:hAnsi="Arial Armenian" w:cs="Calibri"/>
                <w:color w:val="000000"/>
              </w:rPr>
              <w:t>1263000</w:t>
            </w:r>
          </w:p>
        </w:tc>
        <w:tc>
          <w:tcPr>
            <w:tcW w:w="5245" w:type="dxa"/>
            <w:vAlign w:val="center"/>
          </w:tcPr>
          <w:p w14:paraId="3BD55B78" w14:textId="33B43FDC" w:rsidR="00505007" w:rsidRPr="006701D0" w:rsidRDefault="00505007" w:rsidP="00505007">
            <w:pPr>
              <w:pStyle w:val="23"/>
              <w:spacing w:line="240" w:lineRule="auto"/>
              <w:ind w:firstLine="0"/>
              <w:rPr>
                <w:rFonts w:ascii="GHEA Grapalat" w:hAnsi="GHEA Grapalat"/>
              </w:rPr>
            </w:pPr>
            <w:r>
              <w:rPr>
                <w:rFonts w:ascii="GHEA Grapalat" w:hAnsi="GHEA Grapalat"/>
                <w:color w:val="000000"/>
              </w:rPr>
              <w:t>Խնձոր</w:t>
            </w:r>
          </w:p>
        </w:tc>
      </w:tr>
      <w:tr w:rsidR="00505007" w:rsidRPr="0092394C" w14:paraId="72CBFEA5" w14:textId="77777777" w:rsidTr="000D7898">
        <w:tc>
          <w:tcPr>
            <w:tcW w:w="1701" w:type="dxa"/>
            <w:vAlign w:val="center"/>
          </w:tcPr>
          <w:p w14:paraId="6BC7D1D3" w14:textId="276AD321" w:rsidR="00505007" w:rsidRPr="0092394C" w:rsidRDefault="00505007" w:rsidP="00505007">
            <w:pPr>
              <w:pStyle w:val="23"/>
              <w:spacing w:line="240" w:lineRule="auto"/>
              <w:ind w:firstLine="0"/>
              <w:jc w:val="center"/>
              <w:rPr>
                <w:rFonts w:ascii="GHEA Grapalat" w:hAnsi="GHEA Grapalat"/>
              </w:rPr>
            </w:pPr>
            <w:r w:rsidRPr="0092394C">
              <w:rPr>
                <w:rFonts w:ascii="Arial Armenian" w:hAnsi="Arial Armenian" w:cs="Calibri"/>
              </w:rPr>
              <w:t>6</w:t>
            </w:r>
          </w:p>
        </w:tc>
        <w:tc>
          <w:tcPr>
            <w:tcW w:w="1418" w:type="dxa"/>
            <w:vAlign w:val="center"/>
          </w:tcPr>
          <w:p w14:paraId="6BC96B56" w14:textId="4917B69A" w:rsidR="00505007" w:rsidRPr="0092394C" w:rsidRDefault="00505007" w:rsidP="00505007">
            <w:pPr>
              <w:pStyle w:val="23"/>
              <w:spacing w:line="240" w:lineRule="auto"/>
              <w:ind w:firstLine="0"/>
              <w:jc w:val="center"/>
              <w:rPr>
                <w:rFonts w:ascii="GHEA Grapalat" w:hAnsi="GHEA Grapalat"/>
              </w:rPr>
            </w:pPr>
            <w:r>
              <w:rPr>
                <w:rFonts w:ascii="Arial Armenian" w:hAnsi="Arial Armenian" w:cs="Calibri"/>
                <w:color w:val="000000"/>
              </w:rPr>
              <w:t>631250</w:t>
            </w:r>
          </w:p>
        </w:tc>
        <w:tc>
          <w:tcPr>
            <w:tcW w:w="5245" w:type="dxa"/>
            <w:vAlign w:val="center"/>
          </w:tcPr>
          <w:p w14:paraId="2927B15D" w14:textId="7902D75A" w:rsidR="00505007" w:rsidRPr="006701D0" w:rsidRDefault="00505007" w:rsidP="00505007">
            <w:pPr>
              <w:pStyle w:val="23"/>
              <w:spacing w:line="240" w:lineRule="auto"/>
              <w:ind w:firstLine="0"/>
              <w:rPr>
                <w:rFonts w:ascii="GHEA Grapalat" w:hAnsi="GHEA Grapalat"/>
              </w:rPr>
            </w:pPr>
            <w:r>
              <w:rPr>
                <w:rFonts w:ascii="GHEA Grapalat" w:hAnsi="GHEA Grapalat"/>
                <w:color w:val="000000"/>
              </w:rPr>
              <w:t>Կաղամբ</w:t>
            </w:r>
          </w:p>
        </w:tc>
      </w:tr>
      <w:tr w:rsidR="00505007" w:rsidRPr="0092394C" w14:paraId="2D8CC507" w14:textId="77777777" w:rsidTr="000D7898">
        <w:tc>
          <w:tcPr>
            <w:tcW w:w="1701" w:type="dxa"/>
            <w:vAlign w:val="center"/>
          </w:tcPr>
          <w:p w14:paraId="16F4F32F" w14:textId="48326E8E" w:rsidR="00505007" w:rsidRPr="0092394C" w:rsidRDefault="00505007" w:rsidP="00505007">
            <w:pPr>
              <w:pStyle w:val="23"/>
              <w:spacing w:line="240" w:lineRule="auto"/>
              <w:ind w:firstLine="0"/>
              <w:jc w:val="center"/>
              <w:rPr>
                <w:rFonts w:ascii="GHEA Grapalat" w:hAnsi="GHEA Grapalat"/>
              </w:rPr>
            </w:pPr>
            <w:r w:rsidRPr="0092394C">
              <w:rPr>
                <w:rFonts w:ascii="Arial Armenian" w:hAnsi="Arial Armenian" w:cs="Calibri"/>
              </w:rPr>
              <w:t>7</w:t>
            </w:r>
          </w:p>
        </w:tc>
        <w:tc>
          <w:tcPr>
            <w:tcW w:w="1418" w:type="dxa"/>
            <w:vAlign w:val="center"/>
          </w:tcPr>
          <w:p w14:paraId="4E2213A3" w14:textId="7C3C65DC" w:rsidR="00505007" w:rsidRPr="0092394C" w:rsidRDefault="00505007" w:rsidP="00505007">
            <w:pPr>
              <w:pStyle w:val="23"/>
              <w:spacing w:line="240" w:lineRule="auto"/>
              <w:ind w:firstLine="0"/>
              <w:jc w:val="center"/>
              <w:rPr>
                <w:rFonts w:ascii="GHEA Grapalat" w:hAnsi="GHEA Grapalat"/>
              </w:rPr>
            </w:pPr>
            <w:r>
              <w:rPr>
                <w:rFonts w:ascii="Arial Armenian" w:hAnsi="Arial Armenian" w:cs="Calibri"/>
                <w:color w:val="000000"/>
              </w:rPr>
              <w:t>147350</w:t>
            </w:r>
          </w:p>
        </w:tc>
        <w:tc>
          <w:tcPr>
            <w:tcW w:w="5245" w:type="dxa"/>
            <w:vAlign w:val="center"/>
          </w:tcPr>
          <w:p w14:paraId="0C582B96" w14:textId="5781EF7A" w:rsidR="00505007" w:rsidRPr="00505007" w:rsidRDefault="00505007" w:rsidP="00505007">
            <w:pPr>
              <w:pStyle w:val="23"/>
              <w:spacing w:line="240" w:lineRule="auto"/>
              <w:ind w:firstLine="0"/>
              <w:rPr>
                <w:rFonts w:ascii="GHEA Grapalat" w:hAnsi="GHEA Grapalat"/>
                <w:lang w:val="ru-RU"/>
              </w:rPr>
            </w:pPr>
            <w:r>
              <w:rPr>
                <w:rFonts w:ascii="GHEA Grapalat" w:hAnsi="GHEA Grapalat"/>
                <w:color w:val="000000"/>
              </w:rPr>
              <w:t>Բազուկ</w:t>
            </w:r>
          </w:p>
        </w:tc>
      </w:tr>
      <w:tr w:rsidR="00505007" w:rsidRPr="0092394C" w14:paraId="1326400E" w14:textId="77777777" w:rsidTr="000D7898">
        <w:tc>
          <w:tcPr>
            <w:tcW w:w="1701" w:type="dxa"/>
            <w:vAlign w:val="center"/>
          </w:tcPr>
          <w:p w14:paraId="0C6F657A" w14:textId="51C8280F" w:rsidR="00505007" w:rsidRPr="0092394C" w:rsidRDefault="00505007" w:rsidP="00505007">
            <w:pPr>
              <w:pStyle w:val="23"/>
              <w:spacing w:line="240" w:lineRule="auto"/>
              <w:ind w:firstLine="0"/>
              <w:jc w:val="center"/>
              <w:rPr>
                <w:rFonts w:ascii="GHEA Grapalat" w:hAnsi="GHEA Grapalat"/>
              </w:rPr>
            </w:pPr>
            <w:r w:rsidRPr="0092394C">
              <w:rPr>
                <w:rFonts w:ascii="Arial Armenian" w:hAnsi="Arial Armenian" w:cs="Calibri"/>
              </w:rPr>
              <w:t>8</w:t>
            </w:r>
          </w:p>
        </w:tc>
        <w:tc>
          <w:tcPr>
            <w:tcW w:w="1418" w:type="dxa"/>
            <w:vAlign w:val="center"/>
          </w:tcPr>
          <w:p w14:paraId="2894BB2F" w14:textId="498E4E03" w:rsidR="00505007" w:rsidRPr="0092394C" w:rsidRDefault="00505007" w:rsidP="00505007">
            <w:pPr>
              <w:pStyle w:val="23"/>
              <w:spacing w:line="240" w:lineRule="auto"/>
              <w:ind w:firstLine="0"/>
              <w:jc w:val="center"/>
              <w:rPr>
                <w:rFonts w:ascii="GHEA Grapalat" w:hAnsi="GHEA Grapalat"/>
              </w:rPr>
            </w:pPr>
            <w:r>
              <w:rPr>
                <w:rFonts w:ascii="Arial Armenian" w:hAnsi="Arial Armenian" w:cs="Calibri"/>
                <w:color w:val="000000"/>
              </w:rPr>
              <w:t>454500</w:t>
            </w:r>
          </w:p>
        </w:tc>
        <w:tc>
          <w:tcPr>
            <w:tcW w:w="5245" w:type="dxa"/>
            <w:vAlign w:val="center"/>
          </w:tcPr>
          <w:p w14:paraId="6CDDC6F3" w14:textId="4087AAA3" w:rsidR="00505007" w:rsidRPr="006701D0" w:rsidRDefault="00505007" w:rsidP="00505007">
            <w:pPr>
              <w:pStyle w:val="23"/>
              <w:spacing w:line="240" w:lineRule="auto"/>
              <w:ind w:firstLine="0"/>
              <w:rPr>
                <w:rFonts w:ascii="GHEA Grapalat" w:hAnsi="GHEA Grapalat"/>
              </w:rPr>
            </w:pPr>
            <w:r>
              <w:rPr>
                <w:rFonts w:ascii="GHEA Grapalat" w:hAnsi="GHEA Grapalat"/>
                <w:color w:val="000000"/>
              </w:rPr>
              <w:t>Կարտոֆիլ</w:t>
            </w:r>
          </w:p>
        </w:tc>
      </w:tr>
      <w:tr w:rsidR="00505007" w:rsidRPr="0092394C" w14:paraId="17961607" w14:textId="77777777" w:rsidTr="000D7898">
        <w:tc>
          <w:tcPr>
            <w:tcW w:w="1701" w:type="dxa"/>
            <w:vAlign w:val="center"/>
          </w:tcPr>
          <w:p w14:paraId="3D742297" w14:textId="06B5A590" w:rsidR="00505007" w:rsidRPr="0092394C" w:rsidRDefault="00505007" w:rsidP="00505007">
            <w:pPr>
              <w:pStyle w:val="23"/>
              <w:spacing w:line="240" w:lineRule="auto"/>
              <w:ind w:firstLine="0"/>
              <w:jc w:val="center"/>
              <w:rPr>
                <w:rFonts w:ascii="GHEA Grapalat" w:hAnsi="GHEA Grapalat"/>
              </w:rPr>
            </w:pPr>
            <w:r w:rsidRPr="0092394C">
              <w:rPr>
                <w:rFonts w:ascii="Arial Armenian" w:hAnsi="Arial Armenian" w:cs="Calibri"/>
              </w:rPr>
              <w:t>9</w:t>
            </w:r>
          </w:p>
        </w:tc>
        <w:tc>
          <w:tcPr>
            <w:tcW w:w="1418" w:type="dxa"/>
            <w:vAlign w:val="center"/>
          </w:tcPr>
          <w:p w14:paraId="2B5FDBF7" w14:textId="69AFC0DD" w:rsidR="00505007" w:rsidRPr="0092394C" w:rsidRDefault="00505007" w:rsidP="00505007">
            <w:pPr>
              <w:pStyle w:val="23"/>
              <w:spacing w:line="240" w:lineRule="auto"/>
              <w:ind w:firstLine="0"/>
              <w:jc w:val="center"/>
              <w:rPr>
                <w:rFonts w:ascii="GHEA Grapalat" w:hAnsi="GHEA Grapalat"/>
              </w:rPr>
            </w:pPr>
            <w:r>
              <w:rPr>
                <w:rFonts w:ascii="Arial Armenian" w:hAnsi="Arial Armenian" w:cs="Calibri"/>
                <w:color w:val="000000"/>
              </w:rPr>
              <w:t>2189200</w:t>
            </w:r>
          </w:p>
        </w:tc>
        <w:tc>
          <w:tcPr>
            <w:tcW w:w="5245" w:type="dxa"/>
            <w:vAlign w:val="center"/>
          </w:tcPr>
          <w:p w14:paraId="178655CB" w14:textId="2265EF8C" w:rsidR="00505007" w:rsidRPr="006701D0" w:rsidRDefault="00505007" w:rsidP="00505007">
            <w:pPr>
              <w:pStyle w:val="23"/>
              <w:spacing w:line="240" w:lineRule="auto"/>
              <w:ind w:firstLine="0"/>
              <w:rPr>
                <w:rFonts w:ascii="GHEA Grapalat" w:hAnsi="GHEA Grapalat"/>
              </w:rPr>
            </w:pPr>
            <w:r>
              <w:rPr>
                <w:rFonts w:ascii="GHEA Grapalat" w:hAnsi="GHEA Grapalat"/>
                <w:color w:val="000000"/>
              </w:rPr>
              <w:t>Հավի մսեղիք, պաղեցրած</w:t>
            </w:r>
          </w:p>
        </w:tc>
      </w:tr>
      <w:tr w:rsidR="00505007" w:rsidRPr="0092394C" w14:paraId="23A159B5" w14:textId="77777777" w:rsidTr="000D7898">
        <w:tc>
          <w:tcPr>
            <w:tcW w:w="1701" w:type="dxa"/>
            <w:vAlign w:val="center"/>
          </w:tcPr>
          <w:p w14:paraId="40563C9C" w14:textId="019D3E30" w:rsidR="00505007" w:rsidRPr="0092394C" w:rsidRDefault="00505007" w:rsidP="00505007">
            <w:pPr>
              <w:pStyle w:val="23"/>
              <w:spacing w:line="240" w:lineRule="auto"/>
              <w:ind w:firstLine="0"/>
              <w:jc w:val="center"/>
              <w:rPr>
                <w:rFonts w:ascii="GHEA Grapalat" w:hAnsi="GHEA Grapalat"/>
              </w:rPr>
            </w:pPr>
            <w:r w:rsidRPr="0092394C">
              <w:rPr>
                <w:rFonts w:ascii="Arial Armenian" w:hAnsi="Arial Armenian" w:cs="Calibri"/>
              </w:rPr>
              <w:t>10</w:t>
            </w:r>
          </w:p>
        </w:tc>
        <w:tc>
          <w:tcPr>
            <w:tcW w:w="1418" w:type="dxa"/>
            <w:vAlign w:val="center"/>
          </w:tcPr>
          <w:p w14:paraId="4760138C" w14:textId="4E88394A" w:rsidR="00505007" w:rsidRPr="0092394C" w:rsidRDefault="00505007" w:rsidP="00505007">
            <w:pPr>
              <w:pStyle w:val="23"/>
              <w:spacing w:line="240" w:lineRule="auto"/>
              <w:ind w:firstLine="0"/>
              <w:jc w:val="center"/>
              <w:rPr>
                <w:rFonts w:ascii="GHEA Grapalat" w:hAnsi="GHEA Grapalat"/>
              </w:rPr>
            </w:pPr>
            <w:r>
              <w:rPr>
                <w:rFonts w:ascii="Arial Armenian" w:hAnsi="Arial Armenian" w:cs="Calibri"/>
                <w:color w:val="000000"/>
              </w:rPr>
              <w:t>2524800</w:t>
            </w:r>
          </w:p>
        </w:tc>
        <w:tc>
          <w:tcPr>
            <w:tcW w:w="5245" w:type="dxa"/>
            <w:vAlign w:val="center"/>
          </w:tcPr>
          <w:p w14:paraId="4BDACAC2" w14:textId="424E2786" w:rsidR="00505007" w:rsidRPr="006701D0" w:rsidRDefault="00505007" w:rsidP="00505007">
            <w:pPr>
              <w:pStyle w:val="23"/>
              <w:spacing w:line="240" w:lineRule="auto"/>
              <w:ind w:firstLine="0"/>
              <w:rPr>
                <w:rFonts w:ascii="GHEA Grapalat" w:hAnsi="GHEA Grapalat"/>
              </w:rPr>
            </w:pPr>
            <w:r>
              <w:rPr>
                <w:rFonts w:ascii="GHEA Grapalat" w:hAnsi="GHEA Grapalat"/>
                <w:color w:val="000000"/>
              </w:rPr>
              <w:t>Հաց</w:t>
            </w:r>
          </w:p>
        </w:tc>
      </w:tr>
      <w:tr w:rsidR="00505007" w:rsidRPr="0092394C" w14:paraId="17AA95CA" w14:textId="77777777" w:rsidTr="000D7898">
        <w:tc>
          <w:tcPr>
            <w:tcW w:w="1701" w:type="dxa"/>
            <w:vAlign w:val="center"/>
          </w:tcPr>
          <w:p w14:paraId="7FFB3770" w14:textId="086765BF" w:rsidR="00505007" w:rsidRPr="0092394C" w:rsidRDefault="00505007" w:rsidP="00505007">
            <w:pPr>
              <w:pStyle w:val="23"/>
              <w:spacing w:line="240" w:lineRule="auto"/>
              <w:ind w:firstLine="0"/>
              <w:jc w:val="center"/>
              <w:rPr>
                <w:rFonts w:ascii="GHEA Grapalat" w:hAnsi="GHEA Grapalat"/>
              </w:rPr>
            </w:pPr>
            <w:r w:rsidRPr="0092394C">
              <w:rPr>
                <w:rFonts w:ascii="Arial Armenian" w:hAnsi="Arial Armenian" w:cs="Calibri"/>
              </w:rPr>
              <w:t>11</w:t>
            </w:r>
          </w:p>
        </w:tc>
        <w:tc>
          <w:tcPr>
            <w:tcW w:w="1418" w:type="dxa"/>
            <w:vAlign w:val="center"/>
          </w:tcPr>
          <w:p w14:paraId="638AB6DA" w14:textId="4359324F" w:rsidR="00505007" w:rsidRPr="0092394C" w:rsidRDefault="00505007" w:rsidP="00505007">
            <w:pPr>
              <w:pStyle w:val="23"/>
              <w:spacing w:line="240" w:lineRule="auto"/>
              <w:ind w:firstLine="0"/>
              <w:jc w:val="center"/>
              <w:rPr>
                <w:rFonts w:ascii="GHEA Grapalat" w:hAnsi="GHEA Grapalat"/>
              </w:rPr>
            </w:pPr>
            <w:r>
              <w:rPr>
                <w:rFonts w:ascii="Arial Armenian" w:hAnsi="Arial Armenian" w:cs="Calibri"/>
                <w:color w:val="000000"/>
              </w:rPr>
              <w:t>336800</w:t>
            </w:r>
          </w:p>
        </w:tc>
        <w:tc>
          <w:tcPr>
            <w:tcW w:w="5245" w:type="dxa"/>
            <w:vAlign w:val="center"/>
          </w:tcPr>
          <w:p w14:paraId="5B95AA14" w14:textId="2AF79F33" w:rsidR="00505007" w:rsidRPr="006701D0" w:rsidRDefault="00505007" w:rsidP="00505007">
            <w:pPr>
              <w:pStyle w:val="23"/>
              <w:spacing w:line="240" w:lineRule="auto"/>
              <w:ind w:firstLine="0"/>
              <w:rPr>
                <w:rFonts w:ascii="GHEA Grapalat" w:hAnsi="GHEA Grapalat"/>
              </w:rPr>
            </w:pPr>
            <w:r>
              <w:rPr>
                <w:rFonts w:ascii="GHEA Grapalat" w:hAnsi="GHEA Grapalat"/>
                <w:color w:val="000000"/>
              </w:rPr>
              <w:t>Հնդկաձավար</w:t>
            </w:r>
          </w:p>
        </w:tc>
      </w:tr>
      <w:tr w:rsidR="00505007" w:rsidRPr="0092394C" w14:paraId="3949118B" w14:textId="77777777" w:rsidTr="000D7898">
        <w:tc>
          <w:tcPr>
            <w:tcW w:w="1701" w:type="dxa"/>
            <w:vAlign w:val="center"/>
          </w:tcPr>
          <w:p w14:paraId="064115AB" w14:textId="01B70D9C" w:rsidR="00505007" w:rsidRPr="0092394C" w:rsidRDefault="00505007" w:rsidP="00505007">
            <w:pPr>
              <w:pStyle w:val="23"/>
              <w:spacing w:line="240" w:lineRule="auto"/>
              <w:ind w:firstLine="0"/>
              <w:jc w:val="center"/>
              <w:rPr>
                <w:rFonts w:ascii="GHEA Grapalat" w:hAnsi="GHEA Grapalat"/>
              </w:rPr>
            </w:pPr>
            <w:r w:rsidRPr="0092394C">
              <w:rPr>
                <w:rFonts w:ascii="Arial Armenian" w:hAnsi="Arial Armenian" w:cs="Calibri"/>
              </w:rPr>
              <w:t>12</w:t>
            </w:r>
          </w:p>
        </w:tc>
        <w:tc>
          <w:tcPr>
            <w:tcW w:w="1418" w:type="dxa"/>
            <w:vAlign w:val="center"/>
          </w:tcPr>
          <w:p w14:paraId="09E8E5D7" w14:textId="26652F38" w:rsidR="00505007" w:rsidRPr="0092394C" w:rsidRDefault="00505007" w:rsidP="00505007">
            <w:pPr>
              <w:pStyle w:val="23"/>
              <w:spacing w:line="240" w:lineRule="auto"/>
              <w:ind w:firstLine="0"/>
              <w:jc w:val="center"/>
              <w:rPr>
                <w:rFonts w:ascii="GHEA Grapalat" w:hAnsi="GHEA Grapalat"/>
              </w:rPr>
            </w:pPr>
            <w:r>
              <w:rPr>
                <w:rFonts w:ascii="Arial Armenian" w:hAnsi="Arial Armenian" w:cs="Calibri"/>
                <w:color w:val="000000"/>
              </w:rPr>
              <w:t>1178100</w:t>
            </w:r>
          </w:p>
        </w:tc>
        <w:tc>
          <w:tcPr>
            <w:tcW w:w="5245" w:type="dxa"/>
            <w:vAlign w:val="center"/>
          </w:tcPr>
          <w:p w14:paraId="46C61CBB" w14:textId="236334D6" w:rsidR="00505007" w:rsidRPr="006701D0" w:rsidRDefault="00505007" w:rsidP="00505007">
            <w:pPr>
              <w:pStyle w:val="23"/>
              <w:spacing w:line="240" w:lineRule="auto"/>
              <w:ind w:firstLine="0"/>
              <w:rPr>
                <w:rFonts w:ascii="GHEA Grapalat" w:hAnsi="GHEA Grapalat"/>
              </w:rPr>
            </w:pPr>
            <w:r>
              <w:rPr>
                <w:rFonts w:ascii="GHEA Grapalat" w:hAnsi="GHEA Grapalat"/>
                <w:color w:val="000000"/>
              </w:rPr>
              <w:t>Ձու</w:t>
            </w:r>
          </w:p>
        </w:tc>
      </w:tr>
      <w:tr w:rsidR="00505007" w:rsidRPr="0092394C" w14:paraId="32D45CC3" w14:textId="77777777" w:rsidTr="000D7898">
        <w:tc>
          <w:tcPr>
            <w:tcW w:w="1701" w:type="dxa"/>
            <w:vAlign w:val="center"/>
          </w:tcPr>
          <w:p w14:paraId="4332D2A5" w14:textId="6691C1A5" w:rsidR="00505007" w:rsidRPr="0092394C" w:rsidRDefault="00505007" w:rsidP="00505007">
            <w:pPr>
              <w:pStyle w:val="23"/>
              <w:spacing w:line="240" w:lineRule="auto"/>
              <w:ind w:firstLine="0"/>
              <w:jc w:val="center"/>
              <w:rPr>
                <w:rFonts w:ascii="GHEA Grapalat" w:hAnsi="GHEA Grapalat"/>
              </w:rPr>
            </w:pPr>
            <w:r w:rsidRPr="0092394C">
              <w:rPr>
                <w:rFonts w:ascii="Arial Armenian" w:hAnsi="Arial Armenian" w:cs="Calibri"/>
              </w:rPr>
              <w:t>13</w:t>
            </w:r>
          </w:p>
        </w:tc>
        <w:tc>
          <w:tcPr>
            <w:tcW w:w="1418" w:type="dxa"/>
            <w:vAlign w:val="center"/>
          </w:tcPr>
          <w:p w14:paraId="0FC7D2EB" w14:textId="0238945B" w:rsidR="00505007" w:rsidRPr="0092394C" w:rsidRDefault="00505007" w:rsidP="00505007">
            <w:pPr>
              <w:pStyle w:val="23"/>
              <w:spacing w:line="240" w:lineRule="auto"/>
              <w:ind w:firstLine="0"/>
              <w:jc w:val="center"/>
              <w:rPr>
                <w:rFonts w:ascii="GHEA Grapalat" w:hAnsi="GHEA Grapalat"/>
              </w:rPr>
            </w:pPr>
            <w:r>
              <w:rPr>
                <w:rFonts w:ascii="Arial Armenian" w:hAnsi="Arial Armenian" w:cs="Calibri"/>
                <w:color w:val="000000"/>
              </w:rPr>
              <w:t>294700</w:t>
            </w:r>
          </w:p>
        </w:tc>
        <w:tc>
          <w:tcPr>
            <w:tcW w:w="5245" w:type="dxa"/>
            <w:vAlign w:val="center"/>
          </w:tcPr>
          <w:p w14:paraId="7FF34614" w14:textId="0E8FED6C" w:rsidR="00505007" w:rsidRPr="006701D0" w:rsidRDefault="00505007" w:rsidP="00505007">
            <w:pPr>
              <w:pStyle w:val="23"/>
              <w:spacing w:line="240" w:lineRule="auto"/>
              <w:ind w:firstLine="0"/>
              <w:rPr>
                <w:rFonts w:ascii="GHEA Grapalat" w:hAnsi="GHEA Grapalat"/>
              </w:rPr>
            </w:pPr>
            <w:r>
              <w:rPr>
                <w:rFonts w:ascii="GHEA Grapalat" w:hAnsi="GHEA Grapalat"/>
                <w:color w:val="000000"/>
              </w:rPr>
              <w:t>Մակարոն</w:t>
            </w:r>
          </w:p>
        </w:tc>
      </w:tr>
      <w:tr w:rsidR="00505007" w:rsidRPr="0092394C" w14:paraId="7CB15A61" w14:textId="77777777" w:rsidTr="000D7898">
        <w:tc>
          <w:tcPr>
            <w:tcW w:w="1701" w:type="dxa"/>
            <w:vAlign w:val="center"/>
          </w:tcPr>
          <w:p w14:paraId="17F7631C" w14:textId="00BEC056" w:rsidR="00505007" w:rsidRPr="0092394C" w:rsidRDefault="00505007" w:rsidP="00505007">
            <w:pPr>
              <w:pStyle w:val="23"/>
              <w:spacing w:line="240" w:lineRule="auto"/>
              <w:ind w:firstLine="0"/>
              <w:jc w:val="center"/>
              <w:rPr>
                <w:rFonts w:ascii="GHEA Grapalat" w:hAnsi="GHEA Grapalat"/>
              </w:rPr>
            </w:pPr>
            <w:r w:rsidRPr="0092394C">
              <w:rPr>
                <w:rFonts w:ascii="Arial Armenian" w:hAnsi="Arial Armenian" w:cs="Calibri"/>
              </w:rPr>
              <w:t>14</w:t>
            </w:r>
          </w:p>
        </w:tc>
        <w:tc>
          <w:tcPr>
            <w:tcW w:w="1418" w:type="dxa"/>
            <w:vAlign w:val="center"/>
          </w:tcPr>
          <w:p w14:paraId="08A1DA7A" w14:textId="4AFBD8E5" w:rsidR="00505007" w:rsidRPr="0092394C" w:rsidRDefault="00505007" w:rsidP="00505007">
            <w:pPr>
              <w:pStyle w:val="23"/>
              <w:spacing w:line="240" w:lineRule="auto"/>
              <w:ind w:firstLine="0"/>
              <w:jc w:val="center"/>
              <w:rPr>
                <w:rFonts w:ascii="GHEA Grapalat" w:hAnsi="GHEA Grapalat"/>
              </w:rPr>
            </w:pPr>
            <w:r>
              <w:rPr>
                <w:rFonts w:ascii="Arial Armenian" w:hAnsi="Arial Armenian" w:cs="Calibri"/>
                <w:color w:val="000000"/>
              </w:rPr>
              <w:t>147350</w:t>
            </w:r>
          </w:p>
        </w:tc>
        <w:tc>
          <w:tcPr>
            <w:tcW w:w="5245" w:type="dxa"/>
            <w:vAlign w:val="center"/>
          </w:tcPr>
          <w:p w14:paraId="444741BA" w14:textId="507756FC" w:rsidR="00505007" w:rsidRPr="006701D0" w:rsidRDefault="00505007" w:rsidP="00505007">
            <w:pPr>
              <w:pStyle w:val="23"/>
              <w:spacing w:line="240" w:lineRule="auto"/>
              <w:ind w:firstLine="0"/>
              <w:rPr>
                <w:rFonts w:ascii="GHEA Grapalat" w:hAnsi="GHEA Grapalat"/>
              </w:rPr>
            </w:pPr>
            <w:r>
              <w:rPr>
                <w:rFonts w:ascii="GHEA Grapalat" w:hAnsi="GHEA Grapalat"/>
                <w:color w:val="000000"/>
              </w:rPr>
              <w:t>Ոլոռ</w:t>
            </w:r>
          </w:p>
        </w:tc>
      </w:tr>
      <w:tr w:rsidR="00505007" w:rsidRPr="0092394C" w14:paraId="3D546B9A" w14:textId="77777777" w:rsidTr="000D7898">
        <w:tc>
          <w:tcPr>
            <w:tcW w:w="1701" w:type="dxa"/>
            <w:vAlign w:val="center"/>
          </w:tcPr>
          <w:p w14:paraId="53829491" w14:textId="30E54676" w:rsidR="00505007" w:rsidRPr="0092394C" w:rsidRDefault="00505007" w:rsidP="00505007">
            <w:pPr>
              <w:pStyle w:val="23"/>
              <w:spacing w:line="240" w:lineRule="auto"/>
              <w:ind w:firstLine="0"/>
              <w:jc w:val="center"/>
              <w:rPr>
                <w:rFonts w:ascii="GHEA Grapalat" w:hAnsi="GHEA Grapalat"/>
              </w:rPr>
            </w:pPr>
            <w:r w:rsidRPr="0092394C">
              <w:rPr>
                <w:rFonts w:ascii="Arial Armenian" w:hAnsi="Arial Armenian" w:cs="Calibri"/>
              </w:rPr>
              <w:t>15</w:t>
            </w:r>
          </w:p>
        </w:tc>
        <w:tc>
          <w:tcPr>
            <w:tcW w:w="1418" w:type="dxa"/>
            <w:vAlign w:val="center"/>
          </w:tcPr>
          <w:p w14:paraId="538A4E2D" w14:textId="7065AB7C" w:rsidR="00505007" w:rsidRPr="0092394C" w:rsidRDefault="00505007" w:rsidP="00505007">
            <w:pPr>
              <w:pStyle w:val="23"/>
              <w:spacing w:line="240" w:lineRule="auto"/>
              <w:ind w:firstLine="0"/>
              <w:jc w:val="center"/>
              <w:rPr>
                <w:rFonts w:ascii="GHEA Grapalat" w:hAnsi="GHEA Grapalat"/>
              </w:rPr>
            </w:pPr>
            <w:r>
              <w:rPr>
                <w:rFonts w:ascii="Arial Armenian" w:hAnsi="Arial Armenian" w:cs="Calibri"/>
                <w:color w:val="000000"/>
              </w:rPr>
              <w:t>504750</w:t>
            </w:r>
          </w:p>
        </w:tc>
        <w:tc>
          <w:tcPr>
            <w:tcW w:w="5245" w:type="dxa"/>
            <w:vAlign w:val="center"/>
          </w:tcPr>
          <w:p w14:paraId="7BE5E378" w14:textId="55225E3B" w:rsidR="00505007" w:rsidRPr="006701D0" w:rsidRDefault="00505007" w:rsidP="00505007">
            <w:pPr>
              <w:pStyle w:val="23"/>
              <w:spacing w:line="240" w:lineRule="auto"/>
              <w:ind w:firstLine="0"/>
              <w:rPr>
                <w:rFonts w:ascii="GHEA Grapalat" w:hAnsi="GHEA Grapalat"/>
              </w:rPr>
            </w:pPr>
            <w:r>
              <w:rPr>
                <w:rFonts w:ascii="GHEA Grapalat" w:hAnsi="GHEA Grapalat"/>
                <w:color w:val="000000"/>
              </w:rPr>
              <w:t>Ոսպ</w:t>
            </w:r>
          </w:p>
        </w:tc>
      </w:tr>
      <w:tr w:rsidR="00505007" w:rsidRPr="0092394C" w14:paraId="12F1A807" w14:textId="77777777" w:rsidTr="000D7898">
        <w:tc>
          <w:tcPr>
            <w:tcW w:w="1701" w:type="dxa"/>
            <w:vAlign w:val="center"/>
          </w:tcPr>
          <w:p w14:paraId="6AB0DA45" w14:textId="66CCDE94" w:rsidR="00505007" w:rsidRPr="0092394C" w:rsidRDefault="00505007" w:rsidP="00505007">
            <w:pPr>
              <w:pStyle w:val="23"/>
              <w:spacing w:line="240" w:lineRule="auto"/>
              <w:ind w:firstLine="0"/>
              <w:jc w:val="center"/>
              <w:rPr>
                <w:rFonts w:ascii="GHEA Grapalat" w:hAnsi="GHEA Grapalat"/>
              </w:rPr>
            </w:pPr>
            <w:r w:rsidRPr="0092394C">
              <w:rPr>
                <w:rFonts w:ascii="Arial Armenian" w:hAnsi="Arial Armenian" w:cs="Calibri"/>
              </w:rPr>
              <w:t>16</w:t>
            </w:r>
          </w:p>
        </w:tc>
        <w:tc>
          <w:tcPr>
            <w:tcW w:w="1418" w:type="dxa"/>
            <w:vAlign w:val="center"/>
          </w:tcPr>
          <w:p w14:paraId="1DB2756A" w14:textId="052821F8" w:rsidR="00505007" w:rsidRPr="0092394C" w:rsidRDefault="00505007" w:rsidP="00505007">
            <w:pPr>
              <w:pStyle w:val="23"/>
              <w:spacing w:line="240" w:lineRule="auto"/>
              <w:ind w:firstLine="0"/>
              <w:jc w:val="center"/>
              <w:rPr>
                <w:rFonts w:ascii="GHEA Grapalat" w:hAnsi="GHEA Grapalat"/>
              </w:rPr>
            </w:pPr>
            <w:r>
              <w:rPr>
                <w:rFonts w:ascii="Arial Armenian" w:hAnsi="Arial Armenian" w:cs="Calibri"/>
                <w:color w:val="000000"/>
              </w:rPr>
              <w:t>1514000</w:t>
            </w:r>
          </w:p>
        </w:tc>
        <w:tc>
          <w:tcPr>
            <w:tcW w:w="5245" w:type="dxa"/>
            <w:vAlign w:val="center"/>
          </w:tcPr>
          <w:p w14:paraId="624F3002" w14:textId="50E3F848" w:rsidR="00505007" w:rsidRPr="006701D0" w:rsidRDefault="00505007" w:rsidP="00505007">
            <w:pPr>
              <w:pStyle w:val="23"/>
              <w:spacing w:line="240" w:lineRule="auto"/>
              <w:ind w:firstLine="0"/>
              <w:rPr>
                <w:rFonts w:ascii="GHEA Grapalat" w:hAnsi="GHEA Grapalat"/>
              </w:rPr>
            </w:pPr>
            <w:r>
              <w:rPr>
                <w:rFonts w:ascii="GHEA Grapalat" w:hAnsi="GHEA Grapalat"/>
                <w:color w:val="000000"/>
              </w:rPr>
              <w:t>Պանիր</w:t>
            </w:r>
          </w:p>
        </w:tc>
      </w:tr>
      <w:tr w:rsidR="00505007" w:rsidRPr="0092394C" w14:paraId="0628970E" w14:textId="77777777" w:rsidTr="000D7898">
        <w:tc>
          <w:tcPr>
            <w:tcW w:w="1701" w:type="dxa"/>
            <w:vAlign w:val="center"/>
          </w:tcPr>
          <w:p w14:paraId="5BC7CC37" w14:textId="5C83C492" w:rsidR="00505007" w:rsidRPr="0092394C" w:rsidRDefault="00505007" w:rsidP="00505007">
            <w:pPr>
              <w:pStyle w:val="23"/>
              <w:spacing w:line="240" w:lineRule="auto"/>
              <w:ind w:firstLine="0"/>
              <w:jc w:val="center"/>
              <w:rPr>
                <w:rFonts w:ascii="GHEA Grapalat" w:hAnsi="GHEA Grapalat"/>
              </w:rPr>
            </w:pPr>
            <w:r w:rsidRPr="0092394C">
              <w:rPr>
                <w:rFonts w:ascii="Arial Armenian" w:hAnsi="Arial Armenian" w:cs="Calibri"/>
              </w:rPr>
              <w:t>17</w:t>
            </w:r>
          </w:p>
        </w:tc>
        <w:tc>
          <w:tcPr>
            <w:tcW w:w="1418" w:type="dxa"/>
            <w:vAlign w:val="center"/>
          </w:tcPr>
          <w:p w14:paraId="1AF23240" w14:textId="309371B4" w:rsidR="00505007" w:rsidRPr="0092394C" w:rsidRDefault="00505007" w:rsidP="00505007">
            <w:pPr>
              <w:pStyle w:val="23"/>
              <w:spacing w:line="240" w:lineRule="auto"/>
              <w:ind w:firstLine="0"/>
              <w:jc w:val="center"/>
              <w:rPr>
                <w:rFonts w:ascii="GHEA Grapalat" w:hAnsi="GHEA Grapalat"/>
              </w:rPr>
            </w:pPr>
            <w:r>
              <w:rPr>
                <w:rFonts w:ascii="Arial Armenian" w:hAnsi="Arial Armenian" w:cs="Calibri"/>
                <w:color w:val="000000"/>
              </w:rPr>
              <w:t>252500</w:t>
            </w:r>
          </w:p>
        </w:tc>
        <w:tc>
          <w:tcPr>
            <w:tcW w:w="5245" w:type="dxa"/>
            <w:vAlign w:val="center"/>
          </w:tcPr>
          <w:p w14:paraId="587E73AD" w14:textId="5ADC21FE" w:rsidR="00505007" w:rsidRPr="006701D0" w:rsidRDefault="00505007" w:rsidP="00505007">
            <w:pPr>
              <w:pStyle w:val="23"/>
              <w:spacing w:line="240" w:lineRule="auto"/>
              <w:ind w:firstLine="0"/>
              <w:rPr>
                <w:rFonts w:ascii="GHEA Grapalat" w:hAnsi="GHEA Grapalat"/>
              </w:rPr>
            </w:pPr>
            <w:r>
              <w:rPr>
                <w:rFonts w:ascii="GHEA Grapalat" w:hAnsi="GHEA Grapalat"/>
              </w:rPr>
              <w:t>Մածուն</w:t>
            </w:r>
          </w:p>
        </w:tc>
      </w:tr>
      <w:tr w:rsidR="00505007" w:rsidRPr="0092394C" w14:paraId="42FAF483" w14:textId="77777777" w:rsidTr="000D7898">
        <w:tc>
          <w:tcPr>
            <w:tcW w:w="1701" w:type="dxa"/>
            <w:vAlign w:val="center"/>
          </w:tcPr>
          <w:p w14:paraId="5E37BA71" w14:textId="4554A220" w:rsidR="00505007" w:rsidRPr="0092394C" w:rsidRDefault="00505007" w:rsidP="00505007">
            <w:pPr>
              <w:pStyle w:val="23"/>
              <w:spacing w:line="240" w:lineRule="auto"/>
              <w:ind w:firstLine="0"/>
              <w:jc w:val="center"/>
              <w:rPr>
                <w:rFonts w:ascii="GHEA Grapalat" w:hAnsi="GHEA Grapalat"/>
              </w:rPr>
            </w:pPr>
            <w:r w:rsidRPr="0092394C">
              <w:rPr>
                <w:rFonts w:ascii="Arial Armenian" w:hAnsi="Arial Armenian" w:cs="Calibri"/>
              </w:rPr>
              <w:t>18</w:t>
            </w:r>
          </w:p>
        </w:tc>
        <w:tc>
          <w:tcPr>
            <w:tcW w:w="1418" w:type="dxa"/>
            <w:vAlign w:val="center"/>
          </w:tcPr>
          <w:p w14:paraId="1AF87066" w14:textId="2A757E21" w:rsidR="00505007" w:rsidRPr="0092394C" w:rsidRDefault="00505007" w:rsidP="00505007">
            <w:pPr>
              <w:pStyle w:val="23"/>
              <w:spacing w:line="240" w:lineRule="auto"/>
              <w:ind w:firstLine="0"/>
              <w:jc w:val="center"/>
              <w:rPr>
                <w:rFonts w:ascii="GHEA Grapalat" w:hAnsi="GHEA Grapalat"/>
              </w:rPr>
            </w:pPr>
            <w:r>
              <w:rPr>
                <w:rFonts w:ascii="Arial Armenian" w:hAnsi="Arial Armenian" w:cs="Calibri"/>
                <w:color w:val="000000"/>
              </w:rPr>
              <w:t>90000</w:t>
            </w:r>
          </w:p>
        </w:tc>
        <w:tc>
          <w:tcPr>
            <w:tcW w:w="5245" w:type="dxa"/>
            <w:vAlign w:val="center"/>
          </w:tcPr>
          <w:p w14:paraId="47FCA962" w14:textId="0081087B" w:rsidR="00505007" w:rsidRPr="006701D0" w:rsidRDefault="00505007" w:rsidP="00505007">
            <w:pPr>
              <w:pStyle w:val="23"/>
              <w:spacing w:line="240" w:lineRule="auto"/>
              <w:ind w:firstLine="0"/>
              <w:rPr>
                <w:rFonts w:ascii="GHEA Grapalat" w:hAnsi="GHEA Grapalat"/>
              </w:rPr>
            </w:pPr>
            <w:r>
              <w:rPr>
                <w:rFonts w:ascii="GHEA Grapalat" w:hAnsi="GHEA Grapalat"/>
                <w:color w:val="000000"/>
              </w:rPr>
              <w:t>Տոմատի մածուկ</w:t>
            </w:r>
          </w:p>
        </w:tc>
      </w:tr>
    </w:tbl>
    <w:p w14:paraId="260EECDA" w14:textId="77777777" w:rsidR="00F735E1" w:rsidRPr="0092394C" w:rsidRDefault="00F735E1" w:rsidP="00EF3662">
      <w:pPr>
        <w:pStyle w:val="23"/>
        <w:spacing w:line="240" w:lineRule="auto"/>
        <w:ind w:firstLine="567"/>
        <w:rPr>
          <w:rFonts w:ascii="GHEA Grapalat" w:hAnsi="GHEA Grapalat"/>
          <w:lang w:val="en-US"/>
        </w:rPr>
      </w:pPr>
    </w:p>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77777777"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245BC8">
        <w:rPr>
          <w:rFonts w:ascii="GHEA Grapalat" w:hAnsi="GHEA Grapalat"/>
        </w:rPr>
        <w:t>N 5 հավելվածում</w:t>
      </w:r>
      <w:r w:rsidRPr="00361A8D">
        <w:rPr>
          <w:rFonts w:ascii="GHEA Grapalat" w:hAnsi="GHEA Grapalat"/>
        </w:rPr>
        <w:t xml:space="preserve"> մասնակիցներին ներկայացվում են որպես համարժեք առաջարկվող ապրանքների ֆիրմային անվանումը, մոդելը և արտադրողը:</w:t>
      </w:r>
    </w:p>
    <w:p w14:paraId="4F828E98" w14:textId="77777777" w:rsidR="00CC049D" w:rsidRPr="00A71D81" w:rsidRDefault="00CC049D" w:rsidP="00EF3662">
      <w:pPr>
        <w:pStyle w:val="23"/>
        <w:spacing w:line="240" w:lineRule="auto"/>
        <w:ind w:firstLine="567"/>
        <w:rPr>
          <w:rFonts w:ascii="GHEA Grapalat" w:hAnsi="GHEA Grapalat"/>
        </w:rPr>
      </w:pPr>
    </w:p>
    <w:p w14:paraId="144F4F85" w14:textId="77777777" w:rsidR="00845AA5" w:rsidRPr="00A71D81" w:rsidRDefault="00845AA5" w:rsidP="00EF3662">
      <w:pPr>
        <w:ind w:firstLine="567"/>
        <w:rPr>
          <w:rFonts w:ascii="GHEA Grapalat" w:hAnsi="GHEA Grapalat" w:cs="Sylfaen"/>
          <w:i/>
          <w:sz w:val="20"/>
          <w:lang w:val="es-ES"/>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proofErr w:type="gramStart"/>
      <w:r w:rsidRPr="00A71D81">
        <w:rPr>
          <w:rFonts w:ascii="GHEA Grapalat" w:hAnsi="GHEA Grapalat" w:cs="Sylfaen"/>
          <w:b/>
          <w:sz w:val="20"/>
        </w:rPr>
        <w:t>ՉԱՓԱՆԻՇՆԵՐԸ</w:t>
      </w:r>
      <w:r w:rsidRPr="00A71D81">
        <w:rPr>
          <w:rFonts w:ascii="GHEA Grapalat" w:hAnsi="GHEA Grapalat"/>
          <w:b/>
          <w:sz w:val="20"/>
          <w:lang w:val="es-ES"/>
        </w:rPr>
        <w:t xml:space="preserve">  ԵՎ</w:t>
      </w:r>
      <w:proofErr w:type="gramEnd"/>
      <w:r w:rsidRPr="00A71D81">
        <w:rPr>
          <w:rFonts w:ascii="GHEA Grapalat" w:hAnsi="GHEA Grapalat"/>
          <w:b/>
          <w:sz w:val="20"/>
          <w:lang w:val="es-ES"/>
        </w:rPr>
        <w:t xml:space="preserve">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proofErr w:type="gram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proofErr w:type="gramEnd"/>
      <w:r w:rsidR="006F49AA"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Եվրասիական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տնտեսական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միությանն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անդամակցող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երկրների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մասին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օրենսդրության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համաձայն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հրապարակված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lastRenderedPageBreak/>
        <w:t xml:space="preserve">   6)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proofErr w:type="spellStart"/>
      <w:r w:rsidRPr="006D2E03">
        <w:rPr>
          <w:rFonts w:ascii="GHEA Grapalat" w:hAnsi="GHEA Grapalat" w:cs="Sylfaen"/>
          <w:sz w:val="20"/>
          <w:lang w:val="es-ES"/>
        </w:rPr>
        <w:t>Ընդ</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որում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եթե</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կետի</w:t>
      </w:r>
      <w:proofErr w:type="spellEnd"/>
      <w:r w:rsidRPr="006D2E03">
        <w:rPr>
          <w:rFonts w:ascii="GHEA Grapalat" w:hAnsi="GHEA Grapalat" w:cs="Sylfaen"/>
          <w:sz w:val="20"/>
          <w:lang w:val="es-ES"/>
        </w:rPr>
        <w:t xml:space="preserve"> 5-րդ և 6-րդ </w:t>
      </w:r>
      <w:proofErr w:type="spellStart"/>
      <w:r w:rsidRPr="006D2E03">
        <w:rPr>
          <w:rFonts w:ascii="GHEA Grapalat" w:hAnsi="GHEA Grapalat" w:cs="Sylfaen"/>
          <w:sz w:val="20"/>
          <w:lang w:val="es-ES"/>
        </w:rPr>
        <w:t>ենթակետերով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ցուցակներում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ներառվել</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ներկայացնելու</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օրվանից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հետո</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ապա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նրա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տվյալ</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ենթակա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չէ</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մերժման</w:t>
      </w:r>
      <w:proofErr w:type="spellEnd"/>
      <w:r w:rsidRPr="006D2E03">
        <w:rPr>
          <w:rFonts w:ascii="GHEA Grapalat" w:hAnsi="GHEA Grapalat" w:cs="Sylfaen"/>
          <w:sz w:val="20"/>
          <w:lang w:val="es-ES"/>
        </w:rPr>
        <w:t>:</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proofErr w:type="spellStart"/>
      <w:r w:rsidRPr="006D2E03">
        <w:rPr>
          <w:rFonts w:ascii="GHEA Grapalat" w:hAnsi="GHEA Grapalat" w:cs="Arial"/>
          <w:sz w:val="20"/>
          <w:lang w:val="es-ES"/>
        </w:rPr>
        <w:t>Մասնակիցն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ընդգրկվում</w:t>
      </w:r>
      <w:proofErr w:type="spellEnd"/>
      <w:r w:rsidRPr="006D2E03">
        <w:rPr>
          <w:rFonts w:ascii="GHEA Grapalat" w:hAnsi="GHEA Grapalat" w:cs="Arial"/>
          <w:sz w:val="20"/>
          <w:lang w:val="es-ES"/>
        </w:rPr>
        <w:t xml:space="preserve"> է </w:t>
      </w:r>
      <w:proofErr w:type="spellStart"/>
      <w:r w:rsidRPr="006D2E03">
        <w:rPr>
          <w:rFonts w:ascii="GHEA Grapalat" w:hAnsi="GHEA Grapalat" w:cs="Arial"/>
          <w:sz w:val="20"/>
          <w:lang w:val="es-ES"/>
        </w:rPr>
        <w:t>գնումների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գործընթացին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մասնակցելու</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իրավունք</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չունեցող</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մասնակիցների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ցուցակում</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այսուհետ</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նաև</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եթե</w:t>
      </w:r>
      <w:proofErr w:type="spellEnd"/>
      <w:r w:rsidRPr="006D2E03">
        <w:rPr>
          <w:rFonts w:ascii="GHEA Grapalat" w:hAnsi="GHEA Grapalat" w:cs="Arial"/>
          <w:sz w:val="20"/>
          <w:lang w:val="es-ES"/>
        </w:rPr>
        <w:t>`</w:t>
      </w:r>
    </w:p>
    <w:p w14:paraId="0ED77683" w14:textId="77777777" w:rsidR="00DB4EFF" w:rsidRPr="006D2E03" w:rsidRDefault="00DB4EFF" w:rsidP="00DB4EFF">
      <w:pPr>
        <w:pStyle w:val="aff3"/>
        <w:numPr>
          <w:ilvl w:val="0"/>
          <w:numId w:val="30"/>
        </w:numPr>
        <w:shd w:val="clear" w:color="auto" w:fill="FFFFFF"/>
        <w:ind w:left="0" w:firstLine="720"/>
        <w:jc w:val="both"/>
        <w:rPr>
          <w:rFonts w:ascii="GHEA Grapalat" w:hAnsi="GHEA Grapalat" w:cs="Arial"/>
          <w:sz w:val="20"/>
          <w:lang w:val="es-ES" w:eastAsia="en-US"/>
        </w:rPr>
      </w:pPr>
      <w:proofErr w:type="spellStart"/>
      <w:r w:rsidRPr="006D2E03">
        <w:rPr>
          <w:rFonts w:ascii="GHEA Grapalat" w:hAnsi="GHEA Grapalat" w:cs="Arial"/>
          <w:sz w:val="20"/>
          <w:lang w:val="es-ES" w:eastAsia="en-US"/>
        </w:rPr>
        <w:t>խախտել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նախատեսված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շրջանակում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ստանձնած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7AEA2E58" w14:textId="77777777" w:rsidR="00DB4EFF" w:rsidRPr="006D2E03" w:rsidRDefault="00DB4EFF" w:rsidP="00DB4EFF">
      <w:pPr>
        <w:pStyle w:val="aff3"/>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proofErr w:type="spellStart"/>
      <w:r w:rsidR="00E56508" w:rsidRPr="0041304D">
        <w:rPr>
          <w:rFonts w:ascii="GHEA Grapalat" w:hAnsi="GHEA Grapalat" w:cs="Sylfaen"/>
          <w:sz w:val="20"/>
          <w:szCs w:val="20"/>
        </w:rPr>
        <w:t>Մասնակիցի</w:t>
      </w:r>
      <w:proofErr w:type="spellEnd"/>
      <w:r w:rsidR="00E56508" w:rsidRPr="0041304D">
        <w:rPr>
          <w:rFonts w:ascii="GHEA Grapalat" w:hAnsi="GHEA Grapalat" w:cs="Sylfaen"/>
          <w:sz w:val="20"/>
          <w:szCs w:val="20"/>
        </w:rPr>
        <w:t>՝</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proofErr w:type="spellStart"/>
      <w:r w:rsidR="00E56508" w:rsidRPr="0041304D">
        <w:rPr>
          <w:rFonts w:ascii="GHEA Grapalat" w:hAnsi="GHEA Grapalat" w:cs="Sylfaen"/>
          <w:sz w:val="20"/>
          <w:szCs w:val="20"/>
        </w:rPr>
        <w:t>րենքի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հոդվածի</w:t>
      </w:r>
      <w:proofErr w:type="spellEnd"/>
      <w:r w:rsidR="00E56508" w:rsidRPr="0041304D">
        <w:rPr>
          <w:rFonts w:ascii="GHEA Grapalat" w:hAnsi="GHEA Grapalat" w:cs="Sylfaen"/>
          <w:sz w:val="20"/>
          <w:szCs w:val="20"/>
          <w:lang w:val="es-ES"/>
        </w:rPr>
        <w:t xml:space="preserve"> 1-</w:t>
      </w:r>
      <w:proofErr w:type="spellStart"/>
      <w:r w:rsidR="00E56508" w:rsidRPr="0041304D">
        <w:rPr>
          <w:rFonts w:ascii="GHEA Grapalat" w:hAnsi="GHEA Grapalat" w:cs="Sylfaen"/>
          <w:sz w:val="20"/>
          <w:szCs w:val="20"/>
        </w:rPr>
        <w:t>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կետով</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նախատեսված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ցուցակում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ներառվելը</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դրանում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գտնվելու</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ժամանակահատվածում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ինքնաբերաբար</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հանգեցնում</w:t>
      </w:r>
      <w:proofErr w:type="spellEnd"/>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վերջինիս</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հետ</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փոխկապակցված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անձանց</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գնումների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գործընթացին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մասնակցության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իրավունքի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սահմանափակման</w:t>
      </w:r>
      <w:proofErr w:type="spellEnd"/>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lastRenderedPageBreak/>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fldChar w:fldCharType="begin"/>
      </w:r>
      <w:r w:rsidRPr="00505007">
        <w:rPr>
          <w:lang w:val="hy-AM"/>
        </w:rPr>
        <w:instrText>HYPERLINK "https://ru.wikipedia.org/wiki/Standard_%26_Poor%E2%80%99s" \t "_blank"</w:instrText>
      </w:r>
      <w:r>
        <w:fldChar w:fldCharType="separate"/>
      </w:r>
      <w:r w:rsidRPr="00A71D81">
        <w:rPr>
          <w:rFonts w:ascii="GHEA Grapalat" w:hAnsi="GHEA Grapalat"/>
          <w:color w:val="000000"/>
          <w:sz w:val="20"/>
          <w:szCs w:val="20"/>
          <w:lang w:val="hy-AM"/>
        </w:rPr>
        <w:t>Standard &amp; Poor’s</w:t>
      </w:r>
      <w:r>
        <w:fldChar w:fldCharType="end"/>
      </w:r>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77777777"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6265F4" w:rsidRPr="00A71D81">
        <w:rPr>
          <w:rFonts w:ascii="GHEA Grapalat" w:hAnsi="GHEA Grapalat" w:cs="Tahoma"/>
          <w:sz w:val="20"/>
          <w:vertAlign w:val="superscript"/>
        </w:rPr>
        <w:t>5</w:t>
      </w:r>
      <w:r w:rsidR="00781688" w:rsidRPr="00A71D81">
        <w:rPr>
          <w:rFonts w:ascii="GHEA Grapalat" w:hAnsi="GHEA Grapalat" w:cs="Tahoma"/>
          <w:sz w:val="20"/>
          <w:lang w:val="af-ZA"/>
        </w:rPr>
        <w:t xml:space="preserve"> </w:t>
      </w:r>
      <w:r w:rsidRPr="00A71D81">
        <w:rPr>
          <w:rFonts w:ascii="GHEA Grapalat" w:hAnsi="GHEA Grapalat"/>
          <w:sz w:val="20"/>
          <w:lang w:val="af-ZA"/>
        </w:rPr>
        <w:t xml:space="preserve"> </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proofErr w:type="spellStart"/>
      <w:r w:rsidR="00757A3F" w:rsidRPr="00A71D81">
        <w:rPr>
          <w:rFonts w:ascii="GHEA Grapalat" w:hAnsi="GHEA Grapalat" w:cs="Sylfaen"/>
          <w:sz w:val="20"/>
          <w:lang w:val="ru-RU"/>
        </w:rPr>
        <w:t>հասցեով</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lang w:val="ru-RU"/>
        </w:rPr>
        <w:t>տեղեկագր</w:t>
      </w:r>
      <w:proofErr w:type="spellEnd"/>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այսուհետ</w:t>
      </w:r>
      <w:proofErr w:type="spellEnd"/>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տեղեկագիր</w:t>
      </w:r>
      <w:proofErr w:type="spellEnd"/>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3FF7C3BE"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3EBCB28D"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FD6146">
        <w:rPr>
          <w:rFonts w:ascii="GHEA Grapalat" w:hAnsi="GHEA Grapalat" w:cs="Sylfaen"/>
          <w:szCs w:val="24"/>
          <w:lang w:val="hy-AM"/>
        </w:rPr>
        <w:t>Գնանաշման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2E0B15FF"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E71B87" w:rsidRPr="00E71B87">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505007">
        <w:rPr>
          <w:rFonts w:ascii="GHEA Grapalat" w:hAnsi="GHEA Grapalat" w:cs="Sylfaen"/>
          <w:szCs w:val="24"/>
          <w:lang w:val="hy-AM"/>
        </w:rPr>
        <w:t>12։15</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6701D0">
        <w:rPr>
          <w:rFonts w:ascii="GHEA Grapalat" w:hAnsi="GHEA Grapalat" w:cs="Sylfaen"/>
          <w:szCs w:val="24"/>
          <w:lang w:val="hy-AM"/>
        </w:rPr>
        <w:t xml:space="preserve">ՀՀ Կոտայքի մարզ, ք.Աբովյան Սուրեն Մնացականյանի 5 </w:t>
      </w:r>
      <w:r w:rsidR="004A08CB" w:rsidRPr="00A71D81">
        <w:rPr>
          <w:rFonts w:ascii="GHEA Grapalat" w:hAnsi="GHEA Grapalat" w:cs="Sylfaen"/>
          <w:szCs w:val="24"/>
          <w:lang w:val="hy-AM"/>
        </w:rPr>
        <w:t>»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08D24185"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E71B87">
        <w:rPr>
          <w:rFonts w:ascii="GHEA Grapalat" w:hAnsi="GHEA Grapalat" w:cs="Sylfaen"/>
          <w:szCs w:val="24"/>
          <w:lang w:val="hy-AM"/>
        </w:rPr>
        <w:t>«</w:t>
      </w:r>
      <w:r w:rsidR="00E71B87" w:rsidRPr="00E71B87">
        <w:rPr>
          <w:rFonts w:ascii="GHEA Grapalat" w:hAnsi="GHEA Grapalat" w:cs="Sylfaen"/>
          <w:szCs w:val="24"/>
          <w:lang w:val="hy-AM"/>
        </w:rPr>
        <w:t>Է.Գրիգորյանը</w:t>
      </w:r>
      <w:r w:rsidRPr="00E71B87">
        <w:rPr>
          <w:rFonts w:ascii="GHEA Grapalat" w:hAnsi="GHEA Grapalat" w:cs="Sylfaen"/>
          <w:szCs w:val="24"/>
          <w:lang w:val="hy-AM"/>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77777777"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14:paraId="4668954C" w14:textId="3BF0F6B1"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6265F4" w:rsidRPr="00AE74A0">
        <w:rPr>
          <w:rFonts w:ascii="GHEA Grapalat" w:hAnsi="GHEA Grapalat" w:cs="Sylfaen"/>
          <w:sz w:val="20"/>
          <w:szCs w:val="24"/>
          <w:vertAlign w:val="superscript"/>
          <w:lang w:val="hy-AM" w:eastAsia="en-US"/>
        </w:rPr>
        <w:t>7</w:t>
      </w:r>
      <w:r w:rsidR="003850A0" w:rsidRPr="00AE74A0">
        <w:rPr>
          <w:rStyle w:val="af6"/>
          <w:rFonts w:ascii="GHEA Grapalat" w:hAnsi="GHEA Grapalat" w:cs="Sylfaen"/>
          <w:color w:val="FFFFFF"/>
          <w:sz w:val="20"/>
          <w:szCs w:val="24"/>
          <w:lang w:val="hy-AM" w:eastAsia="en-US"/>
        </w:rPr>
        <w:footnoteReference w:id="1"/>
      </w:r>
    </w:p>
    <w:bookmarkEnd w:id="3"/>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proofErr w:type="gramStart"/>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proofErr w:type="gramEnd"/>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proofErr w:type="gramStart"/>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proofErr w:type="gram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24E41D5F"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գ. գնային առաջարկում չափաբաժնի համարը սխալ է նշված, սակայն </w:t>
      </w:r>
      <w:r w:rsidR="0092394C">
        <w:rPr>
          <w:rFonts w:ascii="GHEA Grapalat" w:hAnsi="GHEA Grapalat" w:cs="Sylfaen"/>
          <w:sz w:val="20"/>
          <w:szCs w:val="24"/>
          <w:lang w:val="hy-AM" w:eastAsia="en-US"/>
        </w:rPr>
        <w:t>Սննդամթերքի</w:t>
      </w:r>
      <w:r w:rsidRPr="00A71D81">
        <w:rPr>
          <w:rFonts w:ascii="GHEA Grapalat" w:hAnsi="GHEA Grapalat" w:cs="Sylfaen"/>
          <w:sz w:val="20"/>
          <w:szCs w:val="24"/>
          <w:lang w:val="hy-AM" w:eastAsia="en-US"/>
        </w:rPr>
        <w:t xml:space="preserve">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6E44592A" w14:textId="1F1D3541" w:rsidR="00074278" w:rsidRPr="006D2E03" w:rsidRDefault="00041323" w:rsidP="00E71B87">
      <w:pPr>
        <w:ind w:firstLine="567"/>
        <w:jc w:val="center"/>
        <w:rPr>
          <w:rFonts w:ascii="GHEA Grapalat" w:hAnsi="GHEA Grapalat" w:cs="Sylfaen"/>
          <w:sz w:val="20"/>
          <w:lang w:val="af-ZA"/>
        </w:rPr>
      </w:pPr>
      <w:r w:rsidRPr="00A71D81">
        <w:rPr>
          <w:rFonts w:ascii="GHEA Grapalat" w:hAnsi="GHEA Grapalat"/>
          <w:b/>
          <w:sz w:val="20"/>
          <w:lang w:val="af-ZA"/>
        </w:rPr>
        <w:br w:type="page"/>
      </w:r>
    </w:p>
    <w:p w14:paraId="4F1D9F09" w14:textId="77777777" w:rsidR="00074278" w:rsidRPr="006D2E03" w:rsidRDefault="00074278" w:rsidP="00EF3662">
      <w:pPr>
        <w:ind w:firstLine="567"/>
        <w:jc w:val="both"/>
        <w:rPr>
          <w:rFonts w:ascii="GHEA Grapalat" w:hAnsi="GHEA Grapalat" w:cs="Sylfaen"/>
          <w:sz w:val="20"/>
          <w:szCs w:val="20"/>
          <w:lang w:val="af-ZA"/>
        </w:rPr>
      </w:pPr>
    </w:p>
    <w:p w14:paraId="3E6B02FF" w14:textId="77777777" w:rsidR="00096865" w:rsidRPr="006D2E03" w:rsidRDefault="00096865" w:rsidP="00EF3662">
      <w:pPr>
        <w:ind w:firstLine="567"/>
        <w:jc w:val="both"/>
        <w:rPr>
          <w:rFonts w:ascii="GHEA Grapalat" w:hAnsi="GHEA Grapalat" w:cs="Sylfaen"/>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708FBC3D" w:rsidR="004348F9" w:rsidRPr="008F1434" w:rsidRDefault="00FD2748" w:rsidP="004348F9">
      <w:pPr>
        <w:pStyle w:val="23"/>
        <w:spacing w:line="240" w:lineRule="auto"/>
        <w:ind w:firstLine="567"/>
        <w:rPr>
          <w:rFonts w:ascii="GHEA Grapalat" w:hAnsi="GHEA Grapalat" w:cs="Sylfaen"/>
          <w:szCs w:val="24"/>
        </w:rPr>
      </w:pPr>
      <w:r w:rsidRPr="006D2E03">
        <w:rPr>
          <w:rFonts w:ascii="GHEA Grapalat" w:hAnsi="GHEA Grapalat"/>
        </w:rPr>
        <w:t>8</w:t>
      </w:r>
      <w:r w:rsidR="00096865" w:rsidRPr="006D2E03">
        <w:rPr>
          <w:rFonts w:ascii="GHEA Grapalat" w:hAnsi="GHEA Grapalat"/>
        </w:rPr>
        <w:t xml:space="preserve">.1 </w:t>
      </w:r>
      <w:proofErr w:type="spellStart"/>
      <w:r w:rsidR="002C3CAA" w:rsidRPr="006D2E03">
        <w:rPr>
          <w:rFonts w:ascii="GHEA Grapalat" w:hAnsi="GHEA Grapalat" w:cs="Sylfaen"/>
          <w:lang w:val="ru-RU"/>
        </w:rPr>
        <w:t>Հայտերի</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բացումը</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կկատարվի</w:t>
      </w:r>
      <w:proofErr w:type="spellEnd"/>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proofErr w:type="spellStart"/>
      <w:r w:rsidR="004348F9" w:rsidRPr="006D2E03">
        <w:rPr>
          <w:rFonts w:ascii="GHEA Grapalat" w:hAnsi="GHEA Grapalat" w:cs="Sylfaen"/>
          <w:szCs w:val="24"/>
          <w:lang w:val="ru-RU"/>
        </w:rPr>
        <w:t>սույն</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ընթացակարգի</w:t>
      </w:r>
      <w:proofErr w:type="spellEnd"/>
      <w:r w:rsidR="004348F9" w:rsidRPr="006D2E03">
        <w:rPr>
          <w:rFonts w:ascii="GHEA Grapalat" w:hAnsi="GHEA Grapalat" w:cs="Sylfaen"/>
          <w:szCs w:val="24"/>
        </w:rPr>
        <w:t xml:space="preserve"> </w:t>
      </w:r>
      <w:proofErr w:type="spellStart"/>
      <w:r w:rsidR="004348F9" w:rsidRPr="00E71B87">
        <w:rPr>
          <w:rFonts w:ascii="GHEA Grapalat" w:hAnsi="GHEA Grapalat" w:cs="Sylfaen"/>
          <w:szCs w:val="24"/>
          <w:lang w:val="en-US"/>
        </w:rPr>
        <w:t>հայտարարությունը</w:t>
      </w:r>
      <w:proofErr w:type="spellEnd"/>
      <w:r w:rsidR="004348F9" w:rsidRPr="008F1434">
        <w:rPr>
          <w:rFonts w:ascii="GHEA Grapalat" w:hAnsi="GHEA Grapalat" w:cs="Sylfaen"/>
          <w:szCs w:val="24"/>
        </w:rPr>
        <w:t xml:space="preserve"> </w:t>
      </w:r>
      <w:r w:rsidR="004348F9" w:rsidRPr="00E71B87">
        <w:rPr>
          <w:rFonts w:ascii="GHEA Grapalat" w:hAnsi="GHEA Grapalat" w:cs="Sylfaen"/>
          <w:szCs w:val="24"/>
          <w:lang w:val="en-US"/>
        </w:rPr>
        <w:t>և</w:t>
      </w:r>
      <w:r w:rsidR="004348F9" w:rsidRPr="008F1434">
        <w:rPr>
          <w:rFonts w:ascii="GHEA Grapalat" w:hAnsi="GHEA Grapalat" w:cs="Sylfaen"/>
          <w:szCs w:val="24"/>
        </w:rPr>
        <w:t xml:space="preserve"> </w:t>
      </w:r>
      <w:proofErr w:type="spellStart"/>
      <w:r w:rsidR="004348F9" w:rsidRPr="00E71B87">
        <w:rPr>
          <w:rFonts w:ascii="GHEA Grapalat" w:hAnsi="GHEA Grapalat" w:cs="Sylfaen"/>
          <w:szCs w:val="24"/>
          <w:lang w:val="en-US"/>
        </w:rPr>
        <w:t>հրավերը</w:t>
      </w:r>
      <w:proofErr w:type="spellEnd"/>
      <w:r w:rsidR="004348F9" w:rsidRPr="008F1434">
        <w:rPr>
          <w:rFonts w:ascii="GHEA Grapalat" w:hAnsi="GHEA Grapalat" w:cs="Sylfaen"/>
          <w:szCs w:val="24"/>
        </w:rPr>
        <w:t xml:space="preserve"> </w:t>
      </w:r>
      <w:proofErr w:type="spellStart"/>
      <w:r w:rsidR="00627351" w:rsidRPr="006D2E03">
        <w:rPr>
          <w:rFonts w:ascii="GHEA Grapalat" w:hAnsi="GHEA Grapalat" w:cs="Sylfaen"/>
          <w:szCs w:val="24"/>
          <w:lang w:val="en-US"/>
        </w:rPr>
        <w:t>տեղեկագրում</w:t>
      </w:r>
      <w:proofErr w:type="spellEnd"/>
      <w:r w:rsidR="004348F9" w:rsidRPr="008F1434">
        <w:rPr>
          <w:rFonts w:ascii="GHEA Grapalat" w:hAnsi="GHEA Grapalat" w:cs="Sylfaen"/>
          <w:szCs w:val="24"/>
        </w:rPr>
        <w:t xml:space="preserve"> </w:t>
      </w:r>
      <w:proofErr w:type="spellStart"/>
      <w:r w:rsidR="004348F9" w:rsidRPr="006D2E03">
        <w:rPr>
          <w:rFonts w:ascii="GHEA Grapalat" w:hAnsi="GHEA Grapalat" w:cs="Sylfaen"/>
          <w:szCs w:val="24"/>
          <w:lang w:val="en-US"/>
        </w:rPr>
        <w:t>հ</w:t>
      </w:r>
      <w:r w:rsidR="004348F9" w:rsidRPr="00E71B87">
        <w:rPr>
          <w:rFonts w:ascii="GHEA Grapalat" w:hAnsi="GHEA Grapalat" w:cs="Sylfaen"/>
          <w:szCs w:val="24"/>
          <w:lang w:val="en-US"/>
        </w:rPr>
        <w:t>րապարակվելու</w:t>
      </w:r>
      <w:proofErr w:type="spellEnd"/>
      <w:r w:rsidR="004348F9" w:rsidRPr="008F1434">
        <w:rPr>
          <w:rFonts w:ascii="GHEA Grapalat" w:hAnsi="GHEA Grapalat" w:cs="Sylfaen"/>
          <w:szCs w:val="24"/>
        </w:rPr>
        <w:t xml:space="preserve"> </w:t>
      </w:r>
      <w:proofErr w:type="spellStart"/>
      <w:r w:rsidR="004348F9" w:rsidRPr="006D2E03">
        <w:rPr>
          <w:rFonts w:ascii="GHEA Grapalat" w:hAnsi="GHEA Grapalat" w:cs="Sylfaen"/>
          <w:szCs w:val="24"/>
          <w:lang w:val="en-US"/>
        </w:rPr>
        <w:t>օրվանից</w:t>
      </w:r>
      <w:proofErr w:type="spellEnd"/>
      <w:r w:rsidR="004348F9" w:rsidRPr="008F1434">
        <w:rPr>
          <w:rFonts w:ascii="GHEA Grapalat" w:hAnsi="GHEA Grapalat" w:cs="Sylfaen"/>
          <w:szCs w:val="24"/>
        </w:rPr>
        <w:t xml:space="preserve"> </w:t>
      </w:r>
      <w:proofErr w:type="spellStart"/>
      <w:r w:rsidR="004348F9" w:rsidRPr="00E71B87">
        <w:rPr>
          <w:rFonts w:ascii="GHEA Grapalat" w:hAnsi="GHEA Grapalat" w:cs="Sylfaen"/>
          <w:szCs w:val="24"/>
          <w:lang w:val="en-US"/>
        </w:rPr>
        <w:t>հաշված</w:t>
      </w:r>
      <w:proofErr w:type="spellEnd"/>
      <w:r w:rsidR="004348F9" w:rsidRPr="008F1434">
        <w:rPr>
          <w:rFonts w:ascii="GHEA Grapalat" w:hAnsi="GHEA Grapalat" w:cs="Sylfaen"/>
          <w:szCs w:val="24"/>
        </w:rPr>
        <w:t xml:space="preserve"> «</w:t>
      </w:r>
      <w:r w:rsidR="00E71B87" w:rsidRPr="008F1434">
        <w:rPr>
          <w:rFonts w:ascii="GHEA Grapalat" w:hAnsi="GHEA Grapalat" w:cs="Sylfaen"/>
          <w:szCs w:val="24"/>
        </w:rPr>
        <w:t>7</w:t>
      </w:r>
      <w:r w:rsidR="004348F9" w:rsidRPr="008F1434">
        <w:rPr>
          <w:rFonts w:ascii="GHEA Grapalat" w:hAnsi="GHEA Grapalat" w:cs="Sylfaen"/>
          <w:szCs w:val="24"/>
        </w:rPr>
        <w:t>»</w:t>
      </w:r>
      <w:proofErr w:type="spellStart"/>
      <w:r w:rsidR="004348F9" w:rsidRPr="00E71B87">
        <w:rPr>
          <w:rFonts w:ascii="GHEA Grapalat" w:hAnsi="GHEA Grapalat" w:cs="Sylfaen"/>
          <w:szCs w:val="24"/>
          <w:lang w:val="en-US"/>
        </w:rPr>
        <w:t>րդ</w:t>
      </w:r>
      <w:proofErr w:type="spellEnd"/>
      <w:r w:rsidR="004348F9" w:rsidRPr="008F1434">
        <w:rPr>
          <w:rFonts w:ascii="GHEA Grapalat" w:hAnsi="GHEA Grapalat" w:cs="Sylfaen"/>
          <w:szCs w:val="24"/>
        </w:rPr>
        <w:t xml:space="preserve"> </w:t>
      </w:r>
      <w:proofErr w:type="spellStart"/>
      <w:r w:rsidR="004348F9" w:rsidRPr="00E71B87">
        <w:rPr>
          <w:rFonts w:ascii="GHEA Grapalat" w:hAnsi="GHEA Grapalat" w:cs="Sylfaen"/>
          <w:szCs w:val="24"/>
          <w:lang w:val="en-US"/>
        </w:rPr>
        <w:t>օրվա</w:t>
      </w:r>
      <w:proofErr w:type="spellEnd"/>
      <w:r w:rsidR="004348F9" w:rsidRPr="008F1434">
        <w:rPr>
          <w:rFonts w:ascii="GHEA Grapalat" w:hAnsi="GHEA Grapalat" w:cs="Sylfaen"/>
          <w:szCs w:val="24"/>
        </w:rPr>
        <w:t xml:space="preserve"> </w:t>
      </w:r>
      <w:proofErr w:type="spellStart"/>
      <w:r w:rsidR="004348F9" w:rsidRPr="00E71B87">
        <w:rPr>
          <w:rFonts w:ascii="GHEA Grapalat" w:hAnsi="GHEA Grapalat" w:cs="Sylfaen"/>
          <w:szCs w:val="24"/>
          <w:lang w:val="en-US"/>
        </w:rPr>
        <w:t>ժամը</w:t>
      </w:r>
      <w:proofErr w:type="spellEnd"/>
      <w:r w:rsidR="004348F9" w:rsidRPr="008F1434">
        <w:rPr>
          <w:rFonts w:ascii="GHEA Grapalat" w:hAnsi="GHEA Grapalat" w:cs="Sylfaen"/>
          <w:szCs w:val="24"/>
        </w:rPr>
        <w:t xml:space="preserve"> «</w:t>
      </w:r>
      <w:r w:rsidR="00505007">
        <w:rPr>
          <w:rFonts w:ascii="GHEA Grapalat" w:hAnsi="GHEA Grapalat" w:cs="Sylfaen"/>
          <w:szCs w:val="24"/>
        </w:rPr>
        <w:t>12։15</w:t>
      </w:r>
      <w:r w:rsidR="004348F9" w:rsidRPr="008F1434">
        <w:rPr>
          <w:rFonts w:ascii="GHEA Grapalat" w:hAnsi="GHEA Grapalat" w:cs="Sylfaen"/>
          <w:szCs w:val="24"/>
        </w:rPr>
        <w:t xml:space="preserve"> »-</w:t>
      </w:r>
      <w:proofErr w:type="spellStart"/>
      <w:r w:rsidR="004348F9" w:rsidRPr="006D2E03">
        <w:rPr>
          <w:rFonts w:ascii="GHEA Grapalat" w:hAnsi="GHEA Grapalat" w:cs="Sylfaen"/>
          <w:szCs w:val="24"/>
          <w:lang w:val="en-US"/>
        </w:rPr>
        <w:t>ի</w:t>
      </w:r>
      <w:r w:rsidR="004348F9" w:rsidRPr="00E71B87">
        <w:rPr>
          <w:rFonts w:ascii="GHEA Grapalat" w:hAnsi="GHEA Grapalat" w:cs="Sylfaen"/>
          <w:szCs w:val="24"/>
          <w:lang w:val="en-US"/>
        </w:rPr>
        <w:t>ն</w:t>
      </w:r>
      <w:proofErr w:type="spellEnd"/>
      <w:r w:rsidR="004348F9" w:rsidRPr="00E71B87">
        <w:rPr>
          <w:rFonts w:ascii="GHEA Grapalat" w:hAnsi="GHEA Grapalat" w:cs="Sylfaen"/>
          <w:szCs w:val="24"/>
          <w:lang w:val="en-US"/>
        </w:rPr>
        <w:t>։</w:t>
      </w:r>
      <w:r w:rsidR="004348F9" w:rsidRPr="008F1434">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proofErr w:type="spellStart"/>
      <w:r w:rsidRPr="006D2E03">
        <w:rPr>
          <w:rFonts w:ascii="GHEA Grapalat" w:hAnsi="GHEA Grapalat" w:cs="Sylfaen"/>
          <w:sz w:val="20"/>
          <w:lang w:val="ru-RU"/>
        </w:rPr>
        <w:t>Հայտերի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բացման</w:t>
      </w:r>
      <w:proofErr w:type="spellEnd"/>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proofErr w:type="spellStart"/>
      <w:r w:rsidRPr="006D2E03">
        <w:rPr>
          <w:rFonts w:ascii="GHEA Grapalat" w:hAnsi="GHEA Grapalat" w:cs="Sylfaen"/>
          <w:sz w:val="20"/>
        </w:rPr>
        <w:t>գնահատման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նիստում</w:t>
      </w:r>
      <w:proofErr w:type="spellEnd"/>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rPr>
        <w:t>հանձնաժողովի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նախագահը</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proofErr w:type="spellStart"/>
      <w:r w:rsidRPr="006D2E03">
        <w:rPr>
          <w:rFonts w:ascii="GHEA Grapalat" w:hAnsi="GHEA Grapalat" w:cs="Sylfaen"/>
          <w:sz w:val="20"/>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ընթացակարգի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գնվելիք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ապրանքների</w:t>
      </w:r>
      <w:proofErr w:type="spellEnd"/>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proofErr w:type="spellStart"/>
      <w:r w:rsidRPr="006D2E03">
        <w:rPr>
          <w:rFonts w:ascii="GHEA Grapalat" w:hAnsi="GHEA Grapalat" w:cs="Sylfaen"/>
          <w:sz w:val="20"/>
        </w:rPr>
        <w:t>ինչպես</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նաև</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proofErr w:type="gram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մասնակիցը</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բավարար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գնահատված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հայտեր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մասնակիցների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թվից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նվազագույն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proofErr w:type="spellStart"/>
      <w:r w:rsidR="00153C87" w:rsidRPr="00A71D81">
        <w:rPr>
          <w:rFonts w:ascii="GHEA Grapalat" w:hAnsi="GHEA Grapalat" w:cs="Sylfaen"/>
          <w:szCs w:val="24"/>
          <w:lang w:val="ru-RU"/>
        </w:rPr>
        <w:t>ասնակցին</w:t>
      </w:r>
      <w:proofErr w:type="spellEnd"/>
      <w:r w:rsidR="00153C87"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նախապատվություն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տալու</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սկզբունքով</w:t>
      </w:r>
      <w:proofErr w:type="spellEnd"/>
      <w:r w:rsidR="00B514E8" w:rsidRPr="00A71D81">
        <w:rPr>
          <w:rFonts w:ascii="GHEA Grapalat" w:hAnsi="GHEA Grapalat" w:cs="Sylfaen"/>
          <w:szCs w:val="24"/>
          <w:lang w:val="ru-RU"/>
        </w:rPr>
        <w:t>։</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Ընդ</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հանձնաժողովի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կողմից</w:t>
      </w:r>
      <w:proofErr w:type="spellEnd"/>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proofErr w:type="spellStart"/>
      <w:r w:rsidR="00B514E8" w:rsidRPr="00A71D81">
        <w:rPr>
          <w:rFonts w:ascii="GHEA Grapalat" w:hAnsi="GHEA Grapalat" w:cs="Sylfaen"/>
          <w:szCs w:val="24"/>
          <w:lang w:val="ru-RU"/>
        </w:rPr>
        <w:t>մասնակիցներին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որոշելիս</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առաջարկների</w:t>
      </w:r>
      <w:proofErr w:type="spellEnd"/>
      <w:r w:rsidR="00B514E8" w:rsidRPr="00A71D81">
        <w:rPr>
          <w:rFonts w:ascii="GHEA Grapalat" w:hAnsi="GHEA Grapalat" w:cs="Sylfaen"/>
          <w:szCs w:val="24"/>
        </w:rPr>
        <w:t xml:space="preserve"> գնահատումը և </w:t>
      </w:r>
      <w:proofErr w:type="spellStart"/>
      <w:r w:rsidR="00B514E8" w:rsidRPr="00A71D81">
        <w:rPr>
          <w:rFonts w:ascii="GHEA Grapalat" w:hAnsi="GHEA Grapalat" w:cs="Sylfaen"/>
          <w:szCs w:val="24"/>
          <w:lang w:val="ru-RU"/>
        </w:rPr>
        <w:t>համեմատումն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իրականացվում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առանց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հրավերի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կետում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նշված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հարկի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գումարի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հաշվարկման</w:t>
      </w:r>
      <w:proofErr w:type="spellEnd"/>
      <w:r w:rsidR="00F61898" w:rsidRPr="00A71D81">
        <w:rPr>
          <w:rFonts w:ascii="GHEA Grapalat" w:hAnsi="GHEA Grapalat" w:cs="Sylfaen"/>
          <w:lang w:val="hy-AM"/>
        </w:rPr>
        <w:t>:</w:t>
      </w:r>
    </w:p>
    <w:p w14:paraId="54BA13F4" w14:textId="77777777"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Եթե</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առաջարկվող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գները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երկու</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արժույթներով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ապա</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համեմատվում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Հայաստանի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Հանրապետության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դրամով</w:t>
      </w:r>
      <w:proofErr w:type="spellEnd"/>
      <w:r w:rsidR="00096865" w:rsidRPr="00A71D81">
        <w:rPr>
          <w:rFonts w:ascii="GHEA Grapalat" w:hAnsi="GHEA Grapalat" w:cs="Sylfaen"/>
          <w:i w:val="0"/>
          <w:szCs w:val="24"/>
          <w:lang w:val="af-ZA"/>
        </w:rPr>
        <w:t xml:space="preserve">` </w:t>
      </w:r>
      <w:r w:rsidR="00F11794" w:rsidRPr="00A71D81">
        <w:rPr>
          <w:rFonts w:ascii="GHEA Grapalat" w:hAnsi="GHEA Grapalat" w:cs="Sylfaen"/>
          <w:i w:val="0"/>
          <w:szCs w:val="24"/>
          <w:lang w:val="af-ZA"/>
        </w:rPr>
        <w:t>------------</w:t>
      </w:r>
      <w:r w:rsidR="00096865" w:rsidRPr="00A71D81">
        <w:rPr>
          <w:rFonts w:ascii="GHEA Grapalat" w:hAnsi="GHEA Grapalat" w:cs="Sylfaen"/>
          <w:i w:val="0"/>
          <w:szCs w:val="24"/>
          <w:lang w:val="af-ZA"/>
        </w:rPr>
        <w:t xml:space="preserve"> </w:t>
      </w:r>
      <w:r w:rsidR="00616808" w:rsidRPr="00A71D81">
        <w:rPr>
          <w:rFonts w:ascii="GHEA Grapalat" w:hAnsi="GHEA Grapalat" w:cs="Sylfaen"/>
          <w:i w:val="0"/>
          <w:szCs w:val="24"/>
          <w:vertAlign w:val="superscript"/>
          <w:lang w:val="af-ZA"/>
        </w:rPr>
        <w:t>1</w:t>
      </w:r>
      <w:r w:rsidR="006265F4" w:rsidRPr="00A71D81">
        <w:rPr>
          <w:rFonts w:ascii="GHEA Grapalat" w:hAnsi="GHEA Grapalat" w:cs="Sylfaen"/>
          <w:i w:val="0"/>
          <w:szCs w:val="24"/>
          <w:vertAlign w:val="superscript"/>
          <w:lang w:val="af-ZA"/>
        </w:rPr>
        <w:t>0</w:t>
      </w:r>
      <w:r w:rsidR="00F11794" w:rsidRPr="00A71D81">
        <w:rPr>
          <w:rStyle w:val="af6"/>
          <w:rFonts w:ascii="GHEA Grapalat" w:hAnsi="GHEA Grapalat" w:cs="Sylfaen"/>
          <w:i w:val="0"/>
          <w:color w:val="FFFFFF"/>
          <w:szCs w:val="24"/>
          <w:lang w:val="af-ZA"/>
        </w:rPr>
        <w:footnoteReference w:id="2"/>
      </w:r>
      <w:r w:rsidR="00F11794"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փոխարժեքով</w:t>
      </w:r>
      <w:proofErr w:type="spellEnd"/>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proofErr w:type="spellStart"/>
      <w:r w:rsidR="00973FB1" w:rsidRPr="00A71D81">
        <w:rPr>
          <w:rFonts w:ascii="GHEA Grapalat" w:hAnsi="GHEA Grapalat" w:cs="Sylfaen"/>
          <w:sz w:val="20"/>
          <w:szCs w:val="24"/>
          <w:lang w:val="ru-RU" w:eastAsia="en-US"/>
        </w:rPr>
        <w:t>անձնաժողովը</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հրավերի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պահանջների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նկատմամբ</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բավարար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գնահատված</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հայտեր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ներկայացրած</w:t>
      </w:r>
      <w:proofErr w:type="spellEnd"/>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proofErr w:type="spellStart"/>
      <w:r w:rsidR="00973FB1" w:rsidRPr="00A71D81">
        <w:rPr>
          <w:rFonts w:ascii="GHEA Grapalat" w:hAnsi="GHEA Grapalat" w:cs="Sylfaen"/>
          <w:sz w:val="20"/>
          <w:szCs w:val="24"/>
          <w:lang w:val="ru-RU" w:eastAsia="en-US"/>
        </w:rPr>
        <w:t>ասնակիցներից</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որոշում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հայտարարում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proofErr w:type="spellStart"/>
      <w:r w:rsidR="00973FB1" w:rsidRPr="00A71D81">
        <w:rPr>
          <w:rFonts w:ascii="GHEA Grapalat" w:hAnsi="GHEA Grapalat" w:cs="Sylfaen"/>
          <w:sz w:val="20"/>
          <w:szCs w:val="24"/>
          <w:lang w:val="ru-RU" w:eastAsia="en-US"/>
        </w:rPr>
        <w:t>մասնակիցներին</w:t>
      </w:r>
      <w:proofErr w:type="spellEnd"/>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Ապրանքների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գնման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դեպքում</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հանձնաժողովը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գնահատում</w:t>
      </w:r>
      <w:proofErr w:type="spellEnd"/>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նաև</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ներկայացված</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ամբողջական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նկարագրերի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համապատասխանությունը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հրավերի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պահանջներին</w:t>
      </w:r>
      <w:proofErr w:type="spellEnd"/>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Առաջարկված</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նվազագույն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գների</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հավասարության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դեպքում</w:t>
      </w:r>
      <w:proofErr w:type="spellEnd"/>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որոշելու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նիստում</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հետ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proofErr w:type="gram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lastRenderedPageBreak/>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lastRenderedPageBreak/>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6F1D2BFC" w14:textId="77777777" w:rsidR="00DB4EFF" w:rsidRPr="006D2E03" w:rsidRDefault="008769B4" w:rsidP="00EF3662">
      <w:pPr>
        <w:ind w:firstLine="375"/>
        <w:jc w:val="both"/>
        <w:rPr>
          <w:rFonts w:ascii="GHEA Grapalat" w:hAnsi="GHEA Grapalat" w:cs="Sylfaen"/>
          <w:sz w:val="20"/>
          <w:lang w:val="hy-AM"/>
        </w:rPr>
      </w:pPr>
      <w:r w:rsidRPr="006D2E03">
        <w:rPr>
          <w:rFonts w:ascii="GHEA Grapalat" w:hAnsi="GHEA Grapalat"/>
          <w:lang w:val="af-ZA"/>
        </w:rPr>
        <w:tab/>
      </w:r>
      <w:r w:rsidR="00A150A9" w:rsidRPr="006D2E03">
        <w:rPr>
          <w:rFonts w:ascii="GHEA Grapalat" w:hAnsi="GHEA Grapalat" w:cs="Sylfaen"/>
          <w:sz w:val="20"/>
          <w:lang w:val="af-ZA"/>
        </w:rPr>
        <w:t>8</w:t>
      </w:r>
      <w:r w:rsidR="0036230B" w:rsidRPr="006D2E03">
        <w:rPr>
          <w:rFonts w:ascii="GHEA Grapalat" w:hAnsi="GHEA Grapalat" w:cs="Sylfaen"/>
          <w:sz w:val="20"/>
          <w:lang w:val="af-ZA"/>
        </w:rPr>
        <w:t>.</w:t>
      </w:r>
      <w:r w:rsidR="00BE037D" w:rsidRPr="006D2E03">
        <w:rPr>
          <w:rFonts w:ascii="GHEA Grapalat" w:hAnsi="GHEA Grapalat" w:cs="Sylfaen"/>
          <w:sz w:val="20"/>
          <w:lang w:val="af-ZA"/>
        </w:rPr>
        <w:t>13</w:t>
      </w:r>
      <w:r w:rsidR="009D03A4"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Օրենքի</w:t>
      </w:r>
      <w:proofErr w:type="spellEnd"/>
      <w:r w:rsidR="0036230B" w:rsidRPr="006D2E03">
        <w:rPr>
          <w:rFonts w:ascii="GHEA Grapalat" w:hAnsi="GHEA Grapalat" w:cs="Sylfaen"/>
          <w:sz w:val="20"/>
          <w:lang w:val="af-ZA"/>
        </w:rPr>
        <w:t xml:space="preserve"> 6-</w:t>
      </w:r>
      <w:proofErr w:type="spellStart"/>
      <w:r w:rsidR="0036230B" w:rsidRPr="006D2E03">
        <w:rPr>
          <w:rFonts w:ascii="GHEA Grapalat" w:hAnsi="GHEA Grapalat" w:cs="Sylfaen"/>
          <w:sz w:val="20"/>
        </w:rPr>
        <w:t>րդ</w:t>
      </w:r>
      <w:proofErr w:type="spellEnd"/>
      <w:r w:rsidR="0036230B"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հոդվածի</w:t>
      </w:r>
      <w:proofErr w:type="spellEnd"/>
      <w:r w:rsidR="0036230B" w:rsidRPr="006D2E03">
        <w:rPr>
          <w:rFonts w:ascii="GHEA Grapalat" w:hAnsi="GHEA Grapalat" w:cs="Sylfaen"/>
          <w:sz w:val="20"/>
          <w:lang w:val="af-ZA"/>
        </w:rPr>
        <w:t xml:space="preserve"> 1-</w:t>
      </w:r>
      <w:proofErr w:type="spellStart"/>
      <w:r w:rsidR="0036230B" w:rsidRPr="006D2E03">
        <w:rPr>
          <w:rFonts w:ascii="GHEA Grapalat" w:hAnsi="GHEA Grapalat" w:cs="Sylfaen"/>
          <w:sz w:val="20"/>
        </w:rPr>
        <w:t>ին</w:t>
      </w:r>
      <w:proofErr w:type="spellEnd"/>
      <w:r w:rsidR="0036230B"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մասի</w:t>
      </w:r>
      <w:proofErr w:type="spellEnd"/>
      <w:r w:rsidR="0036230B" w:rsidRPr="006D2E03">
        <w:rPr>
          <w:rFonts w:ascii="GHEA Grapalat" w:hAnsi="GHEA Grapalat" w:cs="Sylfaen"/>
          <w:sz w:val="20"/>
          <w:lang w:val="af-ZA"/>
        </w:rPr>
        <w:t xml:space="preserve"> 6-</w:t>
      </w:r>
      <w:proofErr w:type="spellStart"/>
      <w:r w:rsidR="0036230B" w:rsidRPr="006D2E03">
        <w:rPr>
          <w:rFonts w:ascii="GHEA Grapalat" w:hAnsi="GHEA Grapalat" w:cs="Sylfaen"/>
          <w:sz w:val="20"/>
        </w:rPr>
        <w:t>րդ</w:t>
      </w:r>
      <w:proofErr w:type="spellEnd"/>
      <w:r w:rsidR="0036230B"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կետով</w:t>
      </w:r>
      <w:proofErr w:type="spellEnd"/>
      <w:r w:rsidR="0036230B"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նախատեսված</w:t>
      </w:r>
      <w:proofErr w:type="spellEnd"/>
      <w:r w:rsidR="0036230B"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հիմքերն</w:t>
      </w:r>
      <w:proofErr w:type="spellEnd"/>
      <w:r w:rsidR="0036230B" w:rsidRPr="006D2E03">
        <w:rPr>
          <w:rFonts w:ascii="GHEA Grapalat" w:hAnsi="GHEA Grapalat" w:cs="Sylfaen"/>
          <w:sz w:val="20"/>
          <w:lang w:val="af-ZA"/>
        </w:rPr>
        <w:t xml:space="preserve"> </w:t>
      </w:r>
      <w:r w:rsidR="0036230B" w:rsidRPr="006D2E03">
        <w:rPr>
          <w:rFonts w:ascii="GHEA Grapalat" w:hAnsi="GHEA Grapalat" w:cs="Sylfaen"/>
          <w:sz w:val="20"/>
        </w:rPr>
        <w:t>ի</w:t>
      </w:r>
      <w:r w:rsidR="0036230B"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հայտ</w:t>
      </w:r>
      <w:proofErr w:type="spellEnd"/>
      <w:r w:rsidR="0036230B"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գալու</w:t>
      </w:r>
      <w:proofErr w:type="spellEnd"/>
      <w:r w:rsidR="0036230B"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դեպքում</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պատվիրատուի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ղեկավարի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պատճառաբանված</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որոշման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հիման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վրա</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լիազորված</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մարմինը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մասնակցին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ներառում</w:t>
      </w:r>
      <w:proofErr w:type="spellEnd"/>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գնումների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գործընթացին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մասնակցելու</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իրավունք</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չունեցող</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մասնակիցների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ցուցակում</w:t>
      </w:r>
      <w:proofErr w:type="spellEnd"/>
      <w:r w:rsidR="00F40755" w:rsidRPr="006D2E03">
        <w:rPr>
          <w:rFonts w:ascii="GHEA Grapalat" w:hAnsi="GHEA Grapalat" w:cs="Sylfaen"/>
          <w:sz w:val="20"/>
          <w:lang w:val="ru-RU"/>
        </w:rPr>
        <w:t>։</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Ընդ</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որում</w:t>
      </w:r>
      <w:proofErr w:type="spellEnd"/>
      <w:r w:rsidR="00F40755" w:rsidRPr="006D2E03">
        <w:rPr>
          <w:rFonts w:ascii="GHEA Grapalat" w:hAnsi="GHEA Grapalat" w:cs="Sylfaen"/>
          <w:sz w:val="20"/>
          <w:lang w:val="af-ZA"/>
        </w:rPr>
        <w:t xml:space="preserve"> </w:t>
      </w:r>
      <w:r w:rsidR="00F40755" w:rsidRPr="006D2E03">
        <w:rPr>
          <w:rFonts w:ascii="Calibri" w:hAnsi="Calibri" w:cs="Calibri"/>
          <w:sz w:val="20"/>
          <w:lang w:val="af-ZA"/>
        </w:rPr>
        <w:t> </w:t>
      </w:r>
      <w:proofErr w:type="spellStart"/>
      <w:r w:rsidR="00F40755" w:rsidRPr="006D2E03">
        <w:rPr>
          <w:rFonts w:ascii="GHEA Grapalat" w:hAnsi="GHEA Grapalat" w:cs="Sylfaen"/>
          <w:sz w:val="20"/>
          <w:lang w:val="ru-RU"/>
        </w:rPr>
        <w:t>սույն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կետում</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նշված</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որոշումը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պատվիրատուի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ղեկավարը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կայացնում</w:t>
      </w:r>
      <w:proofErr w:type="spellEnd"/>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գնման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ընթացակարգը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չկայացած</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հայտարարվելու</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կամ</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կնքված</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պայմանագրի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վերաբերյալ</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հայտարարությունը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հրապարակելու</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կամ</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պայմանագիրը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միակողմանի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լուծելու</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մասին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հրապարակելու</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օրվան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հաջորդող</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Որոշումը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կայացվելուն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հաջորդող</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օրը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այն</w:t>
      </w:r>
      <w:proofErr w:type="spellEnd"/>
      <w:r w:rsidR="00F40755" w:rsidRPr="006D2E03">
        <w:rPr>
          <w:rFonts w:ascii="GHEA Grapalat" w:hAnsi="GHEA Grapalat" w:cs="Sylfaen"/>
          <w:sz w:val="20"/>
          <w:lang w:val="af-ZA"/>
        </w:rPr>
        <w:t xml:space="preserve"> գրավոր </w:t>
      </w:r>
      <w:proofErr w:type="spellStart"/>
      <w:r w:rsidR="00F40755" w:rsidRPr="006D2E03">
        <w:rPr>
          <w:rFonts w:ascii="GHEA Grapalat" w:hAnsi="GHEA Grapalat" w:cs="Sylfaen"/>
          <w:sz w:val="20"/>
          <w:lang w:val="ru-RU"/>
        </w:rPr>
        <w:t>տրամադրվում</w:t>
      </w:r>
      <w:proofErr w:type="spellEnd"/>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լիազորված</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մարմնին</w:t>
      </w:r>
      <w:proofErr w:type="spellEnd"/>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մասնակցին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Լիազորված</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մարմինը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մասնակցին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ներառում</w:t>
      </w:r>
      <w:proofErr w:type="spellEnd"/>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գնումների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գործընթացին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մասնակցելու</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իրավունք</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չունեցող</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մասնակիցների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ցուցակում</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որոշումն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ստանալուն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հաջորդող</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քառասուներորդ</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օրվան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հաջորդող</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օր</w:t>
      </w:r>
      <w:proofErr w:type="spellEnd"/>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իսկ</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որոշումն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ստանալուն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հաջորդող</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քառասուներորդ</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օրվա</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դրությամբ</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մասնակցի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կողմից</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որոշման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բողոքարկման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վերաբերյալ</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հարուցված</w:t>
      </w:r>
      <w:proofErr w:type="spellEnd"/>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չավարտված</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դատական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գործի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առկայության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դեպքում</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տվյալ</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դատական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գործով</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եզրափակիչ</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դատական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ակտն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ուժի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մեջ</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մտնելու</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օրվան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հաջորդող</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օր</w:t>
      </w:r>
      <w:proofErr w:type="spellEnd"/>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եթե</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դատական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քննության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արդյունքով</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որոշման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կատարման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հնարավորությունը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չի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6D2E03" w:rsidRDefault="00DB4EFF" w:rsidP="00154FCB">
      <w:pPr>
        <w:pStyle w:val="aff3"/>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օրվա</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դրությամբ</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մասնակիցը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պայմանագիրը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կնքած</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անձը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վճարել</w:t>
      </w:r>
      <w:proofErr w:type="spellEnd"/>
      <w:r w:rsidRPr="006D2E03">
        <w:rPr>
          <w:rFonts w:ascii="GHEA Grapalat" w:hAnsi="GHEA Grapalat" w:cs="Sylfaen"/>
          <w:sz w:val="20"/>
        </w:rPr>
        <w:t xml:space="preserve"> է </w:t>
      </w:r>
      <w:r w:rsidRPr="006D2E0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7777777" w:rsidR="00AE74A0" w:rsidRDefault="00DB4EFF" w:rsidP="00AE74A0">
      <w:pPr>
        <w:pStyle w:val="aff3"/>
        <w:numPr>
          <w:ilvl w:val="0"/>
          <w:numId w:val="18"/>
        </w:numPr>
        <w:shd w:val="clear" w:color="auto" w:fill="FFFFFF"/>
        <w:ind w:left="0" w:firstLine="375"/>
        <w:jc w:val="both"/>
        <w:rPr>
          <w:rFonts w:ascii="GHEA Grapalat" w:hAnsi="GHEA Grapalat" w:cs="Sylfaen"/>
          <w:sz w:val="20"/>
          <w:lang w:val="af-ZA"/>
        </w:rPr>
      </w:pPr>
      <w:r w:rsidRPr="006D2E0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r w:rsidRPr="006D2E03">
        <w:rPr>
          <w:rFonts w:ascii="GHEA Grapalat" w:hAnsi="GHEA Grapalat" w:cs="Sylfaen"/>
          <w:sz w:val="20"/>
          <w:lang w:val="en-US"/>
        </w:rPr>
        <w:t>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հետո</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բայց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ոչ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ուշ</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քան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պայմանագիր</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կնքած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անձին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ներառելու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վերջնաժամկետը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լրանալու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ապա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պատվիրատուն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դրա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գրավոր</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տեղեկացնում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en-US"/>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մարմին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որի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հիման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վրա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մասնակիցը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ներառվում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ցուցակում</w:t>
      </w:r>
      <w:proofErr w:type="spellEnd"/>
      <w:r w:rsidRPr="006D2E03">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AE74A0">
        <w:rPr>
          <w:rFonts w:ascii="GHEA Grapalat" w:hAnsi="GHEA Grapalat" w:cs="Sylfaen"/>
          <w:sz w:val="20"/>
          <w:lang w:val="hy-AM"/>
        </w:rPr>
        <w:t>Ը</w:t>
      </w:r>
      <w:r w:rsidR="00266B8B" w:rsidRPr="00AE74A0">
        <w:rPr>
          <w:rFonts w:ascii="GHEA Grapalat" w:hAnsi="GHEA Grapalat" w:cs="Sylfaen"/>
          <w:sz w:val="20"/>
          <w:lang w:val="hy-AM"/>
        </w:rPr>
        <w:t>նդ որում, եթե</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գնումներին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իրավունք</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ունենալու մասին դիմում-հայտարարությունը որակվում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266B8B" w:rsidRPr="00AE74A0">
        <w:rPr>
          <w:rFonts w:ascii="GHEA Grapalat" w:hAnsi="GHEA Grapalat" w:cs="Sylfaen"/>
          <w:sz w:val="20"/>
        </w:rPr>
        <w:t>արդյունքում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համաձայնագիր</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կնքելու</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նպատակով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7777777"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lastRenderedPageBreak/>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571F29" w:rsidRPr="00A71D81">
        <w:rPr>
          <w:rStyle w:val="af6"/>
          <w:rFonts w:ascii="GHEA Grapalat" w:hAnsi="GHEA Grapalat" w:cs="Sylfaen"/>
          <w:color w:val="FFFFFF"/>
        </w:rPr>
        <w:footnoteReference w:id="3"/>
      </w:r>
      <w:r w:rsidR="00571F29" w:rsidRPr="00A71D81">
        <w:rPr>
          <w:rFonts w:ascii="GHEA Grapalat" w:hAnsi="GHEA Grapalat" w:cs="Tahoma"/>
        </w:rPr>
        <w:t>։</w:t>
      </w:r>
      <w:r w:rsidR="00436F47" w:rsidRPr="00A71D81">
        <w:rPr>
          <w:rFonts w:ascii="GHEA Grapalat" w:hAnsi="GHEA Grapalat" w:cs="Tahoma"/>
          <w:vertAlign w:val="superscript"/>
        </w:rPr>
        <w:t>11</w:t>
      </w:r>
      <w:r w:rsidR="002B103D" w:rsidRPr="00A71D81">
        <w:rPr>
          <w:rFonts w:ascii="GHEA Grapalat" w:hAnsi="GHEA Grapalat" w:cs="Tahoma"/>
          <w:lang w:val="hy-AM"/>
        </w:rPr>
        <w:t xml:space="preserve"> </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77777777" w:rsidR="00F40755" w:rsidRPr="00F40755" w:rsidRDefault="00F40755" w:rsidP="00F40755">
      <w:pPr>
        <w:pStyle w:val="23"/>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proofErr w:type="gramStart"/>
      <w:r w:rsidRPr="00F40755">
        <w:rPr>
          <w:rFonts w:ascii="GHEA Grapalat" w:hAnsi="GHEA Grapalat" w:cs="Sylfaen"/>
          <w:lang w:val="es-ES"/>
        </w:rPr>
        <w:t xml:space="preserve">«  </w:t>
      </w:r>
      <w:proofErr w:type="gramEnd"/>
      <w:r w:rsidRPr="00F40755">
        <w:rPr>
          <w:rFonts w:ascii="GHEA Grapalat" w:hAnsi="GHEA Grapalat" w:cs="Sylfaen"/>
          <w:lang w:val="es-ES"/>
        </w:rPr>
        <w:t xml:space="preserve">  </w:t>
      </w:r>
      <w:proofErr w:type="gramStart"/>
      <w:r w:rsidRPr="00F40755">
        <w:rPr>
          <w:rFonts w:ascii="GHEA Grapalat" w:hAnsi="GHEA Grapalat" w:cs="Sylfaen"/>
          <w:lang w:val="es-ES"/>
        </w:rPr>
        <w:t xml:space="preserve">  »</w:t>
      </w:r>
      <w:proofErr w:type="gramEnd"/>
      <w:r w:rsidRPr="00F40755">
        <w:rPr>
          <w:rFonts w:ascii="GHEA Grapalat" w:hAnsi="GHEA Grapalat" w:cs="Sylfaen"/>
          <w:lang w:val="es-ES"/>
        </w:rPr>
        <w:t xml:space="preserve">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lastRenderedPageBreak/>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771904AA"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proofErr w:type="spellStart"/>
      <w:r w:rsidR="00A161E3" w:rsidRPr="00532617">
        <w:rPr>
          <w:rFonts w:ascii="GHEA Grapalat" w:hAnsi="GHEA Grapalat" w:cs="Sylfaen"/>
          <w:sz w:val="20"/>
          <w:lang w:val="ru-RU"/>
        </w:rPr>
        <w:t>այմանագրի</w:t>
      </w:r>
      <w:proofErr w:type="spellEnd"/>
      <w:r w:rsidR="00A161E3" w:rsidRPr="00532617">
        <w:rPr>
          <w:rFonts w:ascii="GHEA Grapalat" w:hAnsi="GHEA Grapalat" w:cs="Sylfaen"/>
          <w:sz w:val="20"/>
          <w:lang w:val="hy-AM"/>
        </w:rPr>
        <w:t xml:space="preserve"> </w:t>
      </w:r>
      <w:proofErr w:type="spellStart"/>
      <w:r w:rsidR="00A161E3" w:rsidRPr="00532617">
        <w:rPr>
          <w:rFonts w:ascii="GHEA Grapalat" w:hAnsi="GHEA Grapalat" w:cs="Sylfaen"/>
          <w:sz w:val="20"/>
          <w:lang w:val="ru-RU"/>
        </w:rPr>
        <w:t>ապահովում</w:t>
      </w:r>
      <w:proofErr w:type="spellEnd"/>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ներկայացնելու</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պահանջի</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հիման</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վրա</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այն</w:t>
      </w:r>
      <w:proofErr w:type="spellEnd"/>
      <w:r w:rsidR="00A161E3" w:rsidRPr="00532617">
        <w:rPr>
          <w:rFonts w:ascii="GHEA Grapalat" w:hAnsi="GHEA Grapalat" w:cs="Sylfaen"/>
          <w:sz w:val="20"/>
          <w:lang w:val="af-ZA"/>
        </w:rPr>
        <w:t xml:space="preserve"> </w:t>
      </w:r>
      <w:proofErr w:type="spellStart"/>
      <w:r w:rsidR="00A161E3" w:rsidRPr="008960F6">
        <w:rPr>
          <w:rFonts w:ascii="GHEA Grapalat" w:hAnsi="GHEA Grapalat" w:cs="Sylfaen"/>
          <w:sz w:val="20"/>
          <w:lang w:val="ru-RU"/>
        </w:rPr>
        <w:t>ստանալու</w:t>
      </w:r>
      <w:proofErr w:type="spellEnd"/>
      <w:r w:rsidR="00A161E3" w:rsidRPr="003B269F">
        <w:rPr>
          <w:rFonts w:ascii="GHEA Grapalat" w:hAnsi="GHEA Grapalat" w:cs="Sylfaen"/>
          <w:sz w:val="20"/>
          <w:lang w:val="af-ZA"/>
        </w:rPr>
        <w:t xml:space="preserve"> </w:t>
      </w:r>
      <w:proofErr w:type="spellStart"/>
      <w:r w:rsidR="00A161E3" w:rsidRPr="003B269F">
        <w:rPr>
          <w:rFonts w:ascii="GHEA Grapalat" w:hAnsi="GHEA Grapalat" w:cs="Sylfaen"/>
          <w:sz w:val="20"/>
          <w:lang w:val="ru-RU"/>
        </w:rPr>
        <w:t>օրվանից</w:t>
      </w:r>
      <w:proofErr w:type="spellEnd"/>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proofErr w:type="spellStart"/>
      <w:r w:rsidR="00A161E3" w:rsidRPr="00507CF0">
        <w:rPr>
          <w:rFonts w:ascii="GHEA Grapalat" w:hAnsi="GHEA Grapalat" w:cs="Sylfaen"/>
          <w:sz w:val="20"/>
          <w:lang w:val="ru-RU"/>
        </w:rPr>
        <w:t>օրվա</w:t>
      </w:r>
      <w:proofErr w:type="spellEnd"/>
      <w:r w:rsidR="00A161E3" w:rsidRPr="00507CF0">
        <w:rPr>
          <w:rFonts w:ascii="GHEA Grapalat" w:hAnsi="GHEA Grapalat" w:cs="Sylfaen"/>
          <w:sz w:val="20"/>
          <w:lang w:val="af-ZA"/>
        </w:rPr>
        <w:t xml:space="preserve"> </w:t>
      </w:r>
      <w:proofErr w:type="spellStart"/>
      <w:r w:rsidR="00A161E3" w:rsidRPr="00EF056B">
        <w:rPr>
          <w:rFonts w:ascii="GHEA Grapalat" w:hAnsi="GHEA Grapalat" w:cs="Sylfaen"/>
          <w:sz w:val="20"/>
          <w:lang w:val="ru-RU"/>
        </w:rPr>
        <w:t>ընթացքում</w:t>
      </w:r>
      <w:proofErr w:type="spellEnd"/>
      <w:r w:rsidR="00A161E3" w:rsidRPr="00675DB0">
        <w:rPr>
          <w:rFonts w:ascii="GHEA Grapalat" w:hAnsi="GHEA Grapalat" w:cs="Sylfaen"/>
          <w:sz w:val="20"/>
          <w:lang w:val="af-ZA"/>
        </w:rPr>
        <w:t xml:space="preserve">, </w:t>
      </w:r>
      <w:proofErr w:type="spellStart"/>
      <w:r w:rsidR="00A161E3" w:rsidRPr="00675DB0">
        <w:rPr>
          <w:rFonts w:ascii="GHEA Grapalat" w:hAnsi="GHEA Grapalat" w:cs="Sylfaen"/>
          <w:sz w:val="20"/>
          <w:lang w:val="ru-RU"/>
        </w:rPr>
        <w:t>ընտրված</w:t>
      </w:r>
      <w:proofErr w:type="spellEnd"/>
      <w:r w:rsidR="00A161E3" w:rsidRPr="00675DB0">
        <w:rPr>
          <w:rFonts w:ascii="GHEA Grapalat" w:hAnsi="GHEA Grapalat" w:cs="Sylfaen"/>
          <w:sz w:val="20"/>
          <w:lang w:val="af-ZA"/>
        </w:rPr>
        <w:t xml:space="preserve"> </w:t>
      </w:r>
      <w:proofErr w:type="spellStart"/>
      <w:r w:rsidR="00A161E3" w:rsidRPr="00B85339">
        <w:rPr>
          <w:rFonts w:ascii="GHEA Grapalat" w:hAnsi="GHEA Grapalat" w:cs="Sylfaen"/>
          <w:sz w:val="20"/>
          <w:lang w:val="ru-RU"/>
        </w:rPr>
        <w:t>մասնակիցը</w:t>
      </w:r>
      <w:proofErr w:type="spellEnd"/>
      <w:r w:rsidR="00A161E3" w:rsidRPr="00840613">
        <w:rPr>
          <w:rFonts w:ascii="GHEA Grapalat" w:hAnsi="GHEA Grapalat" w:cs="Sylfaen"/>
          <w:sz w:val="20"/>
          <w:lang w:val="af-ZA"/>
        </w:rPr>
        <w:t xml:space="preserve"> </w:t>
      </w:r>
      <w:proofErr w:type="spellStart"/>
      <w:r w:rsidR="00A161E3" w:rsidRPr="00840613">
        <w:rPr>
          <w:rFonts w:ascii="GHEA Grapalat" w:hAnsi="GHEA Grapalat" w:cs="Sylfaen"/>
          <w:sz w:val="20"/>
          <w:lang w:val="ru-RU"/>
        </w:rPr>
        <w:t>պարտավոր</w:t>
      </w:r>
      <w:proofErr w:type="spellEnd"/>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ներկայացնել</w:t>
      </w:r>
      <w:proofErr w:type="spellEnd"/>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պայմանագրի</w:t>
      </w:r>
      <w:proofErr w:type="spellEnd"/>
      <w:r w:rsidR="00A161E3" w:rsidRPr="006D2E03">
        <w:rPr>
          <w:rFonts w:ascii="GHEA Grapalat" w:hAnsi="GHEA Grapalat" w:cs="Sylfaen"/>
          <w:sz w:val="20"/>
          <w:lang w:val="hy-AM"/>
        </w:rPr>
        <w:t xml:space="preserve"> </w:t>
      </w:r>
      <w:proofErr w:type="spellStart"/>
      <w:r w:rsidR="00A161E3" w:rsidRPr="006D2E03">
        <w:rPr>
          <w:rFonts w:ascii="GHEA Grapalat" w:hAnsi="GHEA Grapalat" w:cs="Sylfaen"/>
          <w:sz w:val="20"/>
          <w:lang w:val="ru-RU"/>
        </w:rPr>
        <w:t>ապահովում</w:t>
      </w:r>
      <w:proofErr w:type="spellEnd"/>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p>
    <w:p w14:paraId="089EADE0" w14:textId="6F4A3325"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D7662C">
        <w:rPr>
          <w:rFonts w:ascii="GHEA Grapalat" w:hAnsi="GHEA Grapalat" w:cs="Sylfaen"/>
          <w:sz w:val="20"/>
          <w:lang w:val="af-ZA"/>
        </w:rPr>
        <w:t>:</w:t>
      </w:r>
      <w:r w:rsidR="005A72DB" w:rsidRPr="00A71D81">
        <w:rPr>
          <w:rFonts w:ascii="GHEA Grapalat" w:hAnsi="GHEA Grapalat" w:cs="Sylfaen"/>
          <w:sz w:val="20"/>
          <w:lang w:val="af-ZA"/>
        </w:rPr>
        <w:t>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A72DB" w:rsidRPr="00A71D81">
        <w:rPr>
          <w:rStyle w:val="af6"/>
          <w:rFonts w:ascii="GHEA Grapalat" w:hAnsi="GHEA Grapalat" w:cs="Arial"/>
          <w:sz w:val="20"/>
        </w:rPr>
        <w:footnoteReference w:id="4"/>
      </w:r>
      <w:r w:rsidR="005A72DB" w:rsidRPr="00A71D81">
        <w:rPr>
          <w:rFonts w:ascii="GHEA Grapalat" w:hAnsi="GHEA Grapalat" w:cs="Arial"/>
          <w:sz w:val="20"/>
          <w:vertAlign w:val="superscript"/>
          <w:lang w:val="hy-AM"/>
        </w:rPr>
        <w:t>.1</w:t>
      </w:r>
      <w:r w:rsidR="00F96621" w:rsidRPr="00A71D81">
        <w:rPr>
          <w:rFonts w:ascii="GHEA Grapalat" w:hAnsi="GHEA Grapalat" w:cs="Sylfaen"/>
          <w:sz w:val="20"/>
          <w:lang w:val="af-ZA"/>
        </w:rPr>
        <w:t xml:space="preserve"> </w:t>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5150EC"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 xml:space="preserve">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w:t>
      </w:r>
      <w:r w:rsidRPr="005150EC">
        <w:rPr>
          <w:rFonts w:ascii="GHEA Grapalat" w:hAnsi="GHEA Grapalat" w:cs="Arial"/>
          <w:sz w:val="20"/>
          <w:lang w:val="hy-AM"/>
        </w:rPr>
        <w:t>ընթացքում:</w:t>
      </w:r>
    </w:p>
    <w:p w14:paraId="53965578" w14:textId="5F64BBB2" w:rsidR="00BA7FAD" w:rsidRPr="005150EC"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5150EC">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5150EC">
        <w:rPr>
          <w:rFonts w:ascii="GHEA Grapalat" w:hAnsi="GHEA Grapalat" w:cs="Arial"/>
          <w:sz w:val="20"/>
          <w:lang w:val="hy-AM"/>
        </w:rPr>
        <w:t xml:space="preserve"> փուլի գումարի նկատմամբ հաշվարկված համամասնությամբ</w:t>
      </w:r>
      <w:r w:rsidRPr="005150EC">
        <w:rPr>
          <w:rFonts w:ascii="GHEA Grapalat" w:hAnsi="GHEA Grapalat" w:cs="Arial"/>
          <w:sz w:val="20"/>
          <w:lang w:val="hy-AM"/>
        </w:rPr>
        <w:t xml:space="preserve">: </w:t>
      </w:r>
    </w:p>
    <w:p w14:paraId="4C6CB52D" w14:textId="77777777"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5150EC">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w:t>
      </w:r>
      <w:r w:rsidRPr="00337B83">
        <w:rPr>
          <w:rFonts w:ascii="GHEA Grapalat" w:hAnsi="GHEA Grapalat" w:cs="Arial"/>
          <w:sz w:val="20"/>
          <w:lang w:val="hy-AM"/>
        </w:rPr>
        <w:t xml:space="preserve">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4CDC8546" w:rsidR="00281740" w:rsidRPr="00A71D81" w:rsidRDefault="00281740" w:rsidP="00281740">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w:t>
      </w:r>
    </w:p>
    <w:p w14:paraId="7154DD15" w14:textId="77777777" w:rsidR="00F562EA" w:rsidRPr="006D2E03" w:rsidRDefault="00F562EA" w:rsidP="006D2E03">
      <w:pPr>
        <w:shd w:val="clear" w:color="auto" w:fill="FFFFFF"/>
        <w:spacing w:line="360" w:lineRule="auto"/>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281740">
      <w:pPr>
        <w:ind w:firstLine="567"/>
        <w:jc w:val="both"/>
        <w:rPr>
          <w:rFonts w:ascii="GHEA Grapalat" w:hAnsi="GHEA Grapalat"/>
          <w:sz w:val="20"/>
          <w:szCs w:val="20"/>
          <w:lang w:val="hy-AM"/>
        </w:rPr>
      </w:pPr>
      <w:r w:rsidRPr="00A71D81">
        <w:rPr>
          <w:rFonts w:ascii="GHEA Grapalat" w:hAnsi="GHEA Grapalat" w:cs="Sylfaen"/>
          <w:sz w:val="20"/>
          <w:lang w:val="hy-AM"/>
        </w:rPr>
        <w:lastRenderedPageBreak/>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C57A5FE" w14:textId="77777777" w:rsidR="00DB4EFF" w:rsidRDefault="00DB4EFF" w:rsidP="00DB4EFF">
      <w:pPr>
        <w:pStyle w:val="af4"/>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2987F51D" w14:textId="77777777" w:rsidR="00DB4EFF" w:rsidRDefault="00DB4EFF" w:rsidP="00DB4EFF">
      <w:pPr>
        <w:ind w:firstLine="567"/>
        <w:jc w:val="both"/>
        <w:rPr>
          <w:rFonts w:ascii="GHEA Grapalat" w:hAnsi="GHEA Grapalat" w:cs="Sylfaen"/>
          <w:sz w:val="20"/>
          <w:lang w:val="af-ZA"/>
        </w:rPr>
      </w:pPr>
    </w:p>
    <w:p w14:paraId="5FD32C54" w14:textId="77777777" w:rsidR="00DB4EFF" w:rsidRPr="00A71D81" w:rsidRDefault="00DB4EFF" w:rsidP="006D2E03">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Օրենքի</w:t>
      </w:r>
      <w:proofErr w:type="spellEnd"/>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proofErr w:type="spellStart"/>
      <w:r w:rsidRPr="00A71D81">
        <w:rPr>
          <w:rFonts w:ascii="GHEA Grapalat" w:hAnsi="GHEA Grapalat" w:cs="Sylfaen"/>
          <w:sz w:val="20"/>
          <w:lang w:val="ru-RU"/>
        </w:rPr>
        <w:t>րդ</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հոդվածի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համաձայն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հանձնաժողովը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ընթացակարգը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չկայացած</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635073AC" w14:textId="33EE6A9B" w:rsidR="00096865" w:rsidRPr="00A71D81" w:rsidRDefault="00096865" w:rsidP="00EF3662">
      <w:pPr>
        <w:ind w:firstLine="567"/>
        <w:jc w:val="both"/>
        <w:rPr>
          <w:rFonts w:ascii="GHEA Grapalat" w:hAnsi="GHEA Grapalat" w:cs="Sylfaen"/>
          <w:sz w:val="20"/>
          <w:vertAlign w:val="superscript"/>
          <w:lang w:val="af-ZA"/>
        </w:rPr>
      </w:pPr>
      <w:r w:rsidRPr="00A71D81">
        <w:rPr>
          <w:rFonts w:ascii="GHEA Grapalat" w:hAnsi="GHEA Grapalat" w:cs="Sylfaen"/>
          <w:sz w:val="20"/>
          <w:lang w:val="af-ZA"/>
        </w:rPr>
        <w:t xml:space="preserve">2) </w:t>
      </w:r>
      <w:proofErr w:type="spellStart"/>
      <w:r w:rsidRPr="00A71D81">
        <w:rPr>
          <w:rFonts w:ascii="GHEA Grapalat" w:hAnsi="GHEA Grapalat" w:cs="Sylfaen"/>
          <w:sz w:val="20"/>
          <w:lang w:val="ru-RU"/>
        </w:rPr>
        <w:t>դադարում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գոյություն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ունենալ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պահանջը</w:t>
      </w:r>
      <w:proofErr w:type="spellEnd"/>
      <w:r w:rsidR="00FF0FE2" w:rsidRPr="00A71D81">
        <w:rPr>
          <w:rFonts w:ascii="GHEA Grapalat" w:hAnsi="GHEA Grapalat" w:cs="Sylfaen"/>
          <w:sz w:val="20"/>
          <w:lang w:val="hy-AM"/>
        </w:rPr>
        <w:t>: Ընդ որում պ</w:t>
      </w:r>
      <w:proofErr w:type="spellStart"/>
      <w:r w:rsidR="00FF0FE2" w:rsidRPr="00A71D81">
        <w:rPr>
          <w:rFonts w:ascii="GHEA Grapalat" w:hAnsi="GHEA Grapalat" w:cs="Sylfaen"/>
          <w:sz w:val="20"/>
          <w:lang w:val="ru-RU"/>
        </w:rPr>
        <w:t>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կարիքների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կազմակերպված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գնման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ընթացակարգը</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կարող</w:t>
      </w:r>
      <w:proofErr w:type="spellEnd"/>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ամբողջությամբ</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մասնակի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չկայացած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հայտարարվել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համապատասխանաբար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Հայաստանի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Հանրապետության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ավագանու</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այլ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պատվիրատուների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դեպքում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ընդհանուր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կառավարումն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իրականացնող</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լիազորված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մարմնի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ղեկավարի</w:t>
      </w:r>
      <w:proofErr w:type="spellEnd"/>
      <w:r w:rsidR="00A10D1E" w:rsidRPr="00A71D81">
        <w:rPr>
          <w:rFonts w:ascii="GHEA Grapalat" w:hAnsi="GHEA Grapalat" w:cs="Sylfaen"/>
          <w:sz w:val="20"/>
          <w:lang w:val="af-ZA"/>
        </w:rPr>
        <w:t xml:space="preserve">, </w:t>
      </w:r>
      <w:proofErr w:type="spellStart"/>
      <w:r w:rsidR="00A10D1E" w:rsidRPr="00A71D81">
        <w:rPr>
          <w:rFonts w:ascii="GHEA Grapalat" w:hAnsi="GHEA Grapalat" w:cs="Sylfaen"/>
          <w:sz w:val="20"/>
        </w:rPr>
        <w:t>իսկ</w:t>
      </w:r>
      <w:proofErr w:type="spellEnd"/>
      <w:r w:rsidR="00A10D1E" w:rsidRPr="00A71D81">
        <w:rPr>
          <w:rFonts w:ascii="GHEA Grapalat" w:hAnsi="GHEA Grapalat" w:cs="Sylfaen"/>
          <w:sz w:val="20"/>
          <w:lang w:val="af-ZA"/>
        </w:rPr>
        <w:t xml:space="preserve"> </w:t>
      </w:r>
      <w:proofErr w:type="spellStart"/>
      <w:r w:rsidR="00A10D1E" w:rsidRPr="00A71D81">
        <w:rPr>
          <w:rFonts w:ascii="GHEA Grapalat" w:hAnsi="GHEA Grapalat" w:cs="Sylfaen"/>
          <w:sz w:val="20"/>
        </w:rPr>
        <w:t>հիմնադրամների</w:t>
      </w:r>
      <w:proofErr w:type="spellEnd"/>
      <w:r w:rsidR="00A10D1E" w:rsidRPr="00A71D81">
        <w:rPr>
          <w:rFonts w:ascii="GHEA Grapalat" w:hAnsi="GHEA Grapalat" w:cs="Sylfaen"/>
          <w:sz w:val="20"/>
          <w:lang w:val="af-ZA"/>
        </w:rPr>
        <w:t xml:space="preserve"> </w:t>
      </w:r>
      <w:proofErr w:type="spellStart"/>
      <w:r w:rsidR="00A10D1E" w:rsidRPr="00A71D81">
        <w:rPr>
          <w:rFonts w:ascii="GHEA Grapalat" w:hAnsi="GHEA Grapalat" w:cs="Sylfaen"/>
          <w:sz w:val="20"/>
        </w:rPr>
        <w:t>դեպքում</w:t>
      </w:r>
      <w:proofErr w:type="spellEnd"/>
      <w:r w:rsidR="00A10D1E" w:rsidRPr="00A71D81">
        <w:rPr>
          <w:rFonts w:ascii="GHEA Grapalat" w:hAnsi="GHEA Grapalat" w:cs="Sylfaen"/>
          <w:sz w:val="20"/>
          <w:lang w:val="af-ZA"/>
        </w:rPr>
        <w:t xml:space="preserve"> </w:t>
      </w:r>
      <w:proofErr w:type="spellStart"/>
      <w:r w:rsidR="00A10D1E" w:rsidRPr="00A71D81">
        <w:rPr>
          <w:rFonts w:ascii="GHEA Grapalat" w:hAnsi="GHEA Grapalat" w:cs="Sylfaen"/>
          <w:sz w:val="20"/>
        </w:rPr>
        <w:t>հոգաբարձուների</w:t>
      </w:r>
      <w:proofErr w:type="spellEnd"/>
      <w:r w:rsidR="00A10D1E" w:rsidRPr="00A71D81">
        <w:rPr>
          <w:rFonts w:ascii="GHEA Grapalat" w:hAnsi="GHEA Grapalat" w:cs="Sylfaen"/>
          <w:sz w:val="20"/>
          <w:lang w:val="af-ZA"/>
        </w:rPr>
        <w:t xml:space="preserve"> </w:t>
      </w:r>
      <w:proofErr w:type="spellStart"/>
      <w:r w:rsidR="00A10D1E" w:rsidRPr="00A71D81">
        <w:rPr>
          <w:rFonts w:ascii="GHEA Grapalat" w:hAnsi="GHEA Grapalat" w:cs="Sylfaen"/>
          <w:sz w:val="20"/>
        </w:rPr>
        <w:t>խորհրդի</w:t>
      </w:r>
      <w:proofErr w:type="spellEnd"/>
      <w:r w:rsidR="00A10D1E" w:rsidRPr="00A71D81">
        <w:rPr>
          <w:rFonts w:ascii="GHEA Grapalat" w:hAnsi="GHEA Grapalat" w:cs="Sylfaen"/>
          <w:sz w:val="20"/>
          <w:lang w:val="af-ZA"/>
        </w:rPr>
        <w:t xml:space="preserve"> </w:t>
      </w:r>
      <w:proofErr w:type="spellStart"/>
      <w:r w:rsidR="00A10D1E" w:rsidRPr="00A71D81">
        <w:rPr>
          <w:rFonts w:ascii="GHEA Grapalat" w:hAnsi="GHEA Grapalat" w:cs="Sylfaen"/>
          <w:sz w:val="20"/>
        </w:rPr>
        <w:t>որոշման</w:t>
      </w:r>
      <w:proofErr w:type="spellEnd"/>
      <w:r w:rsidR="00A10D1E" w:rsidRPr="00A71D81">
        <w:rPr>
          <w:rFonts w:ascii="GHEA Grapalat" w:hAnsi="GHEA Grapalat" w:cs="Sylfaen"/>
          <w:sz w:val="20"/>
          <w:lang w:val="af-ZA"/>
        </w:rPr>
        <w:t xml:space="preserve"> </w:t>
      </w:r>
      <w:proofErr w:type="spellStart"/>
      <w:r w:rsidR="00A10D1E" w:rsidRPr="00A71D81">
        <w:rPr>
          <w:rFonts w:ascii="GHEA Grapalat" w:hAnsi="GHEA Grapalat" w:cs="Sylfaen"/>
          <w:sz w:val="20"/>
        </w:rPr>
        <w:t>հիման</w:t>
      </w:r>
      <w:proofErr w:type="spellEnd"/>
      <w:r w:rsidR="00A10D1E" w:rsidRPr="00A71D81">
        <w:rPr>
          <w:rFonts w:ascii="GHEA Grapalat" w:hAnsi="GHEA Grapalat" w:cs="Sylfaen"/>
          <w:sz w:val="20"/>
          <w:lang w:val="af-ZA"/>
        </w:rPr>
        <w:t xml:space="preserve"> </w:t>
      </w:r>
      <w:proofErr w:type="spellStart"/>
      <w:r w:rsidR="00A10D1E" w:rsidRPr="00A71D81">
        <w:rPr>
          <w:rFonts w:ascii="GHEA Grapalat" w:hAnsi="GHEA Grapalat" w:cs="Sylfaen"/>
          <w:sz w:val="20"/>
        </w:rPr>
        <w:t>վրա</w:t>
      </w:r>
      <w:proofErr w:type="spellEnd"/>
      <w:r w:rsidR="00A10D1E" w:rsidRPr="00A71D81">
        <w:rPr>
          <w:rStyle w:val="af6"/>
          <w:rFonts w:ascii="GHEA Grapalat" w:hAnsi="GHEA Grapalat" w:cs="Sylfaen"/>
          <w:color w:val="FFFFFF"/>
          <w:sz w:val="20"/>
        </w:rPr>
        <w:footnoteReference w:id="5"/>
      </w:r>
    </w:p>
    <w:p w14:paraId="20727E1B"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3) </w:t>
      </w:r>
      <w:r w:rsidRPr="00A71D81">
        <w:rPr>
          <w:rFonts w:ascii="GHEA Grapalat" w:hAnsi="GHEA Grapalat" w:cs="Sylfaen"/>
          <w:sz w:val="20"/>
          <w:lang w:val="hy-AM"/>
        </w:rPr>
        <w:t>ոչ</w:t>
      </w:r>
      <w:r w:rsidRPr="00A71D81">
        <w:rPr>
          <w:rFonts w:ascii="GHEA Grapalat" w:hAnsi="GHEA Grapalat" w:cs="Sylfaen"/>
          <w:sz w:val="20"/>
          <w:lang w:val="af-ZA"/>
        </w:rPr>
        <w:t xml:space="preserve"> </w:t>
      </w:r>
      <w:r w:rsidRPr="00A71D81">
        <w:rPr>
          <w:rFonts w:ascii="GHEA Grapalat" w:hAnsi="GHEA Grapalat" w:cs="Sylfaen"/>
          <w:sz w:val="20"/>
          <w:lang w:val="hy-AM"/>
        </w:rPr>
        <w:t>մի</w:t>
      </w:r>
      <w:r w:rsidRPr="00A71D81">
        <w:rPr>
          <w:rFonts w:ascii="GHEA Grapalat" w:hAnsi="GHEA Grapalat" w:cs="Sylfaen"/>
          <w:sz w:val="20"/>
          <w:lang w:val="af-ZA"/>
        </w:rPr>
        <w:t xml:space="preserve"> </w:t>
      </w:r>
      <w:r w:rsidRPr="00A71D81">
        <w:rPr>
          <w:rFonts w:ascii="GHEA Grapalat" w:hAnsi="GHEA Grapalat" w:cs="Sylfaen"/>
          <w:sz w:val="20"/>
          <w:lang w:val="hy-AM"/>
        </w:rPr>
        <w:t>հայտ</w:t>
      </w:r>
      <w:r w:rsidRPr="00A71D81">
        <w:rPr>
          <w:rFonts w:ascii="GHEA Grapalat" w:hAnsi="GHEA Grapalat" w:cs="Sylfaen"/>
          <w:sz w:val="20"/>
          <w:lang w:val="af-ZA"/>
        </w:rPr>
        <w:t xml:space="preserve"> </w:t>
      </w:r>
      <w:r w:rsidRPr="00A71D81">
        <w:rPr>
          <w:rFonts w:ascii="GHEA Grapalat" w:hAnsi="GHEA Grapalat" w:cs="Sylfaen"/>
          <w:sz w:val="20"/>
          <w:lang w:val="hy-AM"/>
        </w:rPr>
        <w:t>չի</w:t>
      </w:r>
      <w:r w:rsidRPr="00A71D81">
        <w:rPr>
          <w:rFonts w:ascii="GHEA Grapalat" w:hAnsi="GHEA Grapalat" w:cs="Sylfaen"/>
          <w:sz w:val="20"/>
          <w:lang w:val="af-ZA"/>
        </w:rPr>
        <w:t xml:space="preserve"> </w:t>
      </w:r>
      <w:r w:rsidRPr="00A71D81">
        <w:rPr>
          <w:rFonts w:ascii="GHEA Grapalat" w:hAnsi="GHEA Grapalat" w:cs="Sylfaen"/>
          <w:sz w:val="20"/>
          <w:lang w:val="hy-AM"/>
        </w:rPr>
        <w:t>ներկայացվել</w:t>
      </w:r>
      <w:r w:rsidRPr="00A71D81">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proofErr w:type="gramStart"/>
      <w:r w:rsidRPr="00BA41C0">
        <w:rPr>
          <w:rFonts w:ascii="GHEA Grapalat" w:hAnsi="GHEA Grapalat"/>
          <w:sz w:val="20"/>
          <w:szCs w:val="20"/>
        </w:rPr>
        <w:t>է</w:t>
      </w:r>
      <w:r w:rsidRPr="004B72E3">
        <w:rPr>
          <w:rFonts w:ascii="GHEA Grapalat" w:hAnsi="GHEA Grapalat"/>
          <w:sz w:val="20"/>
          <w:szCs w:val="20"/>
          <w:lang w:val="es-ES"/>
        </w:rPr>
        <w:t>::</w:t>
      </w:r>
      <w:proofErr w:type="gramEnd"/>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proofErr w:type="gramStart"/>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roofErr w:type="gramEnd"/>
    </w:p>
    <w:p w14:paraId="2C99A880" w14:textId="77777777" w:rsidR="00096865" w:rsidRPr="00C9175D" w:rsidRDefault="00096865" w:rsidP="00EF3662">
      <w:pPr>
        <w:pStyle w:val="aa"/>
        <w:ind w:right="-7"/>
        <w:jc w:val="center"/>
        <w:rPr>
          <w:rFonts w:ascii="GHEA Grapalat" w:hAnsi="GHEA Grapalat" w:cs="Sylfaen"/>
          <w:b/>
          <w:szCs w:val="22"/>
          <w:lang w:val="es-ES"/>
        </w:rPr>
      </w:pPr>
      <w:r w:rsidRPr="00C9175D">
        <w:rPr>
          <w:rFonts w:ascii="GHEA Grapalat" w:hAnsi="GHEA Grapalat" w:cs="Sylfaen"/>
          <w:b/>
          <w:szCs w:val="22"/>
          <w:lang w:val="es-ES"/>
        </w:rPr>
        <w:t>Հ Ր Ա Հ Ա Ն Գ</w:t>
      </w:r>
    </w:p>
    <w:p w14:paraId="1DE20088" w14:textId="49E2177B" w:rsidR="00096865" w:rsidRPr="00A71D81" w:rsidRDefault="00C9175D" w:rsidP="00EF3662">
      <w:pPr>
        <w:pStyle w:val="aa"/>
        <w:ind w:right="-7"/>
        <w:jc w:val="center"/>
        <w:rPr>
          <w:rFonts w:ascii="GHEA Grapalat" w:hAnsi="GHEA Grapalat"/>
          <w:b/>
          <w:szCs w:val="22"/>
          <w:lang w:val="af-ZA"/>
        </w:rPr>
      </w:pPr>
      <w:r>
        <w:rPr>
          <w:rFonts w:ascii="GHEA Grapalat" w:hAnsi="GHEA Grapalat" w:cs="Sylfaen"/>
          <w:b/>
          <w:szCs w:val="22"/>
          <w:lang w:val="es-ES"/>
        </w:rPr>
        <w:t xml:space="preserve">ԳՆԱՆՇՄԱՆ ՀԱՐՑՄԱՆ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77777777"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4B7C30" w:rsidRPr="00A71D81">
        <w:rPr>
          <w:rFonts w:ascii="GHEA Grapalat" w:hAnsi="GHEA Grapalat" w:cs="Sylfaen"/>
          <w:sz w:val="20"/>
          <w:szCs w:val="24"/>
          <w:vertAlign w:val="superscript"/>
          <w:lang w:val="af-ZA" w:eastAsia="en-US"/>
        </w:rPr>
        <w:t xml:space="preserve">15 </w:t>
      </w:r>
      <w:r w:rsidRPr="00A71D81">
        <w:rPr>
          <w:rStyle w:val="af6"/>
          <w:rFonts w:ascii="GHEA Grapalat" w:hAnsi="GHEA Grapalat" w:cs="Sylfaen"/>
          <w:color w:val="FFFFFF"/>
          <w:sz w:val="20"/>
          <w:szCs w:val="24"/>
          <w:lang w:val="af-ZA" w:eastAsia="en-US"/>
        </w:rPr>
        <w:footnoteReference w:id="6"/>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բաղադրիչների</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հաշվարկ</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բացվածք</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կամ</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այլ</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մանրամասներ</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չեն</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պահանջվում</w:t>
      </w:r>
      <w:proofErr w:type="spellEnd"/>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ներկայացվում</w:t>
      </w:r>
      <w:proofErr w:type="spellEnd"/>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23821292" w14:textId="221CF8CE"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C9175D" w:rsidRPr="00C9175D">
        <w:rPr>
          <w:rFonts w:ascii="GHEA Grapalat" w:hAnsi="GHEA Grapalat"/>
          <w:b/>
          <w:sz w:val="20"/>
          <w:szCs w:val="20"/>
          <w:lang w:val="es-ES"/>
        </w:rPr>
        <w:t>2</w:t>
      </w:r>
      <w:r w:rsidR="00C9175D">
        <w:rPr>
          <w:rFonts w:ascii="GHEA Grapalat" w:hAnsi="GHEA Grapalat"/>
          <w:b/>
          <w:sz w:val="20"/>
          <w:szCs w:val="20"/>
          <w:lang w:val="es-ES"/>
        </w:rPr>
        <w:t xml:space="preserve"> </w:t>
      </w:r>
      <w:r w:rsidR="00C9175D" w:rsidRPr="00C9175D">
        <w:rPr>
          <w:rFonts w:ascii="GHEA Grapalat" w:hAnsi="GHEA Grapalat"/>
          <w:b/>
          <w:sz w:val="20"/>
          <w:szCs w:val="20"/>
          <w:lang w:val="es-ES"/>
        </w:rPr>
        <w:t>/</w:t>
      </w:r>
      <w:proofErr w:type="spellStart"/>
      <w:r w:rsidR="00C9175D" w:rsidRPr="00C9175D">
        <w:rPr>
          <w:rFonts w:ascii="GHEA Grapalat" w:hAnsi="GHEA Grapalat"/>
          <w:b/>
          <w:sz w:val="20"/>
          <w:szCs w:val="20"/>
          <w:lang w:val="es-ES"/>
        </w:rPr>
        <w:t>երկու</w:t>
      </w:r>
      <w:proofErr w:type="spellEnd"/>
      <w:r w:rsidR="00C9175D" w:rsidRPr="00C9175D">
        <w:rPr>
          <w:rFonts w:ascii="GHEA Grapalat" w:hAnsi="GHEA Grapalat"/>
          <w:b/>
          <w:sz w:val="20"/>
          <w:szCs w:val="20"/>
          <w:lang w:val="es-ES"/>
        </w:rPr>
        <w:t>/</w:t>
      </w:r>
      <w:r w:rsidR="00C9175D">
        <w:rPr>
          <w:rFonts w:ascii="GHEA Grapalat" w:hAnsi="GHEA Grapalat"/>
          <w:b/>
          <w:sz w:val="20"/>
          <w:szCs w:val="20"/>
          <w:lang w:val="es-ES"/>
        </w:rPr>
        <w:t xml:space="preserve"> </w:t>
      </w:r>
      <w:proofErr w:type="spellStart"/>
      <w:r w:rsidRPr="00C9175D">
        <w:rPr>
          <w:rFonts w:ascii="GHEA Grapalat" w:hAnsi="GHEA Grapalat"/>
          <w:b/>
          <w:sz w:val="20"/>
          <w:szCs w:val="20"/>
        </w:rPr>
        <w:t>օրինակ</w:t>
      </w:r>
      <w:proofErr w:type="spellEnd"/>
      <w:r w:rsidRPr="00C9175D">
        <w:rPr>
          <w:rFonts w:ascii="GHEA Grapalat" w:hAnsi="GHEA Grapalat"/>
          <w:b/>
          <w:sz w:val="20"/>
          <w:szCs w:val="20"/>
          <w:lang w:val="es-ES"/>
        </w:rPr>
        <w:t xml:space="preserve"> </w:t>
      </w:r>
      <w:proofErr w:type="spellStart"/>
      <w:r w:rsidRPr="00C9175D">
        <w:rPr>
          <w:rFonts w:ascii="GHEA Grapalat" w:hAnsi="GHEA Grapalat" w:cs="Sylfaen"/>
          <w:b/>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28D7165" w:rsidR="00E74BF6" w:rsidRPr="00A71D81" w:rsidRDefault="006C3873" w:rsidP="00EF3662">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lastRenderedPageBreak/>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spellStart"/>
      <w:proofErr w:type="gramStart"/>
      <w:r w:rsidRPr="00A71D81">
        <w:rPr>
          <w:rFonts w:ascii="GHEA Grapalat" w:hAnsi="GHEA Grapalat" w:cs="Sylfaen"/>
          <w:b/>
          <w:sz w:val="20"/>
          <w:lang w:val="es-ES"/>
        </w:rPr>
        <w:lastRenderedPageBreak/>
        <w:t>Հավելված</w:t>
      </w:r>
      <w:proofErr w:type="spellEnd"/>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14:paraId="4CB14D55" w14:textId="4ECEBF14" w:rsidR="00B2572B" w:rsidRPr="00A71D81" w:rsidRDefault="00505007" w:rsidP="00EF3662">
      <w:pPr>
        <w:pStyle w:val="31"/>
        <w:spacing w:line="240" w:lineRule="auto"/>
        <w:jc w:val="right"/>
        <w:rPr>
          <w:rFonts w:ascii="GHEA Grapalat" w:hAnsi="GHEA Grapalat" w:cs="Arial"/>
          <w:b/>
          <w:lang w:val="es-ES"/>
        </w:rPr>
      </w:pPr>
      <w:r>
        <w:rPr>
          <w:rFonts w:ascii="GHEA Grapalat" w:hAnsi="GHEA Grapalat"/>
          <w:sz w:val="24"/>
          <w:szCs w:val="24"/>
          <w:lang w:val="af-ZA"/>
        </w:rPr>
        <w:t>ԱԲ10-ԳՀԱՊՁԲ-26/1</w:t>
      </w:r>
      <w:r w:rsidR="006701D0">
        <w:rPr>
          <w:rFonts w:ascii="GHEA Grapalat" w:hAnsi="GHEA Grapalat"/>
          <w:sz w:val="24"/>
          <w:szCs w:val="24"/>
          <w:lang w:val="af-ZA"/>
        </w:rPr>
        <w:t xml:space="preserve">    </w:t>
      </w:r>
      <w:r w:rsidR="00C9175D" w:rsidRPr="00C9175D">
        <w:rPr>
          <w:rFonts w:ascii="GHEA Grapalat" w:hAnsi="GHEA Grapalat"/>
          <w:sz w:val="24"/>
          <w:szCs w:val="24"/>
          <w:lang w:val="af-ZA"/>
        </w:rPr>
        <w:t xml:space="preserve"> </w:t>
      </w:r>
      <w:proofErr w:type="spellStart"/>
      <w:r w:rsidR="00B2572B" w:rsidRPr="00A71D81">
        <w:rPr>
          <w:rFonts w:ascii="GHEA Grapalat" w:hAnsi="GHEA Grapalat" w:cs="Sylfaen"/>
          <w:b/>
          <w:lang w:val="es-ES"/>
        </w:rPr>
        <w:t>ծածկագրով</w:t>
      </w:r>
      <w:proofErr w:type="spellEnd"/>
    </w:p>
    <w:p w14:paraId="48F09184" w14:textId="610A4AAE" w:rsidR="00B2572B" w:rsidRPr="00A71D81" w:rsidRDefault="00FD6146" w:rsidP="00EF3662">
      <w:pPr>
        <w:pStyle w:val="31"/>
        <w:spacing w:line="240" w:lineRule="auto"/>
        <w:jc w:val="right"/>
        <w:rPr>
          <w:rFonts w:ascii="GHEA Grapalat" w:hAnsi="GHEA Grapalat" w:cs="Arial"/>
          <w:b/>
          <w:lang w:val="es-ES"/>
        </w:rPr>
      </w:pPr>
      <w:proofErr w:type="spellStart"/>
      <w:r>
        <w:rPr>
          <w:rFonts w:ascii="GHEA Grapalat" w:hAnsi="GHEA Grapalat" w:cs="Sylfaen"/>
          <w:b/>
          <w:lang w:val="es-ES"/>
        </w:rPr>
        <w:t>Գնանաշման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proofErr w:type="spellEnd"/>
      <w:r w:rsidR="00B2572B" w:rsidRPr="00A71D81">
        <w:rPr>
          <w:rFonts w:ascii="GHEA Grapalat" w:hAnsi="GHEA Grapalat" w:cs="Arial"/>
          <w:b/>
          <w:lang w:val="es-ES"/>
        </w:rPr>
        <w:t xml:space="preserve"> </w:t>
      </w:r>
      <w:proofErr w:type="spellStart"/>
      <w:r w:rsidR="00B2572B" w:rsidRPr="00A71D81">
        <w:rPr>
          <w:rFonts w:ascii="GHEA Grapalat" w:hAnsi="GHEA Grapalat" w:cs="Sylfaen"/>
          <w:b/>
          <w:lang w:val="es-ES"/>
        </w:rPr>
        <w:t>հրավերի</w:t>
      </w:r>
      <w:proofErr w:type="spellEnd"/>
    </w:p>
    <w:p w14:paraId="500B5469" w14:textId="77777777" w:rsidR="00B2572B" w:rsidRPr="00A71D81" w:rsidRDefault="00B2572B" w:rsidP="00EF3662">
      <w:pPr>
        <w:jc w:val="center"/>
        <w:rPr>
          <w:rFonts w:ascii="GHEA Grapalat" w:hAnsi="GHEA Grapalat" w:cs="Sylfaen"/>
          <w:b/>
          <w:lang w:val="es-ES"/>
        </w:rPr>
      </w:pPr>
    </w:p>
    <w:p w14:paraId="6299134F" w14:textId="77777777" w:rsidR="00A86D37" w:rsidRPr="00A71D81" w:rsidRDefault="00A86D37" w:rsidP="00A86D37">
      <w:pPr>
        <w:jc w:val="center"/>
        <w:rPr>
          <w:rFonts w:ascii="GHEA Grapalat" w:hAnsi="GHEA Grapalat" w:cs="Arial"/>
          <w:b/>
          <w:lang w:val="es-ES"/>
        </w:rPr>
      </w:pPr>
      <w:r w:rsidRPr="00A71D81">
        <w:rPr>
          <w:rFonts w:ascii="GHEA Grapalat" w:hAnsi="GHEA Grapalat" w:cs="Sylfaen"/>
          <w:b/>
          <w:lang w:val="es-ES"/>
        </w:rPr>
        <w:t>ԴԻՄՈՒՄՀԱՅՏԱՐԱՐՈՒԹՅՈՒՆ*</w:t>
      </w:r>
    </w:p>
    <w:p w14:paraId="25869A2A" w14:textId="77777777" w:rsidR="00A86D37" w:rsidRPr="00A71D81" w:rsidRDefault="00A86D37" w:rsidP="00A86D37">
      <w:pPr>
        <w:pStyle w:val="6"/>
        <w:jc w:val="center"/>
        <w:rPr>
          <w:rFonts w:ascii="GHEA Grapalat" w:hAnsi="GHEA Grapalat" w:cs="Arial"/>
          <w:color w:val="auto"/>
          <w:sz w:val="24"/>
          <w:szCs w:val="24"/>
          <w:lang w:val="es-ES"/>
        </w:rPr>
      </w:pPr>
      <w:proofErr w:type="spellStart"/>
      <w:r w:rsidRPr="00A71D81">
        <w:rPr>
          <w:rFonts w:ascii="GHEA Grapalat" w:hAnsi="GHEA Grapalat" w:cs="Sylfaen"/>
          <w:color w:val="auto"/>
          <w:sz w:val="24"/>
          <w:szCs w:val="24"/>
          <w:lang w:val="es-ES"/>
        </w:rPr>
        <w:t>բաց</w:t>
      </w:r>
      <w:proofErr w:type="spellEnd"/>
      <w:r w:rsidRPr="00A71D81">
        <w:rPr>
          <w:rFonts w:ascii="GHEA Grapalat" w:hAnsi="GHEA Grapalat" w:cs="Sylfaen"/>
          <w:color w:val="auto"/>
          <w:sz w:val="24"/>
          <w:szCs w:val="24"/>
          <w:lang w:val="es-ES"/>
        </w:rPr>
        <w:t xml:space="preserve"> </w:t>
      </w:r>
      <w:proofErr w:type="spellStart"/>
      <w:r w:rsidRPr="00A71D81">
        <w:rPr>
          <w:rFonts w:ascii="GHEA Grapalat" w:hAnsi="GHEA Grapalat" w:cs="Sylfaen"/>
          <w:color w:val="auto"/>
          <w:sz w:val="24"/>
          <w:szCs w:val="24"/>
          <w:lang w:val="es-ES"/>
        </w:rPr>
        <w:t>մրցույթին</w:t>
      </w:r>
      <w:proofErr w:type="spellEnd"/>
      <w:r w:rsidRPr="00A71D81">
        <w:rPr>
          <w:rFonts w:ascii="GHEA Grapalat" w:hAnsi="GHEA Grapalat" w:cs="Sylfaen"/>
          <w:color w:val="auto"/>
          <w:sz w:val="24"/>
          <w:szCs w:val="24"/>
          <w:lang w:val="es-ES"/>
        </w:rPr>
        <w:t xml:space="preserve"> </w:t>
      </w:r>
      <w:proofErr w:type="spellStart"/>
      <w:r w:rsidRPr="00A71D81">
        <w:rPr>
          <w:rFonts w:ascii="GHEA Grapalat" w:hAnsi="GHEA Grapalat" w:cs="Sylfaen"/>
          <w:color w:val="auto"/>
          <w:sz w:val="24"/>
          <w:szCs w:val="24"/>
          <w:lang w:val="es-ES"/>
        </w:rPr>
        <w:t>մասնակցելու</w:t>
      </w:r>
      <w:proofErr w:type="spellEnd"/>
      <w:r w:rsidRPr="00A71D81">
        <w:rPr>
          <w:rFonts w:ascii="GHEA Grapalat" w:hAnsi="GHEA Grapalat" w:cs="Arial"/>
          <w:color w:val="auto"/>
          <w:sz w:val="24"/>
          <w:szCs w:val="24"/>
          <w:lang w:val="es-ES"/>
        </w:rPr>
        <w:t xml:space="preserve">  </w:t>
      </w:r>
    </w:p>
    <w:p w14:paraId="37D4F647" w14:textId="77777777" w:rsidR="00A86D37" w:rsidRPr="00A71D81" w:rsidRDefault="00A86D37" w:rsidP="00A86D37">
      <w:pPr>
        <w:rPr>
          <w:lang w:val="es-ES" w:eastAsia="ru-RU"/>
        </w:rPr>
      </w:pPr>
    </w:p>
    <w:p w14:paraId="7FF8E465" w14:textId="77777777" w:rsidR="00A86D37" w:rsidRPr="00A71D81" w:rsidRDefault="00A86D37" w:rsidP="00A86D37">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0A5EF865" w14:textId="77777777" w:rsidR="00A86D37" w:rsidRPr="00A71D81" w:rsidRDefault="00A86D37" w:rsidP="00A86D37">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786BFE59" w14:textId="4CCD3B96" w:rsidR="00A86D37" w:rsidRPr="00A71D81" w:rsidRDefault="00A86D37" w:rsidP="00A86D37">
      <w:pPr>
        <w:jc w:val="both"/>
        <w:rPr>
          <w:rFonts w:ascii="GHEA Grapalat" w:hAnsi="GHEA Grapalat"/>
          <w:sz w:val="22"/>
          <w:szCs w:val="22"/>
          <w:u w:val="single"/>
          <w:lang w:val="es-ES"/>
        </w:rPr>
      </w:pPr>
      <w:r>
        <w:rPr>
          <w:rFonts w:ascii="GHEA Grapalat" w:hAnsi="GHEA Grapalat"/>
          <w:sz w:val="22"/>
          <w:szCs w:val="22"/>
          <w:u w:val="single"/>
          <w:lang w:val="es-ES"/>
        </w:rPr>
        <w:tab/>
      </w:r>
      <w:r>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 xml:space="preserve">ի </w:t>
      </w:r>
      <w:proofErr w:type="spellStart"/>
      <w:r w:rsidRPr="00A71D81">
        <w:rPr>
          <w:rFonts w:ascii="GHEA Grapalat" w:hAnsi="GHEA Grapalat" w:cs="Sylfaen"/>
          <w:sz w:val="20"/>
          <w:szCs w:val="20"/>
          <w:lang w:val="es-ES"/>
        </w:rPr>
        <w:t>կողմից</w:t>
      </w:r>
      <w:proofErr w:type="spellEnd"/>
      <w:r>
        <w:rPr>
          <w:rFonts w:ascii="GHEA Grapalat" w:hAnsi="GHEA Grapalat" w:cs="Sylfaen"/>
          <w:sz w:val="20"/>
          <w:szCs w:val="20"/>
          <w:lang w:val="hy-AM"/>
        </w:rPr>
        <w:t xml:space="preserve"> </w:t>
      </w:r>
      <w:r w:rsidR="00505007">
        <w:rPr>
          <w:rFonts w:ascii="GHEA Grapalat" w:hAnsi="GHEA Grapalat"/>
          <w:lang w:val="es-ES"/>
        </w:rPr>
        <w:t>ԱԲ10-ԳՀԱՊՁԲ-26/1</w:t>
      </w:r>
      <w:r w:rsidRPr="00A86D37">
        <w:rPr>
          <w:rFonts w:ascii="GHEA Grapalat" w:hAnsi="GHEA Grapalat"/>
          <w:lang w:val="es-ES"/>
        </w:rPr>
        <w:t xml:space="preserve"> </w:t>
      </w:r>
      <w:proofErr w:type="spellStart"/>
      <w:r w:rsidRPr="00A71D81">
        <w:rPr>
          <w:rFonts w:ascii="GHEA Grapalat" w:hAnsi="GHEA Grapalat" w:cs="Sylfaen"/>
          <w:sz w:val="20"/>
          <w:szCs w:val="20"/>
          <w:lang w:val="es-ES"/>
        </w:rPr>
        <w:t>ծածկագրով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հայտարարված</w:t>
      </w:r>
      <w:proofErr w:type="spellEnd"/>
    </w:p>
    <w:p w14:paraId="62099D5B" w14:textId="77777777" w:rsidR="00A86D37" w:rsidRPr="00A71D81" w:rsidRDefault="00A86D37" w:rsidP="00A86D37">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պատվիրատուի</w:t>
      </w:r>
      <w:proofErr w:type="spellEnd"/>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25E6A42C" w14:textId="77777777" w:rsidR="00A86D37" w:rsidRPr="00A71D81" w:rsidRDefault="00A86D37" w:rsidP="00A86D37">
      <w:pPr>
        <w:jc w:val="both"/>
        <w:rPr>
          <w:rFonts w:ascii="GHEA Grapalat" w:hAnsi="GHEA Grapalat" w:cs="Sylfaen"/>
          <w:sz w:val="20"/>
          <w:szCs w:val="20"/>
          <w:lang w:val="es-ES"/>
        </w:rPr>
      </w:pPr>
      <w:proofErr w:type="spellStart"/>
      <w:r w:rsidRPr="00A71D81">
        <w:rPr>
          <w:rFonts w:ascii="GHEA Grapalat" w:hAnsi="GHEA Grapalat" w:cs="Sylfaen"/>
          <w:sz w:val="20"/>
          <w:szCs w:val="20"/>
          <w:lang w:val="es-ES"/>
        </w:rPr>
        <w:t>բաց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մրցույթի</w:t>
      </w:r>
      <w:proofErr w:type="spellEnd"/>
      <w:r w:rsidRPr="00A71D81">
        <w:rPr>
          <w:rFonts w:ascii="GHEA Grapalat" w:hAnsi="GHEA Grapalat" w:cs="Arial"/>
          <w:sz w:val="16"/>
          <w:szCs w:val="16"/>
          <w:lang w:val="es-ES"/>
        </w:rPr>
        <w:t xml:space="preserve"> </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w:t>
      </w:r>
      <w:proofErr w:type="spellStart"/>
      <w:proofErr w:type="gramStart"/>
      <w:r w:rsidRPr="00A71D81">
        <w:rPr>
          <w:rFonts w:ascii="GHEA Grapalat" w:hAnsi="GHEA Grapalat" w:cs="Sylfaen"/>
          <w:sz w:val="20"/>
          <w:szCs w:val="20"/>
          <w:lang w:val="es-ES"/>
        </w:rPr>
        <w:t>չափաբաժնին</w:t>
      </w:r>
      <w:proofErr w:type="spellEnd"/>
      <w:r w:rsidRPr="00A71D81">
        <w:rPr>
          <w:rFonts w:ascii="GHEA Grapalat" w:hAnsi="GHEA Grapalat" w:cs="Arial"/>
          <w:sz w:val="20"/>
          <w:szCs w:val="20"/>
          <w:lang w:val="es-ES"/>
        </w:rPr>
        <w:t xml:space="preserve">  (</w:t>
      </w:r>
      <w:proofErr w:type="spellStart"/>
      <w:proofErr w:type="gramEnd"/>
      <w:r w:rsidRPr="00A71D81">
        <w:rPr>
          <w:rFonts w:ascii="GHEA Grapalat" w:hAnsi="GHEA Grapalat" w:cs="Sylfaen"/>
          <w:sz w:val="20"/>
          <w:szCs w:val="20"/>
          <w:lang w:val="es-ES"/>
        </w:rPr>
        <w:t>չափաբաժիններին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հրավերի</w:t>
      </w:r>
      <w:proofErr w:type="spellEnd"/>
      <w:r w:rsidRPr="00A71D81">
        <w:rPr>
          <w:rFonts w:ascii="GHEA Grapalat" w:hAnsi="GHEA Grapalat" w:cs="Sylfaen"/>
          <w:sz w:val="20"/>
          <w:szCs w:val="20"/>
          <w:lang w:val="es-ES"/>
        </w:rPr>
        <w:t xml:space="preserve"> </w:t>
      </w:r>
    </w:p>
    <w:p w14:paraId="1C34E5FB" w14:textId="77777777" w:rsidR="00A86D37" w:rsidRPr="00A71D81" w:rsidRDefault="00A86D37" w:rsidP="00A86D37">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spellStart"/>
      <w:proofErr w:type="gram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proofErr w:type="gramEnd"/>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3467984A" w14:textId="77777777" w:rsidR="00A86D37" w:rsidRPr="00A71D81" w:rsidRDefault="00A86D37" w:rsidP="00A86D37">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proofErr w:type="gram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054A1B04" w14:textId="77777777" w:rsidR="00A86D37" w:rsidRPr="00A71D81" w:rsidRDefault="00A86D37" w:rsidP="00A86D37">
      <w:pPr>
        <w:jc w:val="both"/>
        <w:rPr>
          <w:rFonts w:ascii="GHEA Grapalat" w:hAnsi="GHEA Grapalat"/>
          <w:sz w:val="12"/>
          <w:szCs w:val="12"/>
          <w:u w:val="single"/>
          <w:lang w:val="es-ES"/>
        </w:rPr>
      </w:pPr>
    </w:p>
    <w:p w14:paraId="06FB0A8D" w14:textId="77777777" w:rsidR="00A86D37" w:rsidRPr="00A71D81" w:rsidRDefault="00A86D37" w:rsidP="00A86D37">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հանդիսանում</w:t>
      </w:r>
      <w:proofErr w:type="spellEnd"/>
      <w:r w:rsidRPr="00A71D81">
        <w:rPr>
          <w:rFonts w:ascii="GHEA Grapalat" w:hAnsi="GHEA Grapalat" w:cs="Sylfaen"/>
          <w:sz w:val="20"/>
          <w:szCs w:val="20"/>
          <w:lang w:val="es-ES"/>
        </w:rPr>
        <w:t xml:space="preserve"> է </w:t>
      </w:r>
    </w:p>
    <w:p w14:paraId="67D06922" w14:textId="77777777" w:rsidR="00A86D37" w:rsidRPr="00A71D81" w:rsidRDefault="00A86D37" w:rsidP="00A86D37">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415E3A1B" w14:textId="77777777" w:rsidR="00A86D37" w:rsidRPr="00A71D81" w:rsidRDefault="00A86D37" w:rsidP="00A86D37">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56E80835" w14:textId="77777777" w:rsidR="00A86D37" w:rsidRPr="00A71D81" w:rsidRDefault="00A86D37" w:rsidP="00A86D37">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անվանումը</w:t>
      </w:r>
      <w:proofErr w:type="spellEnd"/>
    </w:p>
    <w:p w14:paraId="1E8FB066" w14:textId="77777777" w:rsidR="00A86D37" w:rsidRPr="00A71D81" w:rsidDel="00437CDB" w:rsidRDefault="00A86D37" w:rsidP="00A86D37">
      <w:pPr>
        <w:jc w:val="both"/>
        <w:rPr>
          <w:rFonts w:ascii="GHEA Grapalat" w:hAnsi="GHEA Grapalat" w:cs="Sylfaen"/>
          <w:sz w:val="20"/>
          <w:szCs w:val="20"/>
          <w:lang w:val="es-ES"/>
        </w:rPr>
      </w:pPr>
    </w:p>
    <w:p w14:paraId="096EF60D" w14:textId="77777777" w:rsidR="00A86D37" w:rsidRPr="00A71D81" w:rsidRDefault="00A86D37" w:rsidP="00A86D37">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00E1FEA8" w14:textId="77777777" w:rsidR="00A86D37" w:rsidRPr="00A71D81" w:rsidRDefault="00A86D37" w:rsidP="00A86D37">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p>
    <w:p w14:paraId="78F333C4" w14:textId="77777777" w:rsidR="00A86D37" w:rsidRPr="00A71D81" w:rsidRDefault="00A86D37" w:rsidP="00A86D37">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2515E403" w14:textId="77777777" w:rsidR="00A86D37" w:rsidRPr="00A71D81" w:rsidRDefault="00A86D37" w:rsidP="00A86D37">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3D90534" w14:textId="77777777" w:rsidR="00A86D37" w:rsidRPr="00A71D81" w:rsidRDefault="00A86D37" w:rsidP="00A86D37">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47A98BFC" w14:textId="77777777" w:rsidR="00A86D37" w:rsidRPr="00A71D81" w:rsidRDefault="00A86D37" w:rsidP="00A86D37">
      <w:pPr>
        <w:jc w:val="both"/>
        <w:rPr>
          <w:rFonts w:ascii="GHEA Grapalat" w:hAnsi="GHEA Grapalat" w:cs="Arial"/>
          <w:vertAlign w:val="superscript"/>
          <w:lang w:val="es-ES"/>
        </w:rPr>
      </w:pPr>
    </w:p>
    <w:p w14:paraId="4E6C1232" w14:textId="77777777" w:rsidR="00A86D37" w:rsidRPr="00A71D81" w:rsidRDefault="00A86D37" w:rsidP="00A86D37">
      <w:pPr>
        <w:jc w:val="both"/>
        <w:rPr>
          <w:rFonts w:ascii="GHEA Grapalat" w:hAnsi="GHEA Grapalat"/>
          <w:sz w:val="22"/>
          <w:szCs w:val="22"/>
          <w:lang w:val="es-ES"/>
        </w:rPr>
      </w:pPr>
    </w:p>
    <w:p w14:paraId="2302E53A" w14:textId="77777777" w:rsidR="00A86D37" w:rsidRPr="00A71D81" w:rsidRDefault="00A86D37" w:rsidP="00A86D37">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4120AC79" w14:textId="77777777" w:rsidR="00A86D37" w:rsidRPr="00A71D81" w:rsidRDefault="00A86D37" w:rsidP="00A86D37">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փոստի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հասցեն</w:t>
      </w:r>
      <w:proofErr w:type="spellEnd"/>
    </w:p>
    <w:p w14:paraId="1D8585F6" w14:textId="77777777" w:rsidR="00A86D37" w:rsidRPr="00A71D81" w:rsidRDefault="00A86D37" w:rsidP="00A86D37">
      <w:pPr>
        <w:jc w:val="right"/>
        <w:rPr>
          <w:rFonts w:ascii="GHEA Grapalat" w:hAnsi="GHEA Grapalat"/>
          <w:sz w:val="10"/>
          <w:szCs w:val="10"/>
          <w:lang w:val="es-ES"/>
        </w:rPr>
      </w:pPr>
    </w:p>
    <w:p w14:paraId="2670E657" w14:textId="77777777" w:rsidR="00A86D37" w:rsidRPr="00A71D81" w:rsidRDefault="00A86D37" w:rsidP="00A86D37">
      <w:pPr>
        <w:jc w:val="right"/>
        <w:rPr>
          <w:rFonts w:ascii="GHEA Grapalat" w:hAnsi="GHEA Grapalat"/>
          <w:sz w:val="10"/>
          <w:szCs w:val="10"/>
          <w:lang w:val="es-ES"/>
        </w:rPr>
      </w:pPr>
    </w:p>
    <w:p w14:paraId="54416561" w14:textId="77777777" w:rsidR="00A86D37" w:rsidRPr="00A71D81" w:rsidRDefault="00A86D37" w:rsidP="00A86D37">
      <w:pPr>
        <w:jc w:val="right"/>
        <w:rPr>
          <w:rFonts w:ascii="GHEA Grapalat" w:hAnsi="GHEA Grapalat"/>
          <w:sz w:val="10"/>
          <w:szCs w:val="10"/>
          <w:lang w:val="es-ES"/>
        </w:rPr>
      </w:pPr>
    </w:p>
    <w:p w14:paraId="6BDB28E8" w14:textId="77777777" w:rsidR="00A86D37" w:rsidRPr="00A71D81" w:rsidRDefault="00A86D37" w:rsidP="00A86D37">
      <w:pPr>
        <w:jc w:val="right"/>
        <w:rPr>
          <w:rFonts w:ascii="GHEA Grapalat" w:hAnsi="GHEA Grapalat"/>
          <w:sz w:val="10"/>
          <w:szCs w:val="10"/>
          <w:lang w:val="hy-AM"/>
        </w:rPr>
      </w:pPr>
    </w:p>
    <w:p w14:paraId="51BD30FC" w14:textId="77777777" w:rsidR="00A86D37" w:rsidRPr="00A71D81" w:rsidRDefault="00A86D37" w:rsidP="00A86D37">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620D122E" w14:textId="77777777" w:rsidR="00A86D37" w:rsidRPr="00A71D81" w:rsidRDefault="00A86D37" w:rsidP="00A86D37">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2A7F585D" w14:textId="77777777" w:rsidR="00A86D37" w:rsidRPr="00A71D81" w:rsidRDefault="00A86D37" w:rsidP="00A86D37">
      <w:pPr>
        <w:jc w:val="right"/>
        <w:rPr>
          <w:rFonts w:ascii="GHEA Grapalat" w:hAnsi="GHEA Grapalat"/>
          <w:sz w:val="10"/>
          <w:szCs w:val="10"/>
          <w:lang w:val="hy-AM"/>
        </w:rPr>
      </w:pPr>
    </w:p>
    <w:p w14:paraId="726D9F9B" w14:textId="77777777" w:rsidR="00A86D37" w:rsidRPr="00A71D81" w:rsidRDefault="00A86D37" w:rsidP="00A86D37">
      <w:pPr>
        <w:ind w:firstLine="708"/>
        <w:jc w:val="both"/>
        <w:rPr>
          <w:rFonts w:ascii="GHEA Grapalat" w:hAnsi="GHEA Grapalat" w:cs="Arial"/>
          <w:sz w:val="20"/>
          <w:szCs w:val="20"/>
          <w:lang w:val="hy-AM"/>
        </w:rPr>
      </w:pPr>
    </w:p>
    <w:p w14:paraId="7290E382" w14:textId="77777777" w:rsidR="00A86D37" w:rsidRPr="00A71D81" w:rsidRDefault="00A86D37" w:rsidP="00A86D37">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3B74E923" w14:textId="77777777" w:rsidR="00A86D37" w:rsidRPr="00A71D81" w:rsidRDefault="00A86D37" w:rsidP="00A86D37">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0F20C7BF" w14:textId="77777777" w:rsidR="00A86D37" w:rsidRPr="00A71D81" w:rsidRDefault="00A86D37" w:rsidP="00A86D37">
      <w:pPr>
        <w:ind w:firstLine="709"/>
        <w:rPr>
          <w:rFonts w:ascii="GHEA Grapalat" w:hAnsi="GHEA Grapalat" w:cs="Arial"/>
          <w:sz w:val="20"/>
          <w:szCs w:val="20"/>
          <w:lang w:val="hy-AM"/>
        </w:rPr>
      </w:pPr>
    </w:p>
    <w:p w14:paraId="779BB0AB" w14:textId="77777777" w:rsidR="00A86D37" w:rsidRPr="00A71D81" w:rsidRDefault="00A86D37" w:rsidP="00A86D37">
      <w:pPr>
        <w:ind w:firstLine="709"/>
        <w:jc w:val="both"/>
        <w:rPr>
          <w:rFonts w:ascii="GHEA Grapalat" w:hAnsi="GHEA Grapalat" w:cs="Arial"/>
          <w:sz w:val="20"/>
          <w:szCs w:val="20"/>
          <w:lang w:val="hy-AM"/>
        </w:rPr>
      </w:pPr>
    </w:p>
    <w:p w14:paraId="2AD5787F" w14:textId="77777777" w:rsidR="00A86D37" w:rsidRPr="00AE74A0" w:rsidRDefault="00A86D37" w:rsidP="00A86D37">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5A7C7B06" w14:textId="77777777" w:rsidR="00A86D37" w:rsidRPr="00AE74A0" w:rsidRDefault="00A86D37" w:rsidP="00A86D37">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74887BAE" w14:textId="77777777" w:rsidR="00A86D37" w:rsidRPr="00AE74A0" w:rsidRDefault="00A86D37" w:rsidP="00A86D37">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32FDAEA2" w14:textId="77777777" w:rsidR="00A86D37" w:rsidRPr="00AE74A0" w:rsidRDefault="00A86D37" w:rsidP="00A86D37">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49215065" w14:textId="0C47637C" w:rsidR="00A86D37" w:rsidRPr="00AE74A0" w:rsidRDefault="00A86D37" w:rsidP="00A86D37">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505007">
        <w:rPr>
          <w:rFonts w:ascii="GHEA Grapalat" w:hAnsi="GHEA Grapalat" w:cs="Arial"/>
          <w:sz w:val="20"/>
          <w:szCs w:val="20"/>
          <w:lang w:val="es-ES"/>
        </w:rPr>
        <w:t>ԱԲ10-ԳՀԱՊՁԲ-26/1</w:t>
      </w:r>
      <w:r w:rsidRPr="00A86D37">
        <w:rPr>
          <w:rFonts w:ascii="GHEA Grapalat" w:hAnsi="GHEA Grapalat" w:cs="Arial"/>
          <w:sz w:val="20"/>
          <w:szCs w:val="20"/>
          <w:lang w:val="es-ES"/>
        </w:rPr>
        <w:t xml:space="preserve"> </w:t>
      </w:r>
      <w:proofErr w:type="spellStart"/>
      <w:proofErr w:type="gramStart"/>
      <w:r w:rsidRPr="00AE74A0">
        <w:rPr>
          <w:rFonts w:ascii="GHEA Grapalat" w:hAnsi="GHEA Grapalat" w:cs="Arial"/>
          <w:sz w:val="20"/>
          <w:szCs w:val="20"/>
          <w:lang w:val="es-ES"/>
        </w:rPr>
        <w:t>ծածկագրով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բաց</w:t>
      </w:r>
      <w:proofErr w:type="spellEnd"/>
      <w:proofErr w:type="gram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մրցույթի</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proofErr w:type="gram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w:t>
      </w:r>
      <w:proofErr w:type="gramEnd"/>
      <w:r w:rsidRPr="00AE74A0">
        <w:rPr>
          <w:rFonts w:ascii="GHEA Grapalat" w:hAnsi="GHEA Grapalat" w:cs="Arial"/>
          <w:sz w:val="20"/>
          <w:szCs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1E1620D7" w14:textId="77777777" w:rsidR="00A86D37" w:rsidRPr="00AE74A0" w:rsidRDefault="00A86D37" w:rsidP="00A86D37">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51F68C08" w14:textId="77777777" w:rsidR="00A86D37" w:rsidRPr="00AE74A0" w:rsidRDefault="00A86D37" w:rsidP="00A86D37">
      <w:pPr>
        <w:jc w:val="both"/>
        <w:rPr>
          <w:rFonts w:ascii="GHEA Grapalat" w:hAnsi="GHEA Grapalat" w:cs="Sylfaen"/>
          <w:sz w:val="20"/>
          <w:lang w:val="hy-AM"/>
        </w:rPr>
      </w:pPr>
      <w:r w:rsidRPr="00AE74A0">
        <w:rPr>
          <w:rFonts w:ascii="GHEA Grapalat" w:hAnsi="GHEA Grapalat" w:cs="Sylfaen"/>
          <w:sz w:val="20"/>
          <w:lang w:val="hy-AM"/>
        </w:rPr>
        <w:t xml:space="preserve">ընտրված մասնակից ճանաչվելու դեպքում, հրավերով սահմանված կարգով և ժամկետում, ներկայացնել որակավորման </w:t>
      </w:r>
      <w:r w:rsidRPr="00523B4A">
        <w:rPr>
          <w:rFonts w:ascii="GHEA Grapalat" w:hAnsi="GHEA Grapalat" w:cs="Sylfaen"/>
          <w:sz w:val="20"/>
          <w:lang w:val="hy-AM"/>
        </w:rPr>
        <w:t>ապահովում</w:t>
      </w:r>
      <w:r>
        <w:rPr>
          <w:rStyle w:val="af6"/>
          <w:rFonts w:ascii="GHEA Grapalat" w:hAnsi="GHEA Grapalat" w:cs="Sylfaen"/>
          <w:sz w:val="20"/>
          <w:lang w:val="hy-AM"/>
        </w:rPr>
        <w:footnoteReference w:id="7"/>
      </w:r>
      <w:r w:rsidRPr="00523B4A">
        <w:rPr>
          <w:rFonts w:ascii="GHEA Grapalat" w:hAnsi="GHEA Grapalat" w:cs="Sylfaen"/>
          <w:sz w:val="20"/>
          <w:lang w:val="es-ES"/>
        </w:rPr>
        <w:t>.</w:t>
      </w:r>
      <w:r w:rsidRPr="00523B4A">
        <w:rPr>
          <w:rFonts w:ascii="GHEA Grapalat" w:hAnsi="GHEA Grapalat" w:cs="Sylfaen"/>
          <w:sz w:val="20"/>
          <w:lang w:val="hy-AM"/>
        </w:rPr>
        <w:t xml:space="preserve"> </w:t>
      </w:r>
    </w:p>
    <w:p w14:paraId="7A66E406" w14:textId="50E4373F" w:rsidR="00A86D37" w:rsidRPr="00A71D81" w:rsidRDefault="00A86D37" w:rsidP="00A86D37">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Pr="00AE74A0">
        <w:rPr>
          <w:rFonts w:ascii="GHEA Grapalat" w:hAnsi="GHEA Grapalat" w:cs="Arial"/>
          <w:sz w:val="20"/>
          <w:szCs w:val="20"/>
          <w:lang w:val="es-ES"/>
        </w:rPr>
        <w:t xml:space="preserve">) </w:t>
      </w:r>
      <w:r w:rsidR="00505007">
        <w:rPr>
          <w:rFonts w:ascii="GHEA Grapalat" w:hAnsi="GHEA Grapalat"/>
          <w:lang w:val="es-ES"/>
        </w:rPr>
        <w:t>ԱԲ10-ԳՀԱՊՁԲ-26/1</w:t>
      </w:r>
      <w:r w:rsidRPr="00A86D37">
        <w:rPr>
          <w:rFonts w:ascii="GHEA Grapalat" w:hAnsi="GHEA Grapalat"/>
          <w:lang w:val="es-ES"/>
        </w:rPr>
        <w:t xml:space="preserve"> </w:t>
      </w:r>
      <w:r w:rsidRPr="00AE74A0">
        <w:rPr>
          <w:rFonts w:ascii="GHEA Grapalat" w:hAnsi="GHEA Grapalat" w:cs="Sylfaen"/>
          <w:sz w:val="22"/>
          <w:szCs w:val="22"/>
          <w:lang w:val="hy-AM"/>
        </w:rPr>
        <w:t xml:space="preserve"> </w:t>
      </w:r>
      <w:proofErr w:type="spellStart"/>
      <w:r w:rsidRPr="00AE74A0">
        <w:rPr>
          <w:rFonts w:ascii="GHEA Grapalat" w:hAnsi="GHEA Grapalat" w:cs="Arial"/>
          <w:sz w:val="20"/>
          <w:szCs w:val="20"/>
          <w:lang w:val="es-ES"/>
        </w:rPr>
        <w:t>ծածկագրով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բաց</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մրցույթին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մասնակցելու</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շրջանակում</w:t>
      </w:r>
      <w:proofErr w:type="spellEnd"/>
      <w:r w:rsidRPr="00AE74A0">
        <w:rPr>
          <w:rFonts w:ascii="GHEA Grapalat" w:hAnsi="GHEA Grapalat" w:cs="Arial"/>
          <w:sz w:val="20"/>
          <w:szCs w:val="20"/>
          <w:lang w:val="es-ES"/>
        </w:rPr>
        <w:t>`</w:t>
      </w:r>
      <w:r w:rsidRPr="00A71D81">
        <w:rPr>
          <w:rFonts w:ascii="GHEA Grapalat" w:hAnsi="GHEA Grapalat" w:cs="Sylfaen"/>
          <w:sz w:val="22"/>
          <w:szCs w:val="22"/>
          <w:lang w:val="es-ES"/>
        </w:rPr>
        <w:t xml:space="preserve">  </w:t>
      </w:r>
    </w:p>
    <w:p w14:paraId="5846A134" w14:textId="77777777" w:rsidR="00A86D37" w:rsidRPr="00A71D81" w:rsidRDefault="00A86D37" w:rsidP="00A86D37">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Pr="003B269F">
        <w:rPr>
          <w:rFonts w:ascii="GHEA Grapalat" w:hAnsi="GHEA Grapalat" w:cs="Arial"/>
          <w:sz w:val="20"/>
          <w:szCs w:val="20"/>
          <w:lang w:val="hy-AM"/>
        </w:rPr>
        <w:t xml:space="preserve"> </w:t>
      </w:r>
      <w:r>
        <w:rPr>
          <w:rFonts w:ascii="GHEA Grapalat" w:hAnsi="GHEA Grapalat" w:cs="Arial"/>
          <w:sz w:val="20"/>
          <w:szCs w:val="20"/>
          <w:lang w:val="hy-AM"/>
        </w:rPr>
        <w:t xml:space="preserve">անբարեխիղճ </w:t>
      </w:r>
      <w:proofErr w:type="gramStart"/>
      <w:r>
        <w:rPr>
          <w:rFonts w:ascii="GHEA Grapalat" w:hAnsi="GHEA Grapalat" w:cs="Arial"/>
          <w:sz w:val="20"/>
          <w:szCs w:val="20"/>
          <w:lang w:val="hy-AM"/>
        </w:rPr>
        <w:t xml:space="preserve">մրցակցություն, </w:t>
      </w:r>
      <w:r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proofErr w:type="gramEnd"/>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28A33ECE" w14:textId="77777777" w:rsidR="00A86D37" w:rsidRPr="00A71D81" w:rsidRDefault="00A86D37" w:rsidP="00A86D37">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19AD226E" w14:textId="77777777" w:rsidR="00A86D37" w:rsidRPr="00A71D81" w:rsidRDefault="00A86D37" w:rsidP="00A86D37">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220E9547" w14:textId="77777777" w:rsidR="00A86D37" w:rsidRPr="00A71D81" w:rsidRDefault="00A86D37" w:rsidP="00A86D37">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24818AEE" w14:textId="77777777" w:rsidR="00A86D37" w:rsidRPr="00A71D81" w:rsidRDefault="00A86D37" w:rsidP="00A86D37">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18BB808A" w14:textId="77777777" w:rsidR="00A86D37" w:rsidRPr="00A71D81" w:rsidRDefault="00A86D37" w:rsidP="00A86D37">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հիսուն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տոկոս</w:t>
      </w:r>
      <w:proofErr w:type="spellEnd"/>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6C3EEAD3" w14:textId="77777777" w:rsidR="00A86D37" w:rsidRPr="00A71D81" w:rsidRDefault="00A86D37" w:rsidP="00A86D37">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44C37F70" w14:textId="77777777" w:rsidR="00A86D37" w:rsidRPr="00A71D81" w:rsidRDefault="00A86D37" w:rsidP="00A86D37">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1AFCBCFD" w14:textId="77777777" w:rsidR="00A86D37" w:rsidRDefault="00A86D37" w:rsidP="00A86D37">
      <w:pPr>
        <w:ind w:left="720"/>
        <w:jc w:val="both"/>
        <w:rPr>
          <w:rFonts w:ascii="GHEA Grapalat" w:hAnsi="GHEA Grapalat" w:cs="Arial"/>
          <w:sz w:val="20"/>
          <w:szCs w:val="20"/>
          <w:lang w:val="es-ES"/>
        </w:rPr>
      </w:pPr>
    </w:p>
    <w:p w14:paraId="6CEAEC75" w14:textId="77777777" w:rsidR="00A86D37" w:rsidRPr="00A71D81" w:rsidRDefault="00A86D37" w:rsidP="00A86D37">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Pr="00A71D81">
        <w:rPr>
          <w:rFonts w:ascii="GHEA Grapalat" w:hAnsi="GHEA Grapalat" w:cs="Arial"/>
          <w:sz w:val="20"/>
          <w:szCs w:val="20"/>
          <w:lang w:val="es-ES"/>
        </w:rPr>
        <w:t>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14:paraId="0B7E2756" w14:textId="77777777" w:rsidR="00A86D37" w:rsidRPr="00A71D81" w:rsidRDefault="00A86D37" w:rsidP="00A86D37">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1B7D833" w14:textId="77777777" w:rsidR="00A86D37" w:rsidRPr="005F1C06" w:rsidRDefault="00A86D37" w:rsidP="00A86D37">
      <w:pPr>
        <w:jc w:val="both"/>
        <w:rPr>
          <w:rFonts w:ascii="GHEA Grapalat" w:hAnsi="GHEA Grapalat"/>
          <w:sz w:val="22"/>
          <w:szCs w:val="22"/>
          <w:lang w:val="hy-AM"/>
        </w:rPr>
      </w:pPr>
    </w:p>
    <w:p w14:paraId="04EDDAB9" w14:textId="77777777" w:rsidR="00A86D37" w:rsidRPr="00A71D81" w:rsidRDefault="00A86D37" w:rsidP="00A86D37">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33EC958C" w14:textId="77777777" w:rsidR="00A86D37" w:rsidRPr="00A71D81" w:rsidRDefault="00A86D37" w:rsidP="00A86D37">
      <w:pPr>
        <w:jc w:val="right"/>
        <w:rPr>
          <w:rFonts w:ascii="GHEA Grapalat" w:hAnsi="GHEA Grapalat"/>
          <w:sz w:val="10"/>
          <w:szCs w:val="10"/>
          <w:lang w:val="es-ES"/>
        </w:rPr>
      </w:pPr>
    </w:p>
    <w:p w14:paraId="1631D805" w14:textId="77777777" w:rsidR="00A86D37" w:rsidRPr="00A71D81" w:rsidRDefault="00A86D37" w:rsidP="00A86D37">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1138FCF1" w14:textId="77777777" w:rsidR="00A86D37" w:rsidRPr="00A71D81" w:rsidRDefault="00A86D37" w:rsidP="00A86D37">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524C5F76" w14:textId="77777777" w:rsidR="00A86D37" w:rsidRPr="003B269F" w:rsidRDefault="00A86D37" w:rsidP="00A86D37">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հավելված</w:t>
      </w:r>
      <w:proofErr w:type="spellEnd"/>
      <w:r w:rsidRPr="00A71D81">
        <w:rPr>
          <w:rFonts w:ascii="GHEA Grapalat" w:hAnsi="GHEA Grapalat"/>
          <w:sz w:val="20"/>
          <w:lang w:val="es-ES"/>
        </w:rPr>
        <w:t xml:space="preserve"> 1.1-ի: </w:t>
      </w:r>
    </w:p>
    <w:p w14:paraId="56F71303" w14:textId="77777777" w:rsidR="00A86D37" w:rsidRPr="00A71D81" w:rsidRDefault="00A86D37" w:rsidP="00A86D37">
      <w:pPr>
        <w:ind w:firstLine="708"/>
        <w:jc w:val="both"/>
        <w:rPr>
          <w:rFonts w:ascii="GHEA Grapalat" w:hAnsi="GHEA Grapalat"/>
          <w:sz w:val="20"/>
          <w:lang w:val="es-ES"/>
        </w:rPr>
      </w:pPr>
    </w:p>
    <w:p w14:paraId="5FA133DA" w14:textId="77777777" w:rsidR="00A86D37" w:rsidRPr="00A71D81" w:rsidRDefault="00A86D37" w:rsidP="00A86D37">
      <w:pPr>
        <w:ind w:firstLine="708"/>
        <w:jc w:val="both"/>
        <w:rPr>
          <w:rFonts w:ascii="GHEA Grapalat" w:hAnsi="GHEA Grapalat"/>
          <w:sz w:val="20"/>
          <w:lang w:val="es-ES"/>
        </w:rPr>
      </w:pPr>
    </w:p>
    <w:p w14:paraId="464F2343" w14:textId="77777777" w:rsidR="00A86D37" w:rsidRPr="00A71D81" w:rsidRDefault="00A86D37" w:rsidP="00A86D37">
      <w:pPr>
        <w:jc w:val="both"/>
        <w:rPr>
          <w:rFonts w:ascii="GHEA Grapalat" w:hAnsi="GHEA Grapalat"/>
          <w:sz w:val="20"/>
          <w:lang w:val="es-ES"/>
        </w:rPr>
      </w:pPr>
    </w:p>
    <w:p w14:paraId="65089ED9" w14:textId="77777777" w:rsidR="00A86D37" w:rsidRPr="00A71D81" w:rsidRDefault="00A86D37" w:rsidP="00A86D37">
      <w:pPr>
        <w:jc w:val="both"/>
        <w:rPr>
          <w:rFonts w:ascii="GHEA Grapalat" w:hAnsi="GHEA Grapalat"/>
          <w:sz w:val="20"/>
          <w:lang w:val="es-ES"/>
        </w:rPr>
      </w:pPr>
    </w:p>
    <w:p w14:paraId="16C2DF0C" w14:textId="77777777" w:rsidR="00A86D37" w:rsidRPr="00A71D81" w:rsidRDefault="00A86D37" w:rsidP="00A86D37">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4CF39EA2" w14:textId="77777777" w:rsidR="00A86D37" w:rsidRPr="00A71D81" w:rsidRDefault="00A86D37" w:rsidP="00A86D37">
      <w:pPr>
        <w:jc w:val="both"/>
        <w:rPr>
          <w:rFonts w:ascii="GHEA Grapalat" w:hAnsi="GHEA Grapalat" w:cs="Arial"/>
          <w:sz w:val="20"/>
          <w:vertAlign w:val="superscript"/>
          <w:lang w:val="es-ES"/>
        </w:rPr>
      </w:pPr>
    </w:p>
    <w:p w14:paraId="39198D6F" w14:textId="77777777" w:rsidR="00A86D37" w:rsidRPr="006D2576" w:rsidRDefault="00A86D37" w:rsidP="00A86D37">
      <w:pPr>
        <w:jc w:val="both"/>
        <w:rPr>
          <w:rFonts w:ascii="GHEA Grapalat" w:hAnsi="GHEA Grapalat"/>
          <w:sz w:val="20"/>
          <w:lang w:val="hy-AM"/>
        </w:rPr>
      </w:pPr>
      <w:r w:rsidRPr="00A71D81">
        <w:rPr>
          <w:rFonts w:ascii="GHEA Grapalat" w:hAnsi="GHEA Grapalat"/>
          <w:sz w:val="20"/>
          <w:lang w:val="hy-AM"/>
        </w:rPr>
        <w:t xml:space="preserve">    </w:t>
      </w:r>
    </w:p>
    <w:p w14:paraId="2453BA56" w14:textId="77777777" w:rsidR="00A86D37" w:rsidRPr="006D2576" w:rsidRDefault="00A86D37" w:rsidP="00A86D37">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3B203502" w14:textId="77777777" w:rsidR="00A86D37" w:rsidRPr="006D2576" w:rsidRDefault="00A86D37" w:rsidP="00A86D37">
      <w:pPr>
        <w:pStyle w:val="af2"/>
        <w:rPr>
          <w:rFonts w:ascii="GHEA Grapalat" w:hAnsi="GHEA Grapalat"/>
          <w:i/>
          <w:sz w:val="16"/>
          <w:szCs w:val="16"/>
          <w:lang w:val="hy-AM"/>
        </w:rPr>
      </w:pPr>
    </w:p>
    <w:p w14:paraId="5D9E574E" w14:textId="77777777" w:rsidR="00A86D37" w:rsidRPr="006D2576" w:rsidRDefault="00A86D37" w:rsidP="00A86D37">
      <w:pPr>
        <w:pStyle w:val="af2"/>
        <w:rPr>
          <w:rFonts w:ascii="GHEA Grapalat" w:hAnsi="GHEA Grapalat"/>
          <w:i/>
          <w:sz w:val="16"/>
          <w:szCs w:val="16"/>
          <w:lang w:val="hy-AM"/>
        </w:rPr>
      </w:pPr>
    </w:p>
    <w:p w14:paraId="1E88336A" w14:textId="77777777" w:rsidR="00A86D37" w:rsidRPr="006D2576" w:rsidRDefault="00A86D37" w:rsidP="00A86D37">
      <w:pPr>
        <w:pStyle w:val="af2"/>
        <w:rPr>
          <w:rFonts w:ascii="GHEA Grapalat" w:hAnsi="GHEA Grapalat"/>
          <w:i/>
          <w:sz w:val="16"/>
          <w:szCs w:val="16"/>
          <w:lang w:val="hy-AM"/>
        </w:rPr>
      </w:pPr>
    </w:p>
    <w:p w14:paraId="6A292872" w14:textId="77777777" w:rsidR="00A86D37" w:rsidRPr="006D2576" w:rsidRDefault="00A86D37" w:rsidP="00A86D37">
      <w:pPr>
        <w:pStyle w:val="af2"/>
        <w:rPr>
          <w:rFonts w:ascii="GHEA Grapalat" w:hAnsi="GHEA Grapalat"/>
          <w:i/>
          <w:sz w:val="16"/>
          <w:szCs w:val="16"/>
          <w:lang w:val="hy-AM"/>
        </w:rPr>
      </w:pPr>
    </w:p>
    <w:p w14:paraId="48018D6F" w14:textId="77777777" w:rsidR="00A86D37" w:rsidRDefault="00A86D37" w:rsidP="00A86D37">
      <w:pPr>
        <w:pStyle w:val="af2"/>
        <w:rPr>
          <w:rFonts w:ascii="GHEA Grapalat" w:hAnsi="GHEA Grapalat"/>
          <w:i/>
          <w:sz w:val="16"/>
          <w:szCs w:val="16"/>
          <w:lang w:val="hy-AM"/>
        </w:rPr>
      </w:pPr>
    </w:p>
    <w:p w14:paraId="7E9BA400" w14:textId="77777777" w:rsidR="00A86D37" w:rsidRDefault="00A86D37" w:rsidP="00A86D37">
      <w:pPr>
        <w:pStyle w:val="af2"/>
        <w:rPr>
          <w:rFonts w:ascii="GHEA Grapalat" w:hAnsi="GHEA Grapalat"/>
          <w:i/>
          <w:sz w:val="16"/>
          <w:szCs w:val="16"/>
          <w:lang w:val="hy-AM"/>
        </w:rPr>
      </w:pPr>
    </w:p>
    <w:p w14:paraId="33EF9B8C" w14:textId="77777777" w:rsidR="00A86D37" w:rsidRDefault="00A86D37" w:rsidP="00A86D37">
      <w:pPr>
        <w:pStyle w:val="af2"/>
        <w:rPr>
          <w:rFonts w:ascii="GHEA Grapalat" w:hAnsi="GHEA Grapalat"/>
          <w:i/>
          <w:sz w:val="16"/>
          <w:szCs w:val="16"/>
          <w:lang w:val="hy-AM"/>
        </w:rPr>
      </w:pPr>
    </w:p>
    <w:p w14:paraId="0A2F13F8" w14:textId="77777777" w:rsidR="00A86D37" w:rsidRPr="00523B4A" w:rsidRDefault="00A86D37" w:rsidP="00A86D37">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4B1DB6DB" w14:textId="77777777" w:rsidR="00A86D37" w:rsidRPr="006F2A6C" w:rsidRDefault="00A86D37" w:rsidP="00A86D37">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Pr="00005E18">
        <w:rPr>
          <w:rFonts w:ascii="Calibri" w:hAnsi="Calibri"/>
          <w:sz w:val="16"/>
          <w:szCs w:val="16"/>
          <w:lang w:val="hy-AM"/>
        </w:rPr>
        <w:t xml:space="preserve">- </w:t>
      </w:r>
      <w:r w:rsidRPr="006F2A6C">
        <w:rPr>
          <w:rFonts w:ascii="GHEA Grapalat" w:hAnsi="GHEA Grapalat"/>
          <w:i/>
          <w:sz w:val="16"/>
          <w:szCs w:val="16"/>
          <w:lang w:val="en-US"/>
        </w:rPr>
        <w:t>ՀՀ</w:t>
      </w:r>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ռեզիդենտ</w:t>
      </w:r>
      <w:proofErr w:type="spellEnd"/>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հանդիասցող</w:t>
      </w:r>
      <w:proofErr w:type="spellEnd"/>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մասնակիցը</w:t>
      </w:r>
      <w:proofErr w:type="spellEnd"/>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դիմում</w:t>
      </w:r>
      <w:proofErr w:type="spellEnd"/>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հայտարարությունը</w:t>
      </w:r>
      <w:proofErr w:type="spellEnd"/>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լրացնելիս</w:t>
      </w:r>
      <w:proofErr w:type="spellEnd"/>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նշում</w:t>
      </w:r>
      <w:proofErr w:type="spellEnd"/>
      <w:r w:rsidRPr="002B6991">
        <w:rPr>
          <w:rFonts w:ascii="GHEA Grapalat" w:hAnsi="GHEA Grapalat"/>
          <w:i/>
          <w:sz w:val="16"/>
          <w:szCs w:val="16"/>
          <w:lang w:val="af-ZA"/>
        </w:rPr>
        <w:t xml:space="preserve"> </w:t>
      </w:r>
      <w:r w:rsidRPr="006F2A6C">
        <w:rPr>
          <w:rFonts w:ascii="GHEA Grapalat" w:hAnsi="GHEA Grapalat"/>
          <w:i/>
          <w:sz w:val="16"/>
          <w:szCs w:val="16"/>
          <w:lang w:val="en-US"/>
        </w:rPr>
        <w:t>է</w:t>
      </w:r>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Իրավաբանական</w:t>
      </w:r>
      <w:proofErr w:type="spellEnd"/>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անձանց</w:t>
      </w:r>
      <w:proofErr w:type="spellEnd"/>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պետական</w:t>
      </w:r>
      <w:proofErr w:type="spellEnd"/>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գրանցման</w:t>
      </w:r>
      <w:proofErr w:type="spellEnd"/>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իրավաբանական</w:t>
      </w:r>
      <w:proofErr w:type="spellEnd"/>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անձանց</w:t>
      </w:r>
      <w:proofErr w:type="spellEnd"/>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ստորաբաժանումների</w:t>
      </w:r>
      <w:proofErr w:type="spellEnd"/>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հիմնարկների</w:t>
      </w:r>
      <w:proofErr w:type="spellEnd"/>
      <w:r w:rsidRPr="002B6991">
        <w:rPr>
          <w:rFonts w:ascii="GHEA Grapalat" w:hAnsi="GHEA Grapalat"/>
          <w:i/>
          <w:sz w:val="16"/>
          <w:szCs w:val="16"/>
          <w:lang w:val="af-ZA"/>
        </w:rPr>
        <w:t xml:space="preserve"> </w:t>
      </w:r>
      <w:r w:rsidRPr="006F2A6C">
        <w:rPr>
          <w:rFonts w:ascii="GHEA Grapalat" w:hAnsi="GHEA Grapalat"/>
          <w:i/>
          <w:sz w:val="16"/>
          <w:szCs w:val="16"/>
          <w:lang w:val="en-US"/>
        </w:rPr>
        <w:t>և</w:t>
      </w:r>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անհատ</w:t>
      </w:r>
      <w:proofErr w:type="spellEnd"/>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ձեռնարկատերերի</w:t>
      </w:r>
      <w:proofErr w:type="spellEnd"/>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պետական</w:t>
      </w:r>
      <w:proofErr w:type="spellEnd"/>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հաշվառման</w:t>
      </w:r>
      <w:proofErr w:type="spellEnd"/>
      <w:r w:rsidRPr="002B6991">
        <w:rPr>
          <w:rFonts w:ascii="Calibri" w:hAnsi="Calibri" w:cs="Calibri"/>
          <w:i/>
          <w:sz w:val="16"/>
          <w:szCs w:val="16"/>
          <w:lang w:val="af-ZA"/>
        </w:rPr>
        <w:t> </w:t>
      </w:r>
      <w:proofErr w:type="spellStart"/>
      <w:r w:rsidRPr="006F2A6C">
        <w:rPr>
          <w:rFonts w:ascii="GHEA Grapalat" w:hAnsi="GHEA Grapalat" w:cs="GHEA Grapalat"/>
          <w:i/>
          <w:sz w:val="16"/>
          <w:szCs w:val="16"/>
          <w:lang w:val="en-US"/>
        </w:rPr>
        <w:t>մասին</w:t>
      </w:r>
      <w:proofErr w:type="spellEnd"/>
      <w:r w:rsidRPr="002B6991">
        <w:rPr>
          <w:rFonts w:ascii="GHEA Grapalat" w:hAnsi="GHEA Grapalat" w:cs="GHEA Grapalat"/>
          <w:i/>
          <w:sz w:val="16"/>
          <w:szCs w:val="16"/>
          <w:lang w:val="af-ZA"/>
        </w:rPr>
        <w:t>»</w:t>
      </w:r>
      <w:r w:rsidRPr="002B6991">
        <w:rPr>
          <w:rFonts w:ascii="GHEA Grapalat" w:hAnsi="GHEA Grapalat"/>
          <w:i/>
          <w:sz w:val="16"/>
          <w:szCs w:val="16"/>
          <w:lang w:val="af-ZA"/>
        </w:rPr>
        <w:t xml:space="preserve"> </w:t>
      </w:r>
      <w:proofErr w:type="spellStart"/>
      <w:r w:rsidRPr="006F2A6C">
        <w:rPr>
          <w:rFonts w:ascii="GHEA Grapalat" w:hAnsi="GHEA Grapalat" w:cs="GHEA Grapalat"/>
          <w:i/>
          <w:sz w:val="16"/>
          <w:szCs w:val="16"/>
          <w:lang w:val="en-US"/>
        </w:rPr>
        <w:t>օրենքի</w:t>
      </w:r>
      <w:proofErr w:type="spellEnd"/>
      <w:r w:rsidRPr="002B6991">
        <w:rPr>
          <w:rFonts w:ascii="GHEA Grapalat" w:hAnsi="GHEA Grapalat"/>
          <w:i/>
          <w:sz w:val="16"/>
          <w:szCs w:val="16"/>
          <w:lang w:val="af-ZA"/>
        </w:rPr>
        <w:t xml:space="preserve"> </w:t>
      </w:r>
      <w:proofErr w:type="spellStart"/>
      <w:r w:rsidRPr="006F2A6C">
        <w:rPr>
          <w:rFonts w:ascii="GHEA Grapalat" w:hAnsi="GHEA Grapalat" w:cs="GHEA Grapalat"/>
          <w:i/>
          <w:sz w:val="16"/>
          <w:szCs w:val="16"/>
          <w:lang w:val="en-US"/>
        </w:rPr>
        <w:t>համաձայն</w:t>
      </w:r>
      <w:proofErr w:type="spellEnd"/>
      <w:r w:rsidRPr="006F2A6C">
        <w:rPr>
          <w:rFonts w:ascii="GHEA Grapalat" w:hAnsi="GHEA Grapalat" w:cs="GHEA Grapalat"/>
          <w:i/>
          <w:sz w:val="16"/>
          <w:szCs w:val="16"/>
          <w:lang w:val="en-US"/>
        </w:rPr>
        <w:t>՝</w:t>
      </w:r>
      <w:r w:rsidRPr="002B6991">
        <w:rPr>
          <w:rFonts w:ascii="GHEA Grapalat" w:hAnsi="GHEA Grapalat"/>
          <w:i/>
          <w:sz w:val="16"/>
          <w:szCs w:val="16"/>
          <w:lang w:val="af-ZA"/>
        </w:rPr>
        <w:t xml:space="preserve"> </w:t>
      </w:r>
      <w:proofErr w:type="spellStart"/>
      <w:r w:rsidRPr="006F2A6C">
        <w:rPr>
          <w:rFonts w:ascii="GHEA Grapalat" w:hAnsi="GHEA Grapalat" w:cs="GHEA Grapalat"/>
          <w:i/>
          <w:sz w:val="16"/>
          <w:szCs w:val="16"/>
          <w:lang w:val="en-US"/>
        </w:rPr>
        <w:t>իրավաբանական</w:t>
      </w:r>
      <w:proofErr w:type="spellEnd"/>
      <w:r w:rsidRPr="002B6991">
        <w:rPr>
          <w:rFonts w:ascii="GHEA Grapalat" w:hAnsi="GHEA Grapalat"/>
          <w:i/>
          <w:sz w:val="16"/>
          <w:szCs w:val="16"/>
          <w:lang w:val="af-ZA"/>
        </w:rPr>
        <w:t xml:space="preserve"> </w:t>
      </w:r>
      <w:proofErr w:type="spellStart"/>
      <w:r w:rsidRPr="006F2A6C">
        <w:rPr>
          <w:rFonts w:ascii="GHEA Grapalat" w:hAnsi="GHEA Grapalat" w:cs="GHEA Grapalat"/>
          <w:i/>
          <w:sz w:val="16"/>
          <w:szCs w:val="16"/>
          <w:lang w:val="en-US"/>
        </w:rPr>
        <w:t>անձանց</w:t>
      </w:r>
      <w:proofErr w:type="spellEnd"/>
      <w:r w:rsidRPr="002B6991">
        <w:rPr>
          <w:rFonts w:ascii="GHEA Grapalat" w:hAnsi="GHEA Grapalat"/>
          <w:i/>
          <w:sz w:val="16"/>
          <w:szCs w:val="16"/>
          <w:lang w:val="af-ZA"/>
        </w:rPr>
        <w:t xml:space="preserve"> </w:t>
      </w:r>
      <w:proofErr w:type="spellStart"/>
      <w:r w:rsidRPr="006F2A6C">
        <w:rPr>
          <w:rFonts w:ascii="GHEA Grapalat" w:hAnsi="GHEA Grapalat" w:cs="GHEA Grapalat"/>
          <w:i/>
          <w:sz w:val="16"/>
          <w:szCs w:val="16"/>
          <w:lang w:val="en-US"/>
        </w:rPr>
        <w:t>պետական</w:t>
      </w:r>
      <w:proofErr w:type="spellEnd"/>
      <w:r w:rsidRPr="002B6991">
        <w:rPr>
          <w:rFonts w:ascii="GHEA Grapalat" w:hAnsi="GHEA Grapalat"/>
          <w:i/>
          <w:sz w:val="16"/>
          <w:szCs w:val="16"/>
          <w:lang w:val="af-ZA"/>
        </w:rPr>
        <w:t xml:space="preserve"> </w:t>
      </w:r>
      <w:proofErr w:type="spellStart"/>
      <w:r w:rsidRPr="006F2A6C">
        <w:rPr>
          <w:rFonts w:ascii="GHEA Grapalat" w:hAnsi="GHEA Grapalat" w:cs="GHEA Grapalat"/>
          <w:i/>
          <w:sz w:val="16"/>
          <w:szCs w:val="16"/>
          <w:lang w:val="en-US"/>
        </w:rPr>
        <w:t>ռեգիստրի</w:t>
      </w:r>
      <w:proofErr w:type="spellEnd"/>
      <w:r w:rsidRPr="002B6991">
        <w:rPr>
          <w:rFonts w:ascii="GHEA Grapalat" w:hAnsi="GHEA Grapalat"/>
          <w:i/>
          <w:sz w:val="16"/>
          <w:szCs w:val="16"/>
          <w:lang w:val="af-ZA"/>
        </w:rPr>
        <w:t xml:space="preserve"> </w:t>
      </w:r>
      <w:proofErr w:type="spellStart"/>
      <w:r w:rsidRPr="006F2A6C">
        <w:rPr>
          <w:rFonts w:ascii="GHEA Grapalat" w:hAnsi="GHEA Grapalat" w:cs="GHEA Grapalat"/>
          <w:i/>
          <w:sz w:val="16"/>
          <w:szCs w:val="16"/>
          <w:lang w:val="en-US"/>
        </w:rPr>
        <w:t>գործակալությունում</w:t>
      </w:r>
      <w:proofErr w:type="spellEnd"/>
      <w:r w:rsidRPr="002B6991">
        <w:rPr>
          <w:rFonts w:ascii="GHEA Grapalat" w:hAnsi="GHEA Grapalat"/>
          <w:i/>
          <w:sz w:val="16"/>
          <w:szCs w:val="16"/>
          <w:lang w:val="af-ZA"/>
        </w:rPr>
        <w:t xml:space="preserve"> </w:t>
      </w:r>
      <w:proofErr w:type="spellStart"/>
      <w:r w:rsidRPr="006F2A6C">
        <w:rPr>
          <w:rFonts w:ascii="GHEA Grapalat" w:hAnsi="GHEA Grapalat" w:cs="GHEA Grapalat"/>
          <w:i/>
          <w:sz w:val="16"/>
          <w:szCs w:val="16"/>
          <w:lang w:val="en-US"/>
        </w:rPr>
        <w:t>գրանցած</w:t>
      </w:r>
      <w:proofErr w:type="spellEnd"/>
      <w:r w:rsidRPr="006F2A6C">
        <w:rPr>
          <w:rFonts w:ascii="GHEA Grapalat" w:hAnsi="GHEA Grapalat" w:cs="GHEA Grapalat"/>
          <w:i/>
          <w:sz w:val="16"/>
          <w:szCs w:val="16"/>
          <w:lang w:val="en-US"/>
        </w:rPr>
        <w:t>՝</w:t>
      </w:r>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իր</w:t>
      </w:r>
      <w:proofErr w:type="spellEnd"/>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իրական</w:t>
      </w:r>
      <w:proofErr w:type="spellEnd"/>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շահառուների</w:t>
      </w:r>
      <w:proofErr w:type="spellEnd"/>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վերաբերյալ</w:t>
      </w:r>
      <w:proofErr w:type="spellEnd"/>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տեղեկություններ</w:t>
      </w:r>
      <w:proofErr w:type="spellEnd"/>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պարունակող</w:t>
      </w:r>
      <w:proofErr w:type="spellEnd"/>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կայքէջի</w:t>
      </w:r>
      <w:proofErr w:type="spellEnd"/>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հղումը</w:t>
      </w:r>
      <w:proofErr w:type="spellEnd"/>
      <w:r w:rsidRPr="006F2A6C">
        <w:rPr>
          <w:rFonts w:ascii="GHEA Grapalat" w:hAnsi="GHEA Grapalat"/>
          <w:i/>
          <w:sz w:val="16"/>
          <w:szCs w:val="16"/>
          <w:lang w:val="en-US"/>
        </w:rPr>
        <w:t>՝</w:t>
      </w:r>
      <w:r w:rsidRPr="002B6991">
        <w:rPr>
          <w:rFonts w:ascii="GHEA Grapalat" w:hAnsi="GHEA Grapalat"/>
          <w:i/>
          <w:sz w:val="16"/>
          <w:szCs w:val="16"/>
          <w:lang w:val="af-ZA"/>
        </w:rPr>
        <w:t xml:space="preserve"> </w:t>
      </w:r>
    </w:p>
    <w:p w14:paraId="4DFCDE61" w14:textId="77777777" w:rsidR="00A86D37" w:rsidRPr="002B6991" w:rsidRDefault="00A86D37" w:rsidP="00A86D37">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2B6991">
        <w:rPr>
          <w:rFonts w:ascii="Microsoft YaHei" w:eastAsia="Microsoft YaHei" w:hAnsi="Microsoft YaHei" w:cs="Microsoft YaHei" w:hint="eastAsia"/>
          <w:i/>
          <w:sz w:val="16"/>
          <w:szCs w:val="16"/>
          <w:lang w:val="hy-AM" w:eastAsia="ru-RU"/>
        </w:rPr>
        <w:t>․</w:t>
      </w:r>
      <w:r w:rsidRPr="002B6991">
        <w:rPr>
          <w:rFonts w:ascii="GHEA Grapalat" w:hAnsi="GHEA Grapalat"/>
          <w:i/>
          <w:sz w:val="16"/>
          <w:szCs w:val="16"/>
          <w:lang w:val="hy-AM" w:eastAsia="ru-RU"/>
        </w:rPr>
        <w:t>2-ի&gt;&gt; բառերով,</w:t>
      </w:r>
    </w:p>
    <w:p w14:paraId="78EBFB83" w14:textId="77777777" w:rsidR="00A86D37" w:rsidRPr="002B6991" w:rsidRDefault="00A86D37" w:rsidP="00A86D37">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101CCD59" w:rsidR="00CE3A99" w:rsidRPr="00A71D81" w:rsidRDefault="00A86D37" w:rsidP="00A86D37">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00CE3A99"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49BD059B" w:rsidR="000B1088" w:rsidRPr="00A71D81" w:rsidRDefault="00505007" w:rsidP="000B1088">
      <w:pPr>
        <w:pStyle w:val="31"/>
        <w:spacing w:line="240" w:lineRule="auto"/>
        <w:jc w:val="right"/>
        <w:rPr>
          <w:rFonts w:ascii="GHEA Grapalat" w:hAnsi="GHEA Grapalat" w:cs="Arial"/>
          <w:b/>
          <w:lang w:val="hy-AM"/>
        </w:rPr>
      </w:pPr>
      <w:r>
        <w:rPr>
          <w:rFonts w:ascii="GHEA Grapalat" w:hAnsi="GHEA Grapalat"/>
          <w:sz w:val="24"/>
          <w:szCs w:val="24"/>
          <w:lang w:val="hy-AM"/>
        </w:rPr>
        <w:t>ԱԲ10-ԳՀԱՊՁԲ-26/1</w:t>
      </w:r>
      <w:r w:rsidR="006701D0">
        <w:rPr>
          <w:rFonts w:ascii="GHEA Grapalat" w:hAnsi="GHEA Grapalat"/>
          <w:sz w:val="24"/>
          <w:szCs w:val="24"/>
          <w:lang w:val="hy-AM"/>
        </w:rPr>
        <w:t xml:space="preserve">    </w:t>
      </w:r>
      <w:r w:rsidR="00C9175D" w:rsidRPr="00C9175D">
        <w:rPr>
          <w:rFonts w:ascii="GHEA Grapalat" w:hAnsi="GHEA Grapalat"/>
          <w:sz w:val="24"/>
          <w:szCs w:val="24"/>
          <w:lang w:val="hy-AM"/>
        </w:rPr>
        <w:t xml:space="preserve"> </w:t>
      </w:r>
      <w:r w:rsidR="000B1088" w:rsidRPr="00A71D81">
        <w:rPr>
          <w:rFonts w:ascii="GHEA Grapalat" w:hAnsi="GHEA Grapalat" w:cs="Sylfaen"/>
          <w:b/>
          <w:lang w:val="hy-AM"/>
        </w:rPr>
        <w:t>ծածկագրով</w:t>
      </w:r>
    </w:p>
    <w:p w14:paraId="309187BF" w14:textId="55AD3845" w:rsidR="000B1088" w:rsidRPr="00A71D81" w:rsidRDefault="00FD6146" w:rsidP="000B1088">
      <w:pPr>
        <w:pStyle w:val="31"/>
        <w:spacing w:line="240" w:lineRule="auto"/>
        <w:jc w:val="right"/>
        <w:rPr>
          <w:rFonts w:ascii="GHEA Grapalat" w:hAnsi="GHEA Grapalat" w:cs="Arial"/>
          <w:b/>
          <w:lang w:val="hy-AM"/>
        </w:rPr>
      </w:pPr>
      <w:r>
        <w:rPr>
          <w:rFonts w:ascii="GHEA Grapalat" w:hAnsi="GHEA Grapalat" w:cs="Sylfaen"/>
          <w:b/>
          <w:lang w:val="hy-AM"/>
        </w:rPr>
        <w:t>Գնանաշման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7DFDC2F5"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505007">
        <w:rPr>
          <w:rFonts w:ascii="GHEA Grapalat" w:hAnsi="GHEA Grapalat" w:cs="Arial"/>
          <w:sz w:val="20"/>
          <w:szCs w:val="20"/>
          <w:lang w:val="es-ES"/>
        </w:rPr>
        <w:t>ԱԲ10-ԳՀԱՊՁԲ-26/1</w:t>
      </w:r>
      <w:r w:rsidR="006701D0">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53349C88"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FD6146">
        <w:rPr>
          <w:rFonts w:ascii="GHEA Grapalat" w:hAnsi="GHEA Grapalat" w:cs="Arial"/>
          <w:sz w:val="20"/>
          <w:szCs w:val="20"/>
          <w:lang w:val="es-ES"/>
        </w:rPr>
        <w:t>Գնանաշման</w:t>
      </w:r>
      <w:proofErr w:type="spellEnd"/>
      <w:r w:rsidR="00FD6146">
        <w:rPr>
          <w:rFonts w:ascii="GHEA Grapalat" w:hAnsi="GHEA Grapalat" w:cs="Arial"/>
          <w:sz w:val="20"/>
          <w:szCs w:val="20"/>
          <w:lang w:val="es-ES"/>
        </w:rPr>
        <w:t xml:space="preserve"> </w:t>
      </w:r>
      <w:proofErr w:type="spellStart"/>
      <w:r w:rsidR="00FD6146">
        <w:rPr>
          <w:rFonts w:ascii="GHEA Grapalat" w:hAnsi="GHEA Grapalat" w:cs="Arial"/>
          <w:sz w:val="20"/>
          <w:szCs w:val="20"/>
          <w:lang w:val="es-ES"/>
        </w:rPr>
        <w:t>հարցման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բնութագրերը</w:t>
            </w:r>
            <w:proofErr w:type="spellEnd"/>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A71D81" w:rsidRDefault="000B1088" w:rsidP="000B1088">
      <w:pPr>
        <w:jc w:val="right"/>
        <w:rPr>
          <w:rFonts w:ascii="GHEA Grapalat" w:hAnsi="GHEA Grapalat" w:cs="Sylfaen"/>
          <w:sz w:val="20"/>
          <w:lang w:val="hy-AM"/>
        </w:rPr>
      </w:pPr>
    </w:p>
    <w:p w14:paraId="34FE29E3" w14:textId="77777777" w:rsidR="000B1088" w:rsidRPr="00A71D81" w:rsidRDefault="000B1088" w:rsidP="000B1088">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Fonts w:ascii="GHEA Grapalat" w:hAnsi="GHEA Grapalat" w:cs="Arial"/>
          <w:sz w:val="20"/>
          <w:lang w:val="hy-AM"/>
        </w:rPr>
        <w:tab/>
      </w:r>
      <w:r w:rsidRPr="00A71D81">
        <w:rPr>
          <w:rFonts w:ascii="GHEA Grapalat" w:hAnsi="GHEA Grapalat" w:cs="Arial"/>
          <w:sz w:val="20"/>
          <w:lang w:val="hy-AM"/>
        </w:rPr>
        <w:tab/>
        <w:t xml:space="preserve"> </w:t>
      </w:r>
    </w:p>
    <w:p w14:paraId="1599B42C" w14:textId="77777777" w:rsidR="000B1088" w:rsidRPr="00A71D81"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5FE80E72" w:rsidR="00BF1194" w:rsidRPr="00A71D81" w:rsidRDefault="00505007" w:rsidP="00BF1194">
      <w:pPr>
        <w:pStyle w:val="31"/>
        <w:spacing w:line="240" w:lineRule="auto"/>
        <w:jc w:val="right"/>
        <w:rPr>
          <w:rFonts w:ascii="GHEA Grapalat" w:hAnsi="GHEA Grapalat" w:cs="Arial"/>
          <w:b/>
          <w:lang w:val="hy-AM"/>
        </w:rPr>
      </w:pPr>
      <w:r>
        <w:rPr>
          <w:rFonts w:ascii="GHEA Grapalat" w:hAnsi="GHEA Grapalat"/>
          <w:sz w:val="24"/>
          <w:szCs w:val="24"/>
          <w:lang w:val="hy-AM"/>
        </w:rPr>
        <w:t>ԱԲ10-ԳՀԱՊՁԲ-26/1</w:t>
      </w:r>
      <w:r w:rsidR="006701D0">
        <w:rPr>
          <w:rFonts w:ascii="GHEA Grapalat" w:hAnsi="GHEA Grapalat"/>
          <w:sz w:val="24"/>
          <w:szCs w:val="24"/>
          <w:lang w:val="hy-AM"/>
        </w:rPr>
        <w:t xml:space="preserve">    </w:t>
      </w:r>
      <w:r w:rsidR="00C9175D" w:rsidRPr="00C9175D">
        <w:rPr>
          <w:rFonts w:ascii="GHEA Grapalat" w:hAnsi="GHEA Grapalat"/>
          <w:sz w:val="24"/>
          <w:szCs w:val="24"/>
          <w:lang w:val="hy-AM"/>
        </w:rPr>
        <w:t xml:space="preserve"> </w:t>
      </w:r>
      <w:r w:rsidR="00BF1194" w:rsidRPr="00A71D81">
        <w:rPr>
          <w:rFonts w:ascii="GHEA Grapalat" w:hAnsi="GHEA Grapalat" w:cs="Sylfaen"/>
          <w:b/>
          <w:lang w:val="hy-AM"/>
        </w:rPr>
        <w:t>ծածկագրով</w:t>
      </w:r>
    </w:p>
    <w:p w14:paraId="04FDDE3D" w14:textId="734B7A3B" w:rsidR="00BF1194" w:rsidRPr="00A71D81" w:rsidRDefault="00FD6146" w:rsidP="00BF1194">
      <w:pPr>
        <w:pStyle w:val="31"/>
        <w:spacing w:line="240" w:lineRule="auto"/>
        <w:jc w:val="right"/>
        <w:rPr>
          <w:rFonts w:ascii="GHEA Grapalat" w:hAnsi="GHEA Grapalat" w:cs="Arial"/>
          <w:b/>
          <w:lang w:val="hy-AM"/>
        </w:rPr>
      </w:pPr>
      <w:r>
        <w:rPr>
          <w:rFonts w:ascii="GHEA Grapalat" w:hAnsi="GHEA Grapalat" w:cs="Sylfaen"/>
          <w:b/>
          <w:lang w:val="hy-AM"/>
        </w:rPr>
        <w:t>Գնանաշման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lastRenderedPageBreak/>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lastRenderedPageBreak/>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lastRenderedPageBreak/>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lastRenderedPageBreak/>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3465D8">
        <w:trPr>
          <w:trHeight w:val="10187"/>
        </w:trPr>
        <w:tc>
          <w:tcPr>
            <w:tcW w:w="9016" w:type="dxa"/>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Pr>
          <w:rFonts w:ascii="GHEA Grapalat" w:hAnsi="GHEA Grapalat"/>
          <w:i/>
          <w:sz w:val="16"/>
          <w:szCs w:val="16"/>
          <w:lang w:val="hy-AM"/>
        </w:rPr>
        <w:t>ւմը, 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7D09C5F5" w:rsidR="00B2572B" w:rsidRPr="00A71D81" w:rsidRDefault="00505007" w:rsidP="00EF3662">
      <w:pPr>
        <w:pStyle w:val="31"/>
        <w:spacing w:line="240" w:lineRule="auto"/>
        <w:jc w:val="right"/>
        <w:rPr>
          <w:rFonts w:ascii="GHEA Grapalat" w:hAnsi="GHEA Grapalat" w:cs="Arial"/>
          <w:b/>
          <w:lang w:val="hy-AM"/>
        </w:rPr>
      </w:pPr>
      <w:r>
        <w:rPr>
          <w:rFonts w:ascii="GHEA Grapalat" w:hAnsi="GHEA Grapalat"/>
          <w:b/>
          <w:i/>
          <w:lang w:val="af-ZA"/>
        </w:rPr>
        <w:t>ԱԲ10-ԳՀԱՊՁԲ-26/1</w:t>
      </w:r>
      <w:r w:rsidR="006701D0">
        <w:rPr>
          <w:rFonts w:ascii="GHEA Grapalat" w:hAnsi="GHEA Grapalat"/>
          <w:b/>
          <w:i/>
          <w:lang w:val="af-ZA"/>
        </w:rPr>
        <w:t xml:space="preserve">    </w:t>
      </w:r>
      <w:r w:rsidR="007C5D06" w:rsidRPr="00A71D81">
        <w:rPr>
          <w:rFonts w:ascii="GHEA Grapalat" w:hAnsi="GHEA Grapalat" w:cs="Sylfaen"/>
          <w:b/>
          <w:lang w:val="hy-AM"/>
        </w:rPr>
        <w:t xml:space="preserve"> </w:t>
      </w:r>
      <w:r w:rsidR="00B2572B" w:rsidRPr="00A71D81">
        <w:rPr>
          <w:rFonts w:ascii="GHEA Grapalat" w:hAnsi="GHEA Grapalat" w:cs="Sylfaen"/>
          <w:b/>
          <w:lang w:val="hy-AM"/>
        </w:rPr>
        <w:t>ծածկագրով</w:t>
      </w:r>
    </w:p>
    <w:p w14:paraId="7DB3B88D" w14:textId="728A4408" w:rsidR="00B2572B" w:rsidRPr="00A71D81" w:rsidRDefault="00FD6146" w:rsidP="00EF3662">
      <w:pPr>
        <w:pStyle w:val="31"/>
        <w:spacing w:line="240" w:lineRule="auto"/>
        <w:jc w:val="right"/>
        <w:rPr>
          <w:rFonts w:ascii="GHEA Grapalat" w:hAnsi="GHEA Grapalat" w:cs="Arial"/>
          <w:b/>
          <w:lang w:val="hy-AM"/>
        </w:rPr>
      </w:pPr>
      <w:r>
        <w:rPr>
          <w:rFonts w:ascii="GHEA Grapalat" w:hAnsi="GHEA Grapalat" w:cs="Sylfaen"/>
          <w:b/>
          <w:lang w:val="hy-AM"/>
        </w:rPr>
        <w:t>Գնանաշման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579CB1C7"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505007">
        <w:rPr>
          <w:rFonts w:ascii="GHEA Grapalat" w:hAnsi="GHEA Grapalat" w:cs="Arial"/>
          <w:sz w:val="20"/>
          <w:szCs w:val="20"/>
          <w:lang w:val="es-ES"/>
        </w:rPr>
        <w:t>ԱԲ10-ԳՀԱՊՁԲ-26/1</w:t>
      </w:r>
      <w:r w:rsidR="006701D0">
        <w:rPr>
          <w:rFonts w:ascii="GHEA Grapalat" w:hAnsi="GHEA Grapalat" w:cs="Arial"/>
          <w:sz w:val="20"/>
          <w:szCs w:val="20"/>
          <w:lang w:val="es-ES"/>
        </w:rPr>
        <w:t xml:space="preserve">  </w:t>
      </w:r>
      <w:r w:rsidR="007C5D06" w:rsidRPr="007C5D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FD6146">
        <w:rPr>
          <w:rFonts w:ascii="GHEA Grapalat" w:hAnsi="GHEA Grapalat" w:cs="Arial"/>
          <w:sz w:val="20"/>
          <w:szCs w:val="20"/>
          <w:lang w:val="es-ES"/>
        </w:rPr>
        <w:t>Գնանաշման</w:t>
      </w:r>
      <w:proofErr w:type="spellEnd"/>
      <w:r w:rsidR="00FD6146">
        <w:rPr>
          <w:rFonts w:ascii="GHEA Grapalat" w:hAnsi="GHEA Grapalat" w:cs="Arial"/>
          <w:sz w:val="20"/>
          <w:szCs w:val="20"/>
          <w:lang w:val="es-ES"/>
        </w:rPr>
        <w:t xml:space="preserve"> </w:t>
      </w:r>
      <w:proofErr w:type="spellStart"/>
      <w:r w:rsidR="00FD6146">
        <w:rPr>
          <w:rFonts w:ascii="GHEA Grapalat" w:hAnsi="GHEA Grapalat" w:cs="Arial"/>
          <w:sz w:val="20"/>
          <w:szCs w:val="20"/>
          <w:lang w:val="es-ES"/>
        </w:rPr>
        <w:t>հարցման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proofErr w:type="gram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proofErr w:type="gramEnd"/>
      <w:r w:rsidRPr="00A71D81">
        <w:rPr>
          <w:rFonts w:ascii="GHEA Grapalat" w:hAnsi="GHEA Grapalat" w:cs="Arial"/>
          <w:sz w:val="20"/>
          <w:szCs w:val="20"/>
          <w:lang w:val="es-ES"/>
        </w:rPr>
        <w:t xml:space="preserve"> </w:t>
      </w:r>
      <w:proofErr w:type="spellStart"/>
      <w:proofErr w:type="gram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proofErr w:type="gramEnd"/>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1139132B"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505007"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6CF0B385"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spellStart"/>
            <w:proofErr w:type="gram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roofErr w:type="gram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505007"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489D1CB1" w14:textId="77777777" w:rsidR="00885B93" w:rsidRPr="00A71D81" w:rsidRDefault="00885B93" w:rsidP="00EF3662">
            <w:pPr>
              <w:jc w:val="center"/>
              <w:rPr>
                <w:rFonts w:ascii="GHEA Grapalat" w:hAnsi="GHEA Grapalat"/>
                <w:lang w:val="es-ES"/>
              </w:rPr>
            </w:pPr>
          </w:p>
        </w:tc>
      </w:tr>
      <w:tr w:rsidR="00885B93" w:rsidRPr="00505007"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48E5F445" w14:textId="77777777" w:rsidR="00885B93" w:rsidRPr="00A71D81" w:rsidRDefault="00885B93" w:rsidP="00EF3662">
            <w:pPr>
              <w:rPr>
                <w:rFonts w:ascii="GHEA Grapalat" w:hAnsi="GHEA Grapalat"/>
                <w:lang w:val="es-ES"/>
              </w:rPr>
            </w:pPr>
          </w:p>
        </w:tc>
      </w:tr>
      <w:tr w:rsidR="00885B93" w:rsidRPr="00505007"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A71D81"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71D81">
        <w:rPr>
          <w:rFonts w:ascii="GHEA Grapalat" w:hAnsi="GHEA Grapalat"/>
          <w:sz w:val="20"/>
          <w:vertAlign w:val="superscript"/>
          <w:lang w:val="hy-AM"/>
        </w:rPr>
        <w:tab/>
      </w:r>
    </w:p>
    <w:p w14:paraId="017B4D35" w14:textId="77777777"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 xml:space="preserve">    </w:t>
      </w:r>
    </w:p>
    <w:p w14:paraId="724D9795" w14:textId="77777777"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Կ. Տ.</w:t>
      </w:r>
      <w:r w:rsidRPr="00A71D81">
        <w:rPr>
          <w:rStyle w:val="af6"/>
          <w:rFonts w:ascii="GHEA Grapalat" w:hAnsi="GHEA Grapalat"/>
          <w:color w:val="FFFFFF"/>
          <w:sz w:val="20"/>
          <w:lang w:val="hy-AM"/>
        </w:rPr>
        <w:footnoteReference w:id="8"/>
      </w:r>
      <w:r w:rsidRPr="00A71D81">
        <w:rPr>
          <w:rFonts w:ascii="GHEA Grapalat" w:hAnsi="GHEA Grapalat"/>
          <w:sz w:val="20"/>
          <w:lang w:val="hy-AM"/>
        </w:rPr>
        <w:tab/>
      </w:r>
      <w:r w:rsidRPr="00A71D81">
        <w:rPr>
          <w:rFonts w:ascii="GHEA Grapalat" w:hAnsi="GHEA Grapalat"/>
          <w:sz w:val="20"/>
          <w:lang w:val="hy-AM"/>
        </w:rPr>
        <w:tab/>
        <w:t xml:space="preserve"> </w:t>
      </w:r>
    </w:p>
    <w:p w14:paraId="25BD2B37" w14:textId="77777777" w:rsidR="00B2572B" w:rsidRPr="00A71D81" w:rsidRDefault="00B2572B" w:rsidP="00EF3662">
      <w:pPr>
        <w:jc w:val="right"/>
        <w:rPr>
          <w:rFonts w:ascii="GHEA Grapalat" w:hAnsi="GHEA Grapalat"/>
          <w:sz w:val="20"/>
          <w:lang w:val="hy-AM"/>
        </w:rPr>
      </w:pPr>
    </w:p>
    <w:p w14:paraId="652F9433" w14:textId="77777777" w:rsidR="00B2572B" w:rsidRPr="00A71D81" w:rsidRDefault="00B2572B" w:rsidP="00EF3662">
      <w:pPr>
        <w:rPr>
          <w:rFonts w:ascii="GHEA Grapalat" w:hAnsi="GHEA Grapalat" w:cs="Sylfaen"/>
          <w:i/>
          <w:sz w:val="16"/>
          <w:szCs w:val="16"/>
          <w:lang w:val="hy-AM" w:eastAsia="ru-RU"/>
        </w:rPr>
      </w:pPr>
    </w:p>
    <w:p w14:paraId="6D5563B5" w14:textId="77777777" w:rsidR="00B2572B" w:rsidRPr="00A71D81" w:rsidRDefault="00B2572B" w:rsidP="00EF3662">
      <w:pPr>
        <w:rPr>
          <w:rFonts w:ascii="GHEA Grapalat" w:hAnsi="GHEA Grapalat" w:cs="Sylfaen"/>
          <w:i/>
          <w:sz w:val="16"/>
          <w:szCs w:val="16"/>
          <w:lang w:val="hy-AM" w:eastAsia="ru-RU"/>
        </w:rPr>
      </w:pPr>
    </w:p>
    <w:p w14:paraId="7FDF0844" w14:textId="77777777" w:rsidR="00B2572B" w:rsidRPr="00A71D81" w:rsidRDefault="00B2572B" w:rsidP="00EF3662">
      <w:pPr>
        <w:rPr>
          <w:rFonts w:ascii="GHEA Grapalat" w:hAnsi="GHEA Grapalat" w:cs="Sylfaen"/>
          <w:i/>
          <w:sz w:val="16"/>
          <w:szCs w:val="16"/>
          <w:lang w:val="hy-AM" w:eastAsia="ru-RU"/>
        </w:rPr>
      </w:pPr>
    </w:p>
    <w:p w14:paraId="2A4D201A" w14:textId="77777777" w:rsidR="00B2572B" w:rsidRPr="00A71D81" w:rsidRDefault="00B2572B" w:rsidP="00EF3662">
      <w:pPr>
        <w:rPr>
          <w:rFonts w:ascii="GHEA Grapalat" w:hAnsi="GHEA Grapalat" w:cs="Sylfaen"/>
          <w:i/>
          <w:sz w:val="16"/>
          <w:szCs w:val="16"/>
          <w:lang w:val="hy-AM" w:eastAsia="ru-RU"/>
        </w:rPr>
      </w:pPr>
    </w:p>
    <w:p w14:paraId="6BD5419C" w14:textId="77777777" w:rsidR="00B2572B" w:rsidRPr="00A71D81" w:rsidRDefault="00B2572B" w:rsidP="00EF3662">
      <w:pPr>
        <w:rPr>
          <w:rFonts w:ascii="GHEA Grapalat" w:hAnsi="GHEA Grapalat" w:cs="Sylfaen"/>
          <w:i/>
          <w:sz w:val="16"/>
          <w:szCs w:val="16"/>
          <w:lang w:val="hy-AM" w:eastAsia="ru-RU"/>
        </w:rPr>
      </w:pPr>
    </w:p>
    <w:p w14:paraId="6F42F867" w14:textId="77777777" w:rsidR="00B2572B" w:rsidRPr="00A71D81" w:rsidRDefault="00B2572B" w:rsidP="00EF3662">
      <w:pPr>
        <w:rPr>
          <w:rFonts w:ascii="GHEA Grapalat" w:hAnsi="GHEA Grapalat" w:cs="Sylfaen"/>
          <w:i/>
          <w:sz w:val="16"/>
          <w:szCs w:val="16"/>
          <w:lang w:val="hy-AM" w:eastAsia="ru-RU"/>
        </w:rPr>
      </w:pPr>
    </w:p>
    <w:p w14:paraId="774075A2" w14:textId="77777777" w:rsidR="00B2572B" w:rsidRPr="00A71D81" w:rsidRDefault="00B2572B" w:rsidP="00EF3662">
      <w:pPr>
        <w:rPr>
          <w:rFonts w:ascii="GHEA Grapalat" w:hAnsi="GHEA Grapalat" w:cs="Sylfaen"/>
          <w:i/>
          <w:sz w:val="16"/>
          <w:szCs w:val="16"/>
          <w:lang w:val="hy-AM" w:eastAsia="ru-RU"/>
        </w:rPr>
      </w:pPr>
    </w:p>
    <w:p w14:paraId="7EEDCF8B" w14:textId="77777777" w:rsidR="00B2572B" w:rsidRPr="00A71D81" w:rsidRDefault="00B2572B" w:rsidP="00EF3662">
      <w:pPr>
        <w:rPr>
          <w:rFonts w:ascii="GHEA Grapalat" w:hAnsi="GHEA Grapalat" w:cs="Sylfaen"/>
          <w:i/>
          <w:sz w:val="16"/>
          <w:szCs w:val="16"/>
          <w:lang w:val="hy-AM" w:eastAsia="ru-RU"/>
        </w:rPr>
      </w:pPr>
    </w:p>
    <w:p w14:paraId="044005E7" w14:textId="77777777" w:rsidR="00B2572B" w:rsidRPr="00A71D81" w:rsidRDefault="00B2572B" w:rsidP="00EF3662">
      <w:pPr>
        <w:rPr>
          <w:rFonts w:ascii="GHEA Grapalat" w:hAnsi="GHEA Grapalat" w:cs="Sylfaen"/>
          <w:i/>
          <w:sz w:val="16"/>
          <w:szCs w:val="16"/>
          <w:lang w:val="hy-AM" w:eastAsia="ru-RU"/>
        </w:rPr>
      </w:pPr>
    </w:p>
    <w:p w14:paraId="272F32E1" w14:textId="77777777" w:rsidR="00B2572B" w:rsidRPr="00A71D81" w:rsidRDefault="00B2572B" w:rsidP="00EF3662">
      <w:pPr>
        <w:rPr>
          <w:rFonts w:ascii="GHEA Grapalat" w:hAnsi="GHEA Grapalat" w:cs="Sylfaen"/>
          <w:i/>
          <w:sz w:val="16"/>
          <w:szCs w:val="16"/>
          <w:lang w:val="hy-AM" w:eastAsia="ru-RU"/>
        </w:rPr>
      </w:pPr>
    </w:p>
    <w:p w14:paraId="58BFB1E9" w14:textId="77777777"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31539337"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4E284CDB" w:rsidR="007862B1" w:rsidRPr="00A71D81" w:rsidRDefault="00505007" w:rsidP="007862B1">
      <w:pPr>
        <w:pStyle w:val="31"/>
        <w:spacing w:line="240" w:lineRule="auto"/>
        <w:jc w:val="right"/>
        <w:rPr>
          <w:rFonts w:ascii="GHEA Grapalat" w:hAnsi="GHEA Grapalat" w:cs="Arial"/>
          <w:b/>
          <w:lang w:val="hy-AM"/>
        </w:rPr>
      </w:pPr>
      <w:r>
        <w:rPr>
          <w:rFonts w:ascii="GHEA Grapalat" w:hAnsi="GHEA Grapalat"/>
          <w:b/>
          <w:i/>
          <w:lang w:val="af-ZA"/>
        </w:rPr>
        <w:t>ԱԲ10-ԳՀԱՊՁԲ-26/1</w:t>
      </w:r>
      <w:r w:rsidR="006701D0">
        <w:rPr>
          <w:rFonts w:ascii="GHEA Grapalat" w:hAnsi="GHEA Grapalat"/>
          <w:b/>
          <w:i/>
          <w:lang w:val="af-ZA"/>
        </w:rPr>
        <w:t xml:space="preserve">    </w:t>
      </w:r>
      <w:r w:rsidR="007862B1" w:rsidRPr="00A71D81">
        <w:rPr>
          <w:rFonts w:ascii="GHEA Grapalat" w:hAnsi="GHEA Grapalat"/>
          <w:b/>
          <w:lang w:val="hy-AM"/>
        </w:rPr>
        <w:t xml:space="preserve">  </w:t>
      </w:r>
      <w:r w:rsidR="007862B1" w:rsidRPr="00A71D81">
        <w:rPr>
          <w:rFonts w:ascii="GHEA Grapalat" w:hAnsi="GHEA Grapalat" w:cs="Sylfaen"/>
          <w:b/>
          <w:lang w:val="hy-AM"/>
        </w:rPr>
        <w:t>ծածկագրով</w:t>
      </w:r>
    </w:p>
    <w:p w14:paraId="2896D925" w14:textId="494D1ED4" w:rsidR="007862B1" w:rsidRPr="00A71D81" w:rsidRDefault="00FD6146" w:rsidP="007862B1">
      <w:pPr>
        <w:pStyle w:val="31"/>
        <w:spacing w:line="240" w:lineRule="auto"/>
        <w:jc w:val="right"/>
        <w:rPr>
          <w:rFonts w:ascii="GHEA Grapalat" w:hAnsi="GHEA Grapalat" w:cs="Sylfaen"/>
          <w:b/>
          <w:lang w:val="hy-AM"/>
        </w:rPr>
      </w:pPr>
      <w:r>
        <w:rPr>
          <w:rFonts w:ascii="GHEA Grapalat" w:hAnsi="GHEA Grapalat" w:cs="Sylfaen"/>
          <w:b/>
          <w:lang w:val="hy-AM"/>
        </w:rPr>
        <w:t>Գնանաշման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77777777"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7777777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77777777"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946D69" w:rsidRPr="0092394C" w14:paraId="58FB1A24" w14:textId="77777777" w:rsidTr="00DB31F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49F4E5BA" w:rsidR="00946D69" w:rsidRPr="0092394C" w:rsidRDefault="00946D69" w:rsidP="00946D69">
            <w:pPr>
              <w:rPr>
                <w:rFonts w:ascii="GHEA Grapalat" w:hAnsi="GHEA Grapalat" w:cs="Arial"/>
                <w:sz w:val="20"/>
                <w:szCs w:val="20"/>
                <w:lang w:val="hy-AM"/>
              </w:rPr>
            </w:pPr>
            <w:r w:rsidRPr="00C66733">
              <w:rPr>
                <w:rFonts w:ascii="GHEA Grapalat" w:hAnsi="GHEA Grapalat" w:cs="Sylfaen"/>
                <w:sz w:val="20"/>
                <w:szCs w:val="20"/>
                <w:lang w:val="hy-AM"/>
              </w:rPr>
              <w:t>9</w:t>
            </w:r>
            <w:r w:rsidRPr="00C66733">
              <w:rPr>
                <w:rFonts w:ascii="GHEA Grapalat" w:hAnsi="GHEA Grapalat" w:cs="Sylfaen"/>
                <w:sz w:val="20"/>
                <w:szCs w:val="20"/>
              </w:rPr>
              <w:t xml:space="preserve">. </w:t>
            </w:r>
            <w:proofErr w:type="gramStart"/>
            <w:r w:rsidRPr="00C66733">
              <w:rPr>
                <w:rFonts w:ascii="GHEA Grapalat" w:hAnsi="GHEA Grapalat" w:cs="Sylfaen"/>
                <w:sz w:val="20"/>
                <w:szCs w:val="20"/>
              </w:rPr>
              <w:t>Շահառու</w:t>
            </w:r>
            <w:r w:rsidRPr="00C66733">
              <w:rPr>
                <w:rFonts w:ascii="GHEA Grapalat" w:hAnsi="GHEA Grapalat" w:cs="Sylfaen"/>
                <w:sz w:val="20"/>
                <w:szCs w:val="20"/>
                <w:lang w:val="hy-AM"/>
              </w:rPr>
              <w:t>ի  անվանումը</w:t>
            </w:r>
            <w:proofErr w:type="gramEnd"/>
            <w:r w:rsidRPr="00C66733">
              <w:rPr>
                <w:rFonts w:ascii="GHEA Grapalat" w:hAnsi="GHEA Grapalat" w:cs="Sylfaen"/>
                <w:sz w:val="20"/>
                <w:szCs w:val="20"/>
              </w:rPr>
              <w:t>,</w:t>
            </w:r>
            <w:r w:rsidRPr="00C66733">
              <w:rPr>
                <w:rFonts w:ascii="GHEA Grapalat" w:hAnsi="GHEA Grapalat" w:cs="Sylfaen"/>
                <w:sz w:val="20"/>
                <w:szCs w:val="20"/>
                <w:lang w:val="hy-AM"/>
              </w:rPr>
              <w:t xml:space="preserve"> կամ անուն ազգանուն </w:t>
            </w:r>
            <w:proofErr w:type="gramStart"/>
            <w:r w:rsidRPr="00C66733">
              <w:rPr>
                <w:rFonts w:ascii="GHEA Grapalat" w:hAnsi="GHEA Grapalat" w:cs="Arial"/>
                <w:sz w:val="20"/>
                <w:szCs w:val="20"/>
              </w:rPr>
              <w:t xml:space="preserve">` </w:t>
            </w:r>
            <w:r w:rsidRPr="00C66733">
              <w:rPr>
                <w:rFonts w:ascii="GHEA Grapalat" w:hAnsi="GHEA Grapalat" w:cs="Sylfaen"/>
              </w:rPr>
              <w:t xml:space="preserve"> </w:t>
            </w:r>
            <w:r w:rsidRPr="00DD5AE8">
              <w:rPr>
                <w:rFonts w:ascii="GHEA Grapalat" w:hAnsi="GHEA Grapalat"/>
                <w:sz w:val="20"/>
                <w:szCs w:val="20"/>
                <w:lang w:val="es-ES"/>
              </w:rPr>
              <w:t>&lt;</w:t>
            </w:r>
            <w:proofErr w:type="gramEnd"/>
            <w:r w:rsidRPr="00DD5AE8">
              <w:rPr>
                <w:rFonts w:ascii="GHEA Grapalat" w:hAnsi="GHEA Grapalat"/>
                <w:sz w:val="20"/>
                <w:szCs w:val="20"/>
                <w:lang w:val="es-ES"/>
              </w:rPr>
              <w:t>&lt;</w:t>
            </w:r>
            <w:proofErr w:type="spellStart"/>
            <w:r w:rsidRPr="00DD5AE8">
              <w:rPr>
                <w:rFonts w:ascii="GHEA Grapalat" w:hAnsi="GHEA Grapalat"/>
                <w:sz w:val="20"/>
                <w:szCs w:val="20"/>
                <w:lang w:val="es-ES"/>
              </w:rPr>
              <w:t>Աբովյանի</w:t>
            </w:r>
            <w:proofErr w:type="spellEnd"/>
            <w:r w:rsidRPr="00DD5AE8">
              <w:rPr>
                <w:rFonts w:ascii="GHEA Grapalat" w:hAnsi="GHEA Grapalat"/>
                <w:sz w:val="20"/>
                <w:szCs w:val="20"/>
                <w:lang w:val="es-ES"/>
              </w:rPr>
              <w:t xml:space="preserve"> Վ. </w:t>
            </w:r>
            <w:proofErr w:type="spellStart"/>
            <w:r w:rsidRPr="00DD5AE8">
              <w:rPr>
                <w:rFonts w:ascii="GHEA Grapalat" w:hAnsi="GHEA Grapalat"/>
                <w:sz w:val="20"/>
                <w:szCs w:val="20"/>
                <w:lang w:val="es-ES"/>
              </w:rPr>
              <w:t>Համբարձումյանի</w:t>
            </w:r>
            <w:proofErr w:type="spellEnd"/>
            <w:r w:rsidRPr="00DD5AE8">
              <w:rPr>
                <w:rFonts w:ascii="GHEA Grapalat" w:hAnsi="GHEA Grapalat"/>
                <w:sz w:val="20"/>
                <w:szCs w:val="20"/>
                <w:lang w:val="es-ES"/>
              </w:rPr>
              <w:t xml:space="preserve"> </w:t>
            </w:r>
            <w:proofErr w:type="spellStart"/>
            <w:r w:rsidRPr="00DD5AE8">
              <w:rPr>
                <w:rFonts w:ascii="GHEA Grapalat" w:hAnsi="GHEA Grapalat"/>
                <w:sz w:val="20"/>
                <w:szCs w:val="20"/>
                <w:lang w:val="es-ES"/>
              </w:rPr>
              <w:t>անվան</w:t>
            </w:r>
            <w:proofErr w:type="spellEnd"/>
            <w:r w:rsidRPr="00DD5AE8">
              <w:rPr>
                <w:rFonts w:ascii="GHEA Grapalat" w:hAnsi="GHEA Grapalat"/>
                <w:sz w:val="20"/>
                <w:szCs w:val="20"/>
                <w:lang w:val="es-ES"/>
              </w:rPr>
              <w:t xml:space="preserve"> N10 </w:t>
            </w:r>
            <w:proofErr w:type="spellStart"/>
            <w:r w:rsidRPr="00DD5AE8">
              <w:rPr>
                <w:rFonts w:ascii="GHEA Grapalat" w:hAnsi="GHEA Grapalat"/>
                <w:sz w:val="20"/>
                <w:szCs w:val="20"/>
                <w:lang w:val="es-ES"/>
              </w:rPr>
              <w:t>հիմնական</w:t>
            </w:r>
            <w:proofErr w:type="spellEnd"/>
            <w:r w:rsidRPr="00DD5AE8">
              <w:rPr>
                <w:rFonts w:ascii="GHEA Grapalat" w:hAnsi="GHEA Grapalat"/>
                <w:sz w:val="20"/>
                <w:szCs w:val="20"/>
                <w:lang w:val="es-ES"/>
              </w:rPr>
              <w:t xml:space="preserve"> </w:t>
            </w:r>
            <w:proofErr w:type="spellStart"/>
            <w:r w:rsidRPr="00DD5AE8">
              <w:rPr>
                <w:rFonts w:ascii="GHEA Grapalat" w:hAnsi="GHEA Grapalat"/>
                <w:sz w:val="20"/>
                <w:szCs w:val="20"/>
                <w:lang w:val="es-ES"/>
              </w:rPr>
              <w:t>դպրոց</w:t>
            </w:r>
            <w:proofErr w:type="spellEnd"/>
            <w:r w:rsidRPr="00DD5AE8">
              <w:rPr>
                <w:rFonts w:ascii="GHEA Grapalat" w:hAnsi="GHEA Grapalat"/>
                <w:sz w:val="20"/>
                <w:szCs w:val="20"/>
                <w:lang w:val="es-ES"/>
              </w:rPr>
              <w:t>&gt;&gt; ՊՈԱԿ</w:t>
            </w:r>
          </w:p>
        </w:tc>
      </w:tr>
      <w:tr w:rsidR="00946D69"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4090AEF8" w:rsidR="00946D69" w:rsidRPr="00A71D81" w:rsidRDefault="00946D69" w:rsidP="00946D69">
            <w:pPr>
              <w:rPr>
                <w:rFonts w:ascii="GHEA Grapalat" w:hAnsi="GHEA Grapalat" w:cs="Sylfaen"/>
                <w:sz w:val="20"/>
                <w:szCs w:val="20"/>
                <w:lang w:val="ru-RU"/>
              </w:rPr>
            </w:pPr>
            <w:r w:rsidRPr="00C66733">
              <w:rPr>
                <w:rFonts w:ascii="GHEA Grapalat" w:hAnsi="GHEA Grapalat" w:cs="Sylfaen"/>
                <w:sz w:val="20"/>
                <w:szCs w:val="20"/>
                <w:lang w:val="ru-RU"/>
              </w:rPr>
              <w:t xml:space="preserve">10. </w:t>
            </w:r>
            <w:r w:rsidRPr="00C66733">
              <w:rPr>
                <w:rFonts w:ascii="GHEA Grapalat" w:hAnsi="GHEA Grapalat" w:cs="Sylfaen"/>
                <w:sz w:val="20"/>
                <w:szCs w:val="20"/>
              </w:rPr>
              <w:t xml:space="preserve"> </w:t>
            </w:r>
            <w:proofErr w:type="spellStart"/>
            <w:proofErr w:type="gramStart"/>
            <w:r w:rsidRPr="00C66733">
              <w:rPr>
                <w:rFonts w:ascii="GHEA Grapalat" w:hAnsi="GHEA Grapalat" w:cs="Sylfaen"/>
                <w:sz w:val="20"/>
                <w:szCs w:val="20"/>
              </w:rPr>
              <w:t>Շահառուի</w:t>
            </w:r>
            <w:proofErr w:type="spellEnd"/>
            <w:r w:rsidRPr="00C66733">
              <w:rPr>
                <w:rFonts w:ascii="GHEA Grapalat" w:hAnsi="GHEA Grapalat" w:cs="Arial"/>
                <w:sz w:val="20"/>
                <w:szCs w:val="20"/>
              </w:rPr>
              <w:t xml:space="preserve"> </w:t>
            </w:r>
            <w:r w:rsidRPr="00C66733">
              <w:rPr>
                <w:rFonts w:ascii="GHEA Grapalat" w:hAnsi="GHEA Grapalat" w:cs="Sylfaen"/>
                <w:sz w:val="20"/>
                <w:szCs w:val="20"/>
              </w:rPr>
              <w:t xml:space="preserve"> ՀԾՀ</w:t>
            </w:r>
            <w:proofErr w:type="gramEnd"/>
            <w:r w:rsidRPr="00C66733">
              <w:rPr>
                <w:rFonts w:ascii="GHEA Grapalat" w:hAnsi="GHEA Grapalat" w:cs="Sylfaen"/>
                <w:sz w:val="20"/>
                <w:szCs w:val="20"/>
                <w:lang w:val="ru-RU"/>
              </w:rPr>
              <w:t xml:space="preserve"> (</w:t>
            </w:r>
            <w:r w:rsidRPr="00C66733">
              <w:rPr>
                <w:rFonts w:ascii="GHEA Grapalat" w:hAnsi="GHEA Grapalat" w:cs="Sylfaen"/>
                <w:sz w:val="20"/>
                <w:szCs w:val="20"/>
                <w:lang w:val="hy-AM"/>
              </w:rPr>
              <w:t>չի լրացվում</w:t>
            </w:r>
            <w:r w:rsidRPr="00C66733">
              <w:rPr>
                <w:rFonts w:ascii="GHEA Grapalat" w:hAnsi="GHEA Grapalat" w:cs="Sylfaen"/>
                <w:sz w:val="20"/>
                <w:szCs w:val="20"/>
                <w:lang w:val="ru-RU"/>
              </w:rPr>
              <w:t>)</w:t>
            </w:r>
          </w:p>
        </w:tc>
      </w:tr>
      <w:tr w:rsidR="00946D69"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3B276B27" w:rsidR="00946D69" w:rsidRPr="00A71D81" w:rsidRDefault="00946D69" w:rsidP="00946D69">
            <w:pPr>
              <w:rPr>
                <w:rFonts w:ascii="GHEA Grapalat" w:hAnsi="GHEA Grapalat" w:cs="Arial"/>
                <w:sz w:val="20"/>
                <w:szCs w:val="20"/>
              </w:rPr>
            </w:pPr>
            <w:r w:rsidRPr="00C66733">
              <w:rPr>
                <w:rFonts w:ascii="GHEA Grapalat" w:hAnsi="GHEA Grapalat" w:cs="Sylfaen"/>
                <w:sz w:val="20"/>
                <w:szCs w:val="20"/>
                <w:lang w:val="hy-AM"/>
              </w:rPr>
              <w:t>11</w:t>
            </w:r>
            <w:r w:rsidRPr="00C66733">
              <w:rPr>
                <w:rFonts w:ascii="GHEA Grapalat" w:hAnsi="GHEA Grapalat" w:cs="Sylfaen"/>
                <w:sz w:val="20"/>
                <w:szCs w:val="20"/>
              </w:rPr>
              <w:t xml:space="preserve">. </w:t>
            </w:r>
            <w:proofErr w:type="spellStart"/>
            <w:r w:rsidRPr="00DD5AE8">
              <w:rPr>
                <w:rFonts w:ascii="GHEA Grapalat" w:hAnsi="GHEA Grapalat" w:cs="Sylfaen"/>
                <w:sz w:val="20"/>
                <w:szCs w:val="20"/>
              </w:rPr>
              <w:t>Շահառուի</w:t>
            </w:r>
            <w:proofErr w:type="spellEnd"/>
            <w:r w:rsidRPr="00DD5AE8">
              <w:rPr>
                <w:rFonts w:ascii="GHEA Grapalat" w:hAnsi="GHEA Grapalat" w:cs="Arial"/>
                <w:sz w:val="20"/>
                <w:szCs w:val="20"/>
              </w:rPr>
              <w:t xml:space="preserve"> </w:t>
            </w:r>
            <w:r w:rsidRPr="00DD5AE8">
              <w:rPr>
                <w:rFonts w:ascii="GHEA Grapalat" w:hAnsi="GHEA Grapalat" w:cs="Sylfaen"/>
                <w:sz w:val="20"/>
                <w:szCs w:val="20"/>
              </w:rPr>
              <w:t>ՀՎՀՀ</w:t>
            </w:r>
            <w:r w:rsidRPr="00DD5AE8">
              <w:rPr>
                <w:rFonts w:ascii="GHEA Grapalat" w:hAnsi="GHEA Grapalat" w:cs="Arial"/>
                <w:sz w:val="20"/>
                <w:szCs w:val="20"/>
              </w:rPr>
              <w:t>`</w:t>
            </w:r>
            <w:r w:rsidRPr="00DD5AE8">
              <w:rPr>
                <w:rFonts w:ascii="GHEA Grapalat" w:hAnsi="GHEA Grapalat" w:cs="Arial"/>
                <w:sz w:val="20"/>
                <w:szCs w:val="20"/>
                <w:lang w:val="ru-RU"/>
              </w:rPr>
              <w:t xml:space="preserve">  </w:t>
            </w:r>
            <w:r w:rsidRPr="00DD5AE8">
              <w:rPr>
                <w:rFonts w:ascii="GHEA Grapalat" w:hAnsi="GHEA Grapalat" w:cs="Sylfaen"/>
                <w:sz w:val="20"/>
                <w:szCs w:val="20"/>
              </w:rPr>
              <w:t xml:space="preserve"> </w:t>
            </w:r>
            <w:r w:rsidRPr="00DD5AE8">
              <w:rPr>
                <w:rFonts w:ascii="GHEA Grapalat" w:hAnsi="GHEA Grapalat" w:cs="Arial"/>
                <w:sz w:val="20"/>
                <w:szCs w:val="20"/>
                <w:lang w:val="ru-RU"/>
              </w:rPr>
              <w:t>03509991</w:t>
            </w:r>
          </w:p>
        </w:tc>
      </w:tr>
      <w:tr w:rsidR="00946D69"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1A077673" w:rsidR="00946D69" w:rsidRPr="00A71D81" w:rsidRDefault="00946D69" w:rsidP="00946D69">
            <w:pPr>
              <w:rPr>
                <w:rFonts w:ascii="GHEA Grapalat" w:hAnsi="GHEA Grapalat" w:cs="Arial"/>
                <w:sz w:val="20"/>
                <w:szCs w:val="20"/>
              </w:rPr>
            </w:pPr>
            <w:r w:rsidRPr="00C66733">
              <w:rPr>
                <w:rFonts w:ascii="GHEA Grapalat" w:hAnsi="GHEA Grapalat" w:cs="Sylfaen"/>
                <w:sz w:val="20"/>
                <w:szCs w:val="20"/>
              </w:rPr>
              <w:t>1</w:t>
            </w:r>
            <w:r w:rsidRPr="00C66733">
              <w:rPr>
                <w:rFonts w:ascii="GHEA Grapalat" w:hAnsi="GHEA Grapalat" w:cs="Sylfaen"/>
                <w:sz w:val="20"/>
                <w:szCs w:val="20"/>
                <w:lang w:val="hy-AM"/>
              </w:rPr>
              <w:t>2</w:t>
            </w:r>
            <w:r w:rsidRPr="00C66733">
              <w:rPr>
                <w:rFonts w:ascii="GHEA Grapalat" w:hAnsi="GHEA Grapalat" w:cs="Sylfaen"/>
                <w:sz w:val="20"/>
                <w:szCs w:val="20"/>
              </w:rPr>
              <w:t>.</w:t>
            </w:r>
            <w:proofErr w:type="spellStart"/>
            <w:proofErr w:type="gramStart"/>
            <w:r w:rsidRPr="00C66733">
              <w:rPr>
                <w:rFonts w:ascii="GHEA Grapalat" w:hAnsi="GHEA Grapalat" w:cs="Sylfaen"/>
                <w:sz w:val="20"/>
                <w:szCs w:val="20"/>
              </w:rPr>
              <w:t>Շահառուի</w:t>
            </w:r>
            <w:proofErr w:type="spellEnd"/>
            <w:r w:rsidRPr="00C66733">
              <w:rPr>
                <w:rFonts w:ascii="GHEA Grapalat" w:hAnsi="GHEA Grapalat" w:cs="Sylfaen"/>
                <w:sz w:val="20"/>
                <w:szCs w:val="20"/>
                <w:lang w:val="hy-AM"/>
              </w:rPr>
              <w:t>ն</w:t>
            </w:r>
            <w:r w:rsidRPr="00C66733">
              <w:rPr>
                <w:rFonts w:ascii="GHEA Grapalat" w:hAnsi="GHEA Grapalat" w:cs="Arial"/>
                <w:sz w:val="20"/>
                <w:szCs w:val="20"/>
              </w:rPr>
              <w:t xml:space="preserve"> </w:t>
            </w:r>
            <w:r w:rsidRPr="00C66733">
              <w:rPr>
                <w:rFonts w:ascii="GHEA Grapalat" w:hAnsi="GHEA Grapalat" w:cs="Sylfaen"/>
                <w:sz w:val="20"/>
                <w:szCs w:val="20"/>
                <w:lang w:val="hy-AM"/>
              </w:rPr>
              <w:t xml:space="preserve"> սպասարկող</w:t>
            </w:r>
            <w:proofErr w:type="gramEnd"/>
            <w:r w:rsidRPr="00C66733">
              <w:rPr>
                <w:rFonts w:ascii="GHEA Grapalat" w:hAnsi="GHEA Grapalat" w:cs="Sylfaen"/>
                <w:sz w:val="20"/>
                <w:szCs w:val="20"/>
                <w:lang w:val="hy-AM"/>
              </w:rPr>
              <w:t xml:space="preserve"> Ֆինանսական կազմակերպություն</w:t>
            </w:r>
            <w:r w:rsidRPr="00C66733">
              <w:rPr>
                <w:rFonts w:ascii="GHEA Grapalat" w:hAnsi="GHEA Grapalat" w:cs="Sylfaen"/>
                <w:sz w:val="20"/>
                <w:szCs w:val="20"/>
              </w:rPr>
              <w:t xml:space="preserve"> (</w:t>
            </w:r>
            <w:proofErr w:type="spellStart"/>
            <w:r w:rsidRPr="00C66733">
              <w:rPr>
                <w:rFonts w:ascii="GHEA Grapalat" w:hAnsi="GHEA Grapalat" w:cs="Sylfaen"/>
                <w:sz w:val="20"/>
                <w:szCs w:val="20"/>
              </w:rPr>
              <w:t>բանկ</w:t>
            </w:r>
            <w:proofErr w:type="spellEnd"/>
            <w:r w:rsidRPr="00C66733">
              <w:rPr>
                <w:rFonts w:ascii="GHEA Grapalat" w:hAnsi="GHEA Grapalat" w:cs="Sylfaen"/>
                <w:sz w:val="20"/>
                <w:szCs w:val="20"/>
              </w:rPr>
              <w:t>)</w:t>
            </w:r>
            <w:r w:rsidRPr="00C66733">
              <w:rPr>
                <w:rFonts w:ascii="GHEA Grapalat" w:hAnsi="GHEA Grapalat" w:cs="Arial"/>
                <w:sz w:val="20"/>
                <w:szCs w:val="20"/>
              </w:rPr>
              <w:t xml:space="preserve">` </w:t>
            </w:r>
            <w:r w:rsidRPr="00C66733">
              <w:rPr>
                <w:rFonts w:ascii="GHEA Grapalat" w:hAnsi="GHEA Grapalat" w:cs="Sylfaen"/>
              </w:rPr>
              <w:t xml:space="preserve"> </w:t>
            </w:r>
            <w:r>
              <w:t xml:space="preserve"> </w:t>
            </w:r>
            <w:r w:rsidRPr="00DD5AE8">
              <w:rPr>
                <w:rFonts w:ascii="GHEA Grapalat" w:hAnsi="GHEA Grapalat" w:cs="Sylfaen"/>
                <w:sz w:val="20"/>
                <w:szCs w:val="20"/>
                <w:lang w:val="ru-RU"/>
              </w:rPr>
              <w:t>ՀՀ</w:t>
            </w:r>
            <w:r w:rsidRPr="00DD5AE8">
              <w:rPr>
                <w:rFonts w:ascii="GHEA Grapalat" w:hAnsi="GHEA Grapalat" w:cs="Sylfaen"/>
                <w:sz w:val="20"/>
                <w:szCs w:val="20"/>
              </w:rPr>
              <w:t xml:space="preserve"> </w:t>
            </w:r>
            <w:proofErr w:type="spellStart"/>
            <w:r w:rsidRPr="00DD5AE8">
              <w:rPr>
                <w:rFonts w:ascii="GHEA Grapalat" w:hAnsi="GHEA Grapalat" w:cs="Sylfaen"/>
                <w:sz w:val="20"/>
                <w:szCs w:val="20"/>
                <w:lang w:val="ru-RU"/>
              </w:rPr>
              <w:t>Ֆին</w:t>
            </w:r>
            <w:proofErr w:type="spellEnd"/>
            <w:r w:rsidRPr="00DD5AE8">
              <w:rPr>
                <w:rFonts w:ascii="GHEA Grapalat" w:hAnsi="GHEA Grapalat" w:cs="Sylfaen"/>
                <w:sz w:val="20"/>
                <w:szCs w:val="20"/>
              </w:rPr>
              <w:t xml:space="preserve">. </w:t>
            </w:r>
            <w:proofErr w:type="spellStart"/>
            <w:r w:rsidRPr="00DD5AE8">
              <w:rPr>
                <w:rFonts w:ascii="GHEA Grapalat" w:hAnsi="GHEA Grapalat" w:cs="Sylfaen"/>
                <w:sz w:val="20"/>
                <w:szCs w:val="20"/>
                <w:lang w:val="ru-RU"/>
              </w:rPr>
              <w:t>նախ</w:t>
            </w:r>
            <w:proofErr w:type="spellEnd"/>
            <w:r w:rsidRPr="00DD5AE8">
              <w:rPr>
                <w:rFonts w:ascii="GHEA Grapalat" w:hAnsi="GHEA Grapalat" w:cs="Sylfaen"/>
                <w:sz w:val="20"/>
                <w:szCs w:val="20"/>
              </w:rPr>
              <w:t xml:space="preserve">. </w:t>
            </w:r>
            <w:proofErr w:type="spellStart"/>
            <w:r w:rsidRPr="00DD5AE8">
              <w:rPr>
                <w:rFonts w:ascii="GHEA Grapalat" w:hAnsi="GHEA Grapalat" w:cs="Sylfaen"/>
                <w:sz w:val="20"/>
                <w:szCs w:val="20"/>
                <w:lang w:val="ru-RU"/>
              </w:rPr>
              <w:t>գործառնական</w:t>
            </w:r>
            <w:proofErr w:type="spellEnd"/>
            <w:r w:rsidRPr="00DD5AE8">
              <w:rPr>
                <w:rFonts w:ascii="GHEA Grapalat" w:hAnsi="GHEA Grapalat" w:cs="Sylfaen"/>
                <w:sz w:val="20"/>
                <w:szCs w:val="20"/>
              </w:rPr>
              <w:t xml:space="preserve"> </w:t>
            </w:r>
            <w:proofErr w:type="spellStart"/>
            <w:r w:rsidRPr="00DD5AE8">
              <w:rPr>
                <w:rFonts w:ascii="GHEA Grapalat" w:hAnsi="GHEA Grapalat" w:cs="Sylfaen"/>
                <w:sz w:val="20"/>
                <w:szCs w:val="20"/>
                <w:lang w:val="ru-RU"/>
              </w:rPr>
              <w:t>վարչություն</w:t>
            </w:r>
            <w:proofErr w:type="spellEnd"/>
          </w:p>
        </w:tc>
      </w:tr>
      <w:tr w:rsidR="00946D69"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65C8617C" w:rsidR="00946D69" w:rsidRPr="00A71D81" w:rsidRDefault="00946D69" w:rsidP="00946D69">
            <w:pPr>
              <w:rPr>
                <w:rFonts w:ascii="GHEA Grapalat" w:hAnsi="GHEA Grapalat" w:cs="Arial"/>
                <w:sz w:val="20"/>
                <w:szCs w:val="20"/>
              </w:rPr>
            </w:pPr>
            <w:r w:rsidRPr="00C66733">
              <w:rPr>
                <w:rFonts w:ascii="GHEA Grapalat" w:hAnsi="GHEA Grapalat" w:cs="Sylfaen"/>
                <w:sz w:val="20"/>
                <w:szCs w:val="20"/>
              </w:rPr>
              <w:t>1</w:t>
            </w:r>
            <w:r w:rsidRPr="00C66733">
              <w:rPr>
                <w:rFonts w:ascii="GHEA Grapalat" w:hAnsi="GHEA Grapalat" w:cs="Sylfaen"/>
                <w:sz w:val="20"/>
                <w:szCs w:val="20"/>
                <w:lang w:val="hy-AM"/>
              </w:rPr>
              <w:t>3</w:t>
            </w:r>
            <w:r w:rsidRPr="00C66733">
              <w:rPr>
                <w:rFonts w:ascii="GHEA Grapalat" w:hAnsi="GHEA Grapalat" w:cs="Sylfaen"/>
                <w:sz w:val="20"/>
                <w:szCs w:val="20"/>
              </w:rPr>
              <w:t>.</w:t>
            </w:r>
            <w:proofErr w:type="spellStart"/>
            <w:r w:rsidRPr="00C66733">
              <w:rPr>
                <w:rFonts w:ascii="GHEA Grapalat" w:hAnsi="GHEA Grapalat" w:cs="Sylfaen"/>
                <w:sz w:val="20"/>
                <w:szCs w:val="20"/>
              </w:rPr>
              <w:t>Շահառուի</w:t>
            </w:r>
            <w:proofErr w:type="spellEnd"/>
            <w:r w:rsidRPr="00C66733">
              <w:rPr>
                <w:rFonts w:ascii="GHEA Grapalat" w:hAnsi="GHEA Grapalat" w:cs="Arial"/>
                <w:sz w:val="20"/>
                <w:szCs w:val="20"/>
              </w:rPr>
              <w:t xml:space="preserve"> </w:t>
            </w:r>
            <w:proofErr w:type="spellStart"/>
            <w:r w:rsidRPr="00C66733">
              <w:rPr>
                <w:rFonts w:ascii="GHEA Grapalat" w:hAnsi="GHEA Grapalat" w:cs="Sylfaen"/>
                <w:sz w:val="20"/>
                <w:szCs w:val="20"/>
              </w:rPr>
              <w:t>հաշվի</w:t>
            </w:r>
            <w:proofErr w:type="spellEnd"/>
            <w:r w:rsidRPr="00C66733">
              <w:rPr>
                <w:rFonts w:ascii="GHEA Grapalat" w:hAnsi="GHEA Grapalat" w:cs="Arial"/>
                <w:sz w:val="20"/>
                <w:szCs w:val="20"/>
              </w:rPr>
              <w:t xml:space="preserve"> </w:t>
            </w:r>
            <w:proofErr w:type="spellStart"/>
            <w:r w:rsidRPr="00C66733">
              <w:rPr>
                <w:rFonts w:ascii="GHEA Grapalat" w:hAnsi="GHEA Grapalat" w:cs="Sylfaen"/>
                <w:sz w:val="20"/>
                <w:szCs w:val="20"/>
              </w:rPr>
              <w:t>համարը</w:t>
            </w:r>
            <w:proofErr w:type="spellEnd"/>
            <w:r w:rsidRPr="00C66733">
              <w:rPr>
                <w:rFonts w:ascii="GHEA Grapalat" w:hAnsi="GHEA Grapalat" w:cs="Arial"/>
                <w:sz w:val="20"/>
                <w:szCs w:val="20"/>
              </w:rPr>
              <w:t xml:space="preserve"> (</w:t>
            </w:r>
            <w:proofErr w:type="spellStart"/>
            <w:proofErr w:type="gramStart"/>
            <w:r w:rsidRPr="00C66733">
              <w:rPr>
                <w:rFonts w:ascii="GHEA Grapalat" w:hAnsi="GHEA Grapalat" w:cs="Sylfaen"/>
                <w:sz w:val="20"/>
                <w:szCs w:val="20"/>
              </w:rPr>
              <w:t>հշ</w:t>
            </w:r>
            <w:r w:rsidRPr="00C66733">
              <w:rPr>
                <w:rFonts w:ascii="GHEA Grapalat" w:hAnsi="GHEA Grapalat" w:cs="Arial"/>
                <w:sz w:val="20"/>
                <w:szCs w:val="20"/>
              </w:rPr>
              <w:t>.N</w:t>
            </w:r>
            <w:proofErr w:type="spellEnd"/>
            <w:r w:rsidRPr="00C66733">
              <w:rPr>
                <w:rFonts w:ascii="GHEA Grapalat" w:hAnsi="GHEA Grapalat" w:cs="Arial"/>
                <w:sz w:val="20"/>
                <w:szCs w:val="20"/>
              </w:rPr>
              <w:t xml:space="preserve">) </w:t>
            </w:r>
            <w:r w:rsidRPr="00C66733">
              <w:rPr>
                <w:rFonts w:ascii="GHEA Grapalat" w:hAnsi="GHEA Grapalat" w:cs="Sylfaen"/>
              </w:rPr>
              <w:t xml:space="preserve"> </w:t>
            </w:r>
            <w:r w:rsidRPr="00C66733">
              <w:rPr>
                <w:rFonts w:ascii="GHEA Grapalat" w:hAnsi="GHEA Grapalat" w:cs="Sylfaen"/>
                <w:sz w:val="20"/>
                <w:szCs w:val="20"/>
                <w:lang w:val="ru-RU"/>
              </w:rPr>
              <w:t>Հ</w:t>
            </w:r>
            <w:proofErr w:type="gramEnd"/>
            <w:r w:rsidRPr="00C66733">
              <w:rPr>
                <w:rFonts w:ascii="GHEA Grapalat" w:hAnsi="GHEA Grapalat" w:cs="Arial"/>
                <w:sz w:val="20"/>
                <w:szCs w:val="20"/>
              </w:rPr>
              <w:t>/</w:t>
            </w:r>
            <w:proofErr w:type="gramStart"/>
            <w:r w:rsidRPr="00DD5AE8">
              <w:rPr>
                <w:rFonts w:ascii="GHEA Grapalat" w:hAnsi="GHEA Grapalat" w:cs="Sylfaen"/>
                <w:sz w:val="20"/>
                <w:szCs w:val="20"/>
                <w:lang w:val="ru-RU"/>
              </w:rPr>
              <w:t>Հ</w:t>
            </w:r>
            <w:r w:rsidRPr="00DD5AE8">
              <w:rPr>
                <w:rFonts w:ascii="GHEA Grapalat" w:hAnsi="GHEA Grapalat" w:cs="Arial"/>
                <w:sz w:val="20"/>
                <w:szCs w:val="20"/>
              </w:rPr>
              <w:t xml:space="preserve"> </w:t>
            </w:r>
            <w:r w:rsidRPr="00DD5AE8">
              <w:rPr>
                <w:rFonts w:ascii="GHEA Grapalat" w:eastAsia="Calibri" w:hAnsi="GHEA Grapalat"/>
                <w:sz w:val="20"/>
                <w:szCs w:val="20"/>
              </w:rPr>
              <w:t xml:space="preserve"> </w:t>
            </w:r>
            <w:r w:rsidRPr="00DD5AE8">
              <w:rPr>
                <w:rFonts w:ascii="GHEA Grapalat" w:hAnsi="GHEA Grapalat" w:cs="Arial"/>
                <w:sz w:val="20"/>
                <w:szCs w:val="20"/>
              </w:rPr>
              <w:t>-</w:t>
            </w:r>
            <w:proofErr w:type="gramEnd"/>
            <w:r w:rsidRPr="00DD5AE8">
              <w:rPr>
                <w:rFonts w:ascii="GHEA Grapalat" w:hAnsi="GHEA Grapalat" w:cs="Arial"/>
                <w:sz w:val="20"/>
                <w:szCs w:val="20"/>
              </w:rPr>
              <w:t xml:space="preserve"> 900108000036</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proofErr w:type="gramEnd"/>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proofErr w:type="gramEnd"/>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w:t>
            </w:r>
            <w:proofErr w:type="gramStart"/>
            <w:r w:rsidRPr="00A71D81">
              <w:rPr>
                <w:rFonts w:ascii="GHEA Grapalat" w:hAnsi="GHEA Grapalat" w:cs="Arial"/>
                <w:sz w:val="20"/>
                <w:szCs w:val="20"/>
                <w:lang w:val="hy-AM"/>
              </w:rPr>
              <w:t>է  գանձումը</w:t>
            </w:r>
            <w:proofErr w:type="gramEnd"/>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Նշվում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Նշվում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505007"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505007"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w:t>
            </w:r>
            <w:r w:rsidRPr="00A71D81">
              <w:rPr>
                <w:rFonts w:ascii="GHEA Grapalat" w:hAnsi="GHEA Grapalat" w:cs="Arial"/>
                <w:sz w:val="20"/>
                <w:szCs w:val="20"/>
                <w:lang w:val="hy-AM"/>
              </w:rPr>
              <w:lastRenderedPageBreak/>
              <w:t>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505007"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505007"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505007"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w:t>
            </w:r>
            <w:r w:rsidRPr="00A71D81">
              <w:rPr>
                <w:rFonts w:ascii="GHEA Grapalat" w:hAnsi="GHEA Grapalat"/>
                <w:sz w:val="20"/>
                <w:szCs w:val="20"/>
              </w:rPr>
              <w:lastRenderedPageBreak/>
              <w:t>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lastRenderedPageBreak/>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0652BFD" w14:textId="52468E37" w:rsidR="00091EBC" w:rsidRPr="00A71D81" w:rsidRDefault="00631658" w:rsidP="00811690">
      <w:pPr>
        <w:pStyle w:val="31"/>
        <w:spacing w:line="240" w:lineRule="auto"/>
        <w:ind w:firstLine="0"/>
        <w:rPr>
          <w:rFonts w:ascii="GHEA Grapalat" w:hAnsi="GHEA Grapalat" w:cs="Arial"/>
          <w:b/>
          <w:lang w:val="hy-AM"/>
        </w:rPr>
      </w:pPr>
      <w:r w:rsidRPr="00A71D81">
        <w:rPr>
          <w:rFonts w:ascii="GHEA Grapalat" w:hAnsi="GHEA Grapalat"/>
          <w:b/>
          <w:lang w:val="hy-AM"/>
        </w:rPr>
        <w:br w:type="page"/>
      </w:r>
    </w:p>
    <w:p w14:paraId="74558A3C" w14:textId="77777777"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lastRenderedPageBreak/>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14649F43" w:rsidR="00631658" w:rsidRPr="00A71D81" w:rsidRDefault="00505007" w:rsidP="00631658">
      <w:pPr>
        <w:pStyle w:val="31"/>
        <w:spacing w:line="240" w:lineRule="auto"/>
        <w:jc w:val="right"/>
        <w:rPr>
          <w:rFonts w:ascii="GHEA Grapalat" w:hAnsi="GHEA Grapalat" w:cs="Sylfaen"/>
          <w:b/>
          <w:lang w:val="hy-AM"/>
        </w:rPr>
      </w:pPr>
      <w:r>
        <w:rPr>
          <w:rFonts w:ascii="GHEA Grapalat" w:hAnsi="GHEA Grapalat"/>
          <w:b/>
          <w:i/>
          <w:lang w:val="af-ZA"/>
        </w:rPr>
        <w:t>ԱԲ10-ԳՀԱՊՁԲ-26/1</w:t>
      </w:r>
      <w:r w:rsidR="006701D0">
        <w:rPr>
          <w:rFonts w:ascii="GHEA Grapalat" w:hAnsi="GHEA Grapalat"/>
          <w:b/>
          <w:i/>
          <w:lang w:val="af-ZA"/>
        </w:rPr>
        <w:t xml:space="preserve">    </w:t>
      </w:r>
      <w:r w:rsidR="007C5D06" w:rsidRPr="00A71D81">
        <w:rPr>
          <w:rFonts w:ascii="GHEA Grapalat" w:hAnsi="GHEA Grapalat" w:cs="Sylfaen"/>
          <w:b/>
          <w:lang w:val="hy-AM"/>
        </w:rPr>
        <w:t xml:space="preserve"> </w:t>
      </w:r>
      <w:r w:rsidR="00631658" w:rsidRPr="00A71D81">
        <w:rPr>
          <w:rFonts w:ascii="GHEA Grapalat" w:hAnsi="GHEA Grapalat" w:cs="Sylfaen"/>
          <w:b/>
          <w:lang w:val="hy-AM"/>
        </w:rPr>
        <w:t>ծածկագրով</w:t>
      </w:r>
    </w:p>
    <w:p w14:paraId="5BE6F7DC" w14:textId="33E3E638" w:rsidR="00631658" w:rsidRPr="00A71D81" w:rsidRDefault="00FD6146" w:rsidP="00631658">
      <w:pPr>
        <w:pStyle w:val="31"/>
        <w:spacing w:line="240" w:lineRule="auto"/>
        <w:jc w:val="right"/>
        <w:rPr>
          <w:rFonts w:ascii="GHEA Grapalat" w:hAnsi="GHEA Grapalat" w:cs="Sylfaen"/>
          <w:b/>
          <w:lang w:val="hy-AM"/>
        </w:rPr>
      </w:pPr>
      <w:r>
        <w:rPr>
          <w:rFonts w:ascii="GHEA Grapalat" w:hAnsi="GHEA Grapalat" w:cs="Sylfaen"/>
          <w:b/>
          <w:lang w:val="hy-AM"/>
        </w:rPr>
        <w:t>Գնանաշման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77777777"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77777777"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946D69" w:rsidRPr="0092394C" w14:paraId="0D43874F" w14:textId="77777777" w:rsidTr="00DB31F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005F776A" w:rsidR="00946D69" w:rsidRPr="0092394C" w:rsidRDefault="00946D69" w:rsidP="00946D69">
            <w:pPr>
              <w:rPr>
                <w:rFonts w:ascii="GHEA Grapalat" w:hAnsi="GHEA Grapalat" w:cs="Arial"/>
                <w:sz w:val="20"/>
                <w:szCs w:val="20"/>
                <w:lang w:val="hy-AM"/>
              </w:rPr>
            </w:pPr>
            <w:r w:rsidRPr="00C66733">
              <w:rPr>
                <w:rFonts w:ascii="GHEA Grapalat" w:hAnsi="GHEA Grapalat" w:cs="Sylfaen"/>
                <w:sz w:val="20"/>
                <w:szCs w:val="20"/>
                <w:lang w:val="hy-AM"/>
              </w:rPr>
              <w:t>9</w:t>
            </w:r>
            <w:r w:rsidRPr="00C66733">
              <w:rPr>
                <w:rFonts w:ascii="GHEA Grapalat" w:hAnsi="GHEA Grapalat" w:cs="Sylfaen"/>
                <w:sz w:val="20"/>
                <w:szCs w:val="20"/>
              </w:rPr>
              <w:t xml:space="preserve">. </w:t>
            </w:r>
            <w:proofErr w:type="gramStart"/>
            <w:r w:rsidRPr="00C66733">
              <w:rPr>
                <w:rFonts w:ascii="GHEA Grapalat" w:hAnsi="GHEA Grapalat" w:cs="Sylfaen"/>
                <w:sz w:val="20"/>
                <w:szCs w:val="20"/>
              </w:rPr>
              <w:t>Շահառու</w:t>
            </w:r>
            <w:r w:rsidRPr="00C66733">
              <w:rPr>
                <w:rFonts w:ascii="GHEA Grapalat" w:hAnsi="GHEA Grapalat" w:cs="Sylfaen"/>
                <w:sz w:val="20"/>
                <w:szCs w:val="20"/>
                <w:lang w:val="hy-AM"/>
              </w:rPr>
              <w:t>ի  անվանումը</w:t>
            </w:r>
            <w:proofErr w:type="gramEnd"/>
            <w:r w:rsidRPr="00C66733">
              <w:rPr>
                <w:rFonts w:ascii="GHEA Grapalat" w:hAnsi="GHEA Grapalat" w:cs="Sylfaen"/>
                <w:sz w:val="20"/>
                <w:szCs w:val="20"/>
              </w:rPr>
              <w:t>,</w:t>
            </w:r>
            <w:r w:rsidRPr="00C66733">
              <w:rPr>
                <w:rFonts w:ascii="GHEA Grapalat" w:hAnsi="GHEA Grapalat" w:cs="Sylfaen"/>
                <w:sz w:val="20"/>
                <w:szCs w:val="20"/>
                <w:lang w:val="hy-AM"/>
              </w:rPr>
              <w:t xml:space="preserve"> կամ անուն ազգանուն </w:t>
            </w:r>
            <w:proofErr w:type="gramStart"/>
            <w:r w:rsidRPr="00C66733">
              <w:rPr>
                <w:rFonts w:ascii="GHEA Grapalat" w:hAnsi="GHEA Grapalat" w:cs="Arial"/>
                <w:sz w:val="20"/>
                <w:szCs w:val="20"/>
              </w:rPr>
              <w:t xml:space="preserve">` </w:t>
            </w:r>
            <w:r w:rsidRPr="00C66733">
              <w:rPr>
                <w:rFonts w:ascii="GHEA Grapalat" w:hAnsi="GHEA Grapalat" w:cs="Sylfaen"/>
              </w:rPr>
              <w:t xml:space="preserve"> </w:t>
            </w:r>
            <w:r w:rsidRPr="00DD5AE8">
              <w:rPr>
                <w:rFonts w:ascii="GHEA Grapalat" w:hAnsi="GHEA Grapalat"/>
                <w:sz w:val="20"/>
                <w:szCs w:val="20"/>
                <w:lang w:val="es-ES"/>
              </w:rPr>
              <w:t>&lt;</w:t>
            </w:r>
            <w:proofErr w:type="gramEnd"/>
            <w:r w:rsidRPr="00DD5AE8">
              <w:rPr>
                <w:rFonts w:ascii="GHEA Grapalat" w:hAnsi="GHEA Grapalat"/>
                <w:sz w:val="20"/>
                <w:szCs w:val="20"/>
                <w:lang w:val="es-ES"/>
              </w:rPr>
              <w:t>&lt;</w:t>
            </w:r>
            <w:proofErr w:type="spellStart"/>
            <w:r w:rsidRPr="00DD5AE8">
              <w:rPr>
                <w:rFonts w:ascii="GHEA Grapalat" w:hAnsi="GHEA Grapalat"/>
                <w:sz w:val="20"/>
                <w:szCs w:val="20"/>
                <w:lang w:val="es-ES"/>
              </w:rPr>
              <w:t>Աբովյանի</w:t>
            </w:r>
            <w:proofErr w:type="spellEnd"/>
            <w:r w:rsidRPr="00DD5AE8">
              <w:rPr>
                <w:rFonts w:ascii="GHEA Grapalat" w:hAnsi="GHEA Grapalat"/>
                <w:sz w:val="20"/>
                <w:szCs w:val="20"/>
                <w:lang w:val="es-ES"/>
              </w:rPr>
              <w:t xml:space="preserve"> Վ. </w:t>
            </w:r>
            <w:proofErr w:type="spellStart"/>
            <w:r w:rsidRPr="00DD5AE8">
              <w:rPr>
                <w:rFonts w:ascii="GHEA Grapalat" w:hAnsi="GHEA Grapalat"/>
                <w:sz w:val="20"/>
                <w:szCs w:val="20"/>
                <w:lang w:val="es-ES"/>
              </w:rPr>
              <w:t>Համբարձումյանի</w:t>
            </w:r>
            <w:proofErr w:type="spellEnd"/>
            <w:r w:rsidRPr="00DD5AE8">
              <w:rPr>
                <w:rFonts w:ascii="GHEA Grapalat" w:hAnsi="GHEA Grapalat"/>
                <w:sz w:val="20"/>
                <w:szCs w:val="20"/>
                <w:lang w:val="es-ES"/>
              </w:rPr>
              <w:t xml:space="preserve"> </w:t>
            </w:r>
            <w:proofErr w:type="spellStart"/>
            <w:r w:rsidRPr="00DD5AE8">
              <w:rPr>
                <w:rFonts w:ascii="GHEA Grapalat" w:hAnsi="GHEA Grapalat"/>
                <w:sz w:val="20"/>
                <w:szCs w:val="20"/>
                <w:lang w:val="es-ES"/>
              </w:rPr>
              <w:t>անվան</w:t>
            </w:r>
            <w:proofErr w:type="spellEnd"/>
            <w:r w:rsidRPr="00DD5AE8">
              <w:rPr>
                <w:rFonts w:ascii="GHEA Grapalat" w:hAnsi="GHEA Grapalat"/>
                <w:sz w:val="20"/>
                <w:szCs w:val="20"/>
                <w:lang w:val="es-ES"/>
              </w:rPr>
              <w:t xml:space="preserve"> N10 </w:t>
            </w:r>
            <w:proofErr w:type="spellStart"/>
            <w:r w:rsidRPr="00DD5AE8">
              <w:rPr>
                <w:rFonts w:ascii="GHEA Grapalat" w:hAnsi="GHEA Grapalat"/>
                <w:sz w:val="20"/>
                <w:szCs w:val="20"/>
                <w:lang w:val="es-ES"/>
              </w:rPr>
              <w:t>հիմնական</w:t>
            </w:r>
            <w:proofErr w:type="spellEnd"/>
            <w:r w:rsidRPr="00DD5AE8">
              <w:rPr>
                <w:rFonts w:ascii="GHEA Grapalat" w:hAnsi="GHEA Grapalat"/>
                <w:sz w:val="20"/>
                <w:szCs w:val="20"/>
                <w:lang w:val="es-ES"/>
              </w:rPr>
              <w:t xml:space="preserve"> </w:t>
            </w:r>
            <w:proofErr w:type="spellStart"/>
            <w:r w:rsidRPr="00DD5AE8">
              <w:rPr>
                <w:rFonts w:ascii="GHEA Grapalat" w:hAnsi="GHEA Grapalat"/>
                <w:sz w:val="20"/>
                <w:szCs w:val="20"/>
                <w:lang w:val="es-ES"/>
              </w:rPr>
              <w:t>դպրոց</w:t>
            </w:r>
            <w:proofErr w:type="spellEnd"/>
            <w:r w:rsidRPr="00DD5AE8">
              <w:rPr>
                <w:rFonts w:ascii="GHEA Grapalat" w:hAnsi="GHEA Grapalat"/>
                <w:sz w:val="20"/>
                <w:szCs w:val="20"/>
                <w:lang w:val="es-ES"/>
              </w:rPr>
              <w:t>&gt;&gt; ՊՈԱԿ</w:t>
            </w:r>
          </w:p>
        </w:tc>
      </w:tr>
      <w:tr w:rsidR="00946D69"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41936472" w:rsidR="00946D69" w:rsidRPr="00A71D81" w:rsidRDefault="00946D69" w:rsidP="00946D69">
            <w:pPr>
              <w:rPr>
                <w:rFonts w:ascii="GHEA Grapalat" w:hAnsi="GHEA Grapalat" w:cs="Sylfaen"/>
                <w:sz w:val="20"/>
                <w:szCs w:val="20"/>
                <w:lang w:val="ru-RU"/>
              </w:rPr>
            </w:pPr>
            <w:r w:rsidRPr="00C66733">
              <w:rPr>
                <w:rFonts w:ascii="GHEA Grapalat" w:hAnsi="GHEA Grapalat" w:cs="Sylfaen"/>
                <w:sz w:val="20"/>
                <w:szCs w:val="20"/>
                <w:lang w:val="ru-RU"/>
              </w:rPr>
              <w:t xml:space="preserve">10. </w:t>
            </w:r>
            <w:r w:rsidRPr="00C66733">
              <w:rPr>
                <w:rFonts w:ascii="GHEA Grapalat" w:hAnsi="GHEA Grapalat" w:cs="Sylfaen"/>
                <w:sz w:val="20"/>
                <w:szCs w:val="20"/>
              </w:rPr>
              <w:t xml:space="preserve"> </w:t>
            </w:r>
            <w:proofErr w:type="spellStart"/>
            <w:proofErr w:type="gramStart"/>
            <w:r w:rsidRPr="00C66733">
              <w:rPr>
                <w:rFonts w:ascii="GHEA Grapalat" w:hAnsi="GHEA Grapalat" w:cs="Sylfaen"/>
                <w:sz w:val="20"/>
                <w:szCs w:val="20"/>
              </w:rPr>
              <w:t>Շահառուի</w:t>
            </w:r>
            <w:proofErr w:type="spellEnd"/>
            <w:r w:rsidRPr="00C66733">
              <w:rPr>
                <w:rFonts w:ascii="GHEA Grapalat" w:hAnsi="GHEA Grapalat" w:cs="Arial"/>
                <w:sz w:val="20"/>
                <w:szCs w:val="20"/>
              </w:rPr>
              <w:t xml:space="preserve"> </w:t>
            </w:r>
            <w:r w:rsidRPr="00C66733">
              <w:rPr>
                <w:rFonts w:ascii="GHEA Grapalat" w:hAnsi="GHEA Grapalat" w:cs="Sylfaen"/>
                <w:sz w:val="20"/>
                <w:szCs w:val="20"/>
              </w:rPr>
              <w:t xml:space="preserve"> ՀԾՀ</w:t>
            </w:r>
            <w:proofErr w:type="gramEnd"/>
            <w:r w:rsidRPr="00C66733">
              <w:rPr>
                <w:rFonts w:ascii="GHEA Grapalat" w:hAnsi="GHEA Grapalat" w:cs="Sylfaen"/>
                <w:sz w:val="20"/>
                <w:szCs w:val="20"/>
                <w:lang w:val="ru-RU"/>
              </w:rPr>
              <w:t xml:space="preserve"> (</w:t>
            </w:r>
            <w:r w:rsidRPr="00C66733">
              <w:rPr>
                <w:rFonts w:ascii="GHEA Grapalat" w:hAnsi="GHEA Grapalat" w:cs="Sylfaen"/>
                <w:sz w:val="20"/>
                <w:szCs w:val="20"/>
                <w:lang w:val="hy-AM"/>
              </w:rPr>
              <w:t>չի լրացվում</w:t>
            </w:r>
            <w:r w:rsidRPr="00C66733">
              <w:rPr>
                <w:rFonts w:ascii="GHEA Grapalat" w:hAnsi="GHEA Grapalat" w:cs="Sylfaen"/>
                <w:sz w:val="20"/>
                <w:szCs w:val="20"/>
                <w:lang w:val="ru-RU"/>
              </w:rPr>
              <w:t>)</w:t>
            </w:r>
          </w:p>
        </w:tc>
      </w:tr>
      <w:tr w:rsidR="00946D69"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4E5FF8E8" w:rsidR="00946D69" w:rsidRPr="00A71D81" w:rsidRDefault="00946D69" w:rsidP="00946D69">
            <w:pPr>
              <w:rPr>
                <w:rFonts w:ascii="GHEA Grapalat" w:hAnsi="GHEA Grapalat" w:cs="Arial"/>
                <w:sz w:val="20"/>
                <w:szCs w:val="20"/>
              </w:rPr>
            </w:pPr>
            <w:r w:rsidRPr="00C66733">
              <w:rPr>
                <w:rFonts w:ascii="GHEA Grapalat" w:hAnsi="GHEA Grapalat" w:cs="Sylfaen"/>
                <w:sz w:val="20"/>
                <w:szCs w:val="20"/>
                <w:lang w:val="hy-AM"/>
              </w:rPr>
              <w:t>11</w:t>
            </w:r>
            <w:r w:rsidRPr="00C66733">
              <w:rPr>
                <w:rFonts w:ascii="GHEA Grapalat" w:hAnsi="GHEA Grapalat" w:cs="Sylfaen"/>
                <w:sz w:val="20"/>
                <w:szCs w:val="20"/>
              </w:rPr>
              <w:t xml:space="preserve">. </w:t>
            </w:r>
            <w:proofErr w:type="spellStart"/>
            <w:r w:rsidRPr="00DD5AE8">
              <w:rPr>
                <w:rFonts w:ascii="GHEA Grapalat" w:hAnsi="GHEA Grapalat" w:cs="Sylfaen"/>
                <w:sz w:val="20"/>
                <w:szCs w:val="20"/>
              </w:rPr>
              <w:t>Շահառուի</w:t>
            </w:r>
            <w:proofErr w:type="spellEnd"/>
            <w:r w:rsidRPr="00DD5AE8">
              <w:rPr>
                <w:rFonts w:ascii="GHEA Grapalat" w:hAnsi="GHEA Grapalat" w:cs="Arial"/>
                <w:sz w:val="20"/>
                <w:szCs w:val="20"/>
              </w:rPr>
              <w:t xml:space="preserve"> </w:t>
            </w:r>
            <w:r w:rsidRPr="00DD5AE8">
              <w:rPr>
                <w:rFonts w:ascii="GHEA Grapalat" w:hAnsi="GHEA Grapalat" w:cs="Sylfaen"/>
                <w:sz w:val="20"/>
                <w:szCs w:val="20"/>
              </w:rPr>
              <w:t>ՀՎՀՀ</w:t>
            </w:r>
            <w:r w:rsidRPr="00DD5AE8">
              <w:rPr>
                <w:rFonts w:ascii="GHEA Grapalat" w:hAnsi="GHEA Grapalat" w:cs="Arial"/>
                <w:sz w:val="20"/>
                <w:szCs w:val="20"/>
              </w:rPr>
              <w:t>`</w:t>
            </w:r>
            <w:r w:rsidRPr="00DD5AE8">
              <w:rPr>
                <w:rFonts w:ascii="GHEA Grapalat" w:hAnsi="GHEA Grapalat" w:cs="Arial"/>
                <w:sz w:val="20"/>
                <w:szCs w:val="20"/>
                <w:lang w:val="ru-RU"/>
              </w:rPr>
              <w:t xml:space="preserve">  </w:t>
            </w:r>
            <w:r w:rsidRPr="00DD5AE8">
              <w:rPr>
                <w:rFonts w:ascii="GHEA Grapalat" w:hAnsi="GHEA Grapalat" w:cs="Sylfaen"/>
                <w:sz w:val="20"/>
                <w:szCs w:val="20"/>
              </w:rPr>
              <w:t xml:space="preserve"> </w:t>
            </w:r>
            <w:r w:rsidRPr="00DD5AE8">
              <w:rPr>
                <w:rFonts w:ascii="GHEA Grapalat" w:hAnsi="GHEA Grapalat" w:cs="Arial"/>
                <w:sz w:val="20"/>
                <w:szCs w:val="20"/>
                <w:lang w:val="ru-RU"/>
              </w:rPr>
              <w:t>03509991</w:t>
            </w:r>
          </w:p>
        </w:tc>
      </w:tr>
      <w:tr w:rsidR="00946D69"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7AE436AB" w:rsidR="00946D69" w:rsidRPr="00A71D81" w:rsidRDefault="00946D69" w:rsidP="00946D69">
            <w:pPr>
              <w:rPr>
                <w:rFonts w:ascii="GHEA Grapalat" w:hAnsi="GHEA Grapalat" w:cs="Arial"/>
                <w:sz w:val="20"/>
                <w:szCs w:val="20"/>
              </w:rPr>
            </w:pPr>
            <w:r w:rsidRPr="00C66733">
              <w:rPr>
                <w:rFonts w:ascii="GHEA Grapalat" w:hAnsi="GHEA Grapalat" w:cs="Sylfaen"/>
                <w:sz w:val="20"/>
                <w:szCs w:val="20"/>
              </w:rPr>
              <w:t>1</w:t>
            </w:r>
            <w:r w:rsidRPr="00C66733">
              <w:rPr>
                <w:rFonts w:ascii="GHEA Grapalat" w:hAnsi="GHEA Grapalat" w:cs="Sylfaen"/>
                <w:sz w:val="20"/>
                <w:szCs w:val="20"/>
                <w:lang w:val="hy-AM"/>
              </w:rPr>
              <w:t>2</w:t>
            </w:r>
            <w:r w:rsidRPr="00C66733">
              <w:rPr>
                <w:rFonts w:ascii="GHEA Grapalat" w:hAnsi="GHEA Grapalat" w:cs="Sylfaen"/>
                <w:sz w:val="20"/>
                <w:szCs w:val="20"/>
              </w:rPr>
              <w:t>.</w:t>
            </w:r>
            <w:proofErr w:type="spellStart"/>
            <w:proofErr w:type="gramStart"/>
            <w:r w:rsidRPr="00C66733">
              <w:rPr>
                <w:rFonts w:ascii="GHEA Grapalat" w:hAnsi="GHEA Grapalat" w:cs="Sylfaen"/>
                <w:sz w:val="20"/>
                <w:szCs w:val="20"/>
              </w:rPr>
              <w:t>Շահառուի</w:t>
            </w:r>
            <w:proofErr w:type="spellEnd"/>
            <w:r w:rsidRPr="00C66733">
              <w:rPr>
                <w:rFonts w:ascii="GHEA Grapalat" w:hAnsi="GHEA Grapalat" w:cs="Sylfaen"/>
                <w:sz w:val="20"/>
                <w:szCs w:val="20"/>
                <w:lang w:val="hy-AM"/>
              </w:rPr>
              <w:t>ն</w:t>
            </w:r>
            <w:r w:rsidRPr="00C66733">
              <w:rPr>
                <w:rFonts w:ascii="GHEA Grapalat" w:hAnsi="GHEA Grapalat" w:cs="Arial"/>
                <w:sz w:val="20"/>
                <w:szCs w:val="20"/>
              </w:rPr>
              <w:t xml:space="preserve"> </w:t>
            </w:r>
            <w:r w:rsidRPr="00C66733">
              <w:rPr>
                <w:rFonts w:ascii="GHEA Grapalat" w:hAnsi="GHEA Grapalat" w:cs="Sylfaen"/>
                <w:sz w:val="20"/>
                <w:szCs w:val="20"/>
                <w:lang w:val="hy-AM"/>
              </w:rPr>
              <w:t xml:space="preserve"> սպասարկող</w:t>
            </w:r>
            <w:proofErr w:type="gramEnd"/>
            <w:r w:rsidRPr="00C66733">
              <w:rPr>
                <w:rFonts w:ascii="GHEA Grapalat" w:hAnsi="GHEA Grapalat" w:cs="Sylfaen"/>
                <w:sz w:val="20"/>
                <w:szCs w:val="20"/>
                <w:lang w:val="hy-AM"/>
              </w:rPr>
              <w:t xml:space="preserve"> Ֆինանսական կազմակերպություն</w:t>
            </w:r>
            <w:r w:rsidRPr="00C66733">
              <w:rPr>
                <w:rFonts w:ascii="GHEA Grapalat" w:hAnsi="GHEA Grapalat" w:cs="Sylfaen"/>
                <w:sz w:val="20"/>
                <w:szCs w:val="20"/>
              </w:rPr>
              <w:t xml:space="preserve"> (</w:t>
            </w:r>
            <w:proofErr w:type="spellStart"/>
            <w:r w:rsidRPr="00C66733">
              <w:rPr>
                <w:rFonts w:ascii="GHEA Grapalat" w:hAnsi="GHEA Grapalat" w:cs="Sylfaen"/>
                <w:sz w:val="20"/>
                <w:szCs w:val="20"/>
              </w:rPr>
              <w:t>բանկ</w:t>
            </w:r>
            <w:proofErr w:type="spellEnd"/>
            <w:r w:rsidRPr="00C66733">
              <w:rPr>
                <w:rFonts w:ascii="GHEA Grapalat" w:hAnsi="GHEA Grapalat" w:cs="Sylfaen"/>
                <w:sz w:val="20"/>
                <w:szCs w:val="20"/>
              </w:rPr>
              <w:t>)</w:t>
            </w:r>
            <w:r w:rsidRPr="00C66733">
              <w:rPr>
                <w:rFonts w:ascii="GHEA Grapalat" w:hAnsi="GHEA Grapalat" w:cs="Arial"/>
                <w:sz w:val="20"/>
                <w:szCs w:val="20"/>
              </w:rPr>
              <w:t xml:space="preserve">` </w:t>
            </w:r>
            <w:r w:rsidRPr="00C66733">
              <w:rPr>
                <w:rFonts w:ascii="GHEA Grapalat" w:hAnsi="GHEA Grapalat" w:cs="Sylfaen"/>
              </w:rPr>
              <w:t xml:space="preserve"> </w:t>
            </w:r>
            <w:r>
              <w:t xml:space="preserve"> </w:t>
            </w:r>
            <w:r w:rsidRPr="00DD5AE8">
              <w:rPr>
                <w:rFonts w:ascii="GHEA Grapalat" w:hAnsi="GHEA Grapalat" w:cs="Sylfaen"/>
                <w:sz w:val="20"/>
                <w:szCs w:val="20"/>
                <w:lang w:val="ru-RU"/>
              </w:rPr>
              <w:t>ՀՀ</w:t>
            </w:r>
            <w:r w:rsidRPr="00DD5AE8">
              <w:rPr>
                <w:rFonts w:ascii="GHEA Grapalat" w:hAnsi="GHEA Grapalat" w:cs="Sylfaen"/>
                <w:sz w:val="20"/>
                <w:szCs w:val="20"/>
              </w:rPr>
              <w:t xml:space="preserve"> </w:t>
            </w:r>
            <w:proofErr w:type="spellStart"/>
            <w:r w:rsidRPr="00DD5AE8">
              <w:rPr>
                <w:rFonts w:ascii="GHEA Grapalat" w:hAnsi="GHEA Grapalat" w:cs="Sylfaen"/>
                <w:sz w:val="20"/>
                <w:szCs w:val="20"/>
                <w:lang w:val="ru-RU"/>
              </w:rPr>
              <w:t>Ֆին</w:t>
            </w:r>
            <w:proofErr w:type="spellEnd"/>
            <w:r w:rsidRPr="00DD5AE8">
              <w:rPr>
                <w:rFonts w:ascii="GHEA Grapalat" w:hAnsi="GHEA Grapalat" w:cs="Sylfaen"/>
                <w:sz w:val="20"/>
                <w:szCs w:val="20"/>
              </w:rPr>
              <w:t xml:space="preserve">. </w:t>
            </w:r>
            <w:proofErr w:type="spellStart"/>
            <w:r w:rsidRPr="00DD5AE8">
              <w:rPr>
                <w:rFonts w:ascii="GHEA Grapalat" w:hAnsi="GHEA Grapalat" w:cs="Sylfaen"/>
                <w:sz w:val="20"/>
                <w:szCs w:val="20"/>
                <w:lang w:val="ru-RU"/>
              </w:rPr>
              <w:t>նախ</w:t>
            </w:r>
            <w:proofErr w:type="spellEnd"/>
            <w:r w:rsidRPr="00DD5AE8">
              <w:rPr>
                <w:rFonts w:ascii="GHEA Grapalat" w:hAnsi="GHEA Grapalat" w:cs="Sylfaen"/>
                <w:sz w:val="20"/>
                <w:szCs w:val="20"/>
              </w:rPr>
              <w:t xml:space="preserve">. </w:t>
            </w:r>
            <w:proofErr w:type="spellStart"/>
            <w:r w:rsidRPr="00DD5AE8">
              <w:rPr>
                <w:rFonts w:ascii="GHEA Grapalat" w:hAnsi="GHEA Grapalat" w:cs="Sylfaen"/>
                <w:sz w:val="20"/>
                <w:szCs w:val="20"/>
                <w:lang w:val="ru-RU"/>
              </w:rPr>
              <w:t>գործառնական</w:t>
            </w:r>
            <w:proofErr w:type="spellEnd"/>
            <w:r w:rsidRPr="00DD5AE8">
              <w:rPr>
                <w:rFonts w:ascii="GHEA Grapalat" w:hAnsi="GHEA Grapalat" w:cs="Sylfaen"/>
                <w:sz w:val="20"/>
                <w:szCs w:val="20"/>
              </w:rPr>
              <w:t xml:space="preserve"> </w:t>
            </w:r>
            <w:proofErr w:type="spellStart"/>
            <w:r w:rsidRPr="00DD5AE8">
              <w:rPr>
                <w:rFonts w:ascii="GHEA Grapalat" w:hAnsi="GHEA Grapalat" w:cs="Sylfaen"/>
                <w:sz w:val="20"/>
                <w:szCs w:val="20"/>
                <w:lang w:val="ru-RU"/>
              </w:rPr>
              <w:t>վարչություն</w:t>
            </w:r>
            <w:proofErr w:type="spellEnd"/>
          </w:p>
        </w:tc>
      </w:tr>
      <w:tr w:rsidR="00946D69"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761351BA" w:rsidR="00946D69" w:rsidRPr="00A71D81" w:rsidRDefault="00946D69" w:rsidP="00946D69">
            <w:pPr>
              <w:rPr>
                <w:rFonts w:ascii="GHEA Grapalat" w:hAnsi="GHEA Grapalat" w:cs="Arial"/>
                <w:sz w:val="20"/>
                <w:szCs w:val="20"/>
              </w:rPr>
            </w:pPr>
            <w:r w:rsidRPr="00C66733">
              <w:rPr>
                <w:rFonts w:ascii="GHEA Grapalat" w:hAnsi="GHEA Grapalat" w:cs="Sylfaen"/>
                <w:sz w:val="20"/>
                <w:szCs w:val="20"/>
              </w:rPr>
              <w:t>1</w:t>
            </w:r>
            <w:r w:rsidRPr="00C66733">
              <w:rPr>
                <w:rFonts w:ascii="GHEA Grapalat" w:hAnsi="GHEA Grapalat" w:cs="Sylfaen"/>
                <w:sz w:val="20"/>
                <w:szCs w:val="20"/>
                <w:lang w:val="hy-AM"/>
              </w:rPr>
              <w:t>3</w:t>
            </w:r>
            <w:r w:rsidRPr="00C66733">
              <w:rPr>
                <w:rFonts w:ascii="GHEA Grapalat" w:hAnsi="GHEA Grapalat" w:cs="Sylfaen"/>
                <w:sz w:val="20"/>
                <w:szCs w:val="20"/>
              </w:rPr>
              <w:t>.</w:t>
            </w:r>
            <w:proofErr w:type="spellStart"/>
            <w:r w:rsidRPr="00C66733">
              <w:rPr>
                <w:rFonts w:ascii="GHEA Grapalat" w:hAnsi="GHEA Grapalat" w:cs="Sylfaen"/>
                <w:sz w:val="20"/>
                <w:szCs w:val="20"/>
              </w:rPr>
              <w:t>Շահառուի</w:t>
            </w:r>
            <w:proofErr w:type="spellEnd"/>
            <w:r w:rsidRPr="00C66733">
              <w:rPr>
                <w:rFonts w:ascii="GHEA Grapalat" w:hAnsi="GHEA Grapalat" w:cs="Arial"/>
                <w:sz w:val="20"/>
                <w:szCs w:val="20"/>
              </w:rPr>
              <w:t xml:space="preserve"> </w:t>
            </w:r>
            <w:proofErr w:type="spellStart"/>
            <w:r w:rsidRPr="00C66733">
              <w:rPr>
                <w:rFonts w:ascii="GHEA Grapalat" w:hAnsi="GHEA Grapalat" w:cs="Sylfaen"/>
                <w:sz w:val="20"/>
                <w:szCs w:val="20"/>
              </w:rPr>
              <w:t>հաշվի</w:t>
            </w:r>
            <w:proofErr w:type="spellEnd"/>
            <w:r w:rsidRPr="00C66733">
              <w:rPr>
                <w:rFonts w:ascii="GHEA Grapalat" w:hAnsi="GHEA Grapalat" w:cs="Arial"/>
                <w:sz w:val="20"/>
                <w:szCs w:val="20"/>
              </w:rPr>
              <w:t xml:space="preserve"> </w:t>
            </w:r>
            <w:proofErr w:type="spellStart"/>
            <w:r w:rsidRPr="00C66733">
              <w:rPr>
                <w:rFonts w:ascii="GHEA Grapalat" w:hAnsi="GHEA Grapalat" w:cs="Sylfaen"/>
                <w:sz w:val="20"/>
                <w:szCs w:val="20"/>
              </w:rPr>
              <w:t>համարը</w:t>
            </w:r>
            <w:proofErr w:type="spellEnd"/>
            <w:r w:rsidRPr="00C66733">
              <w:rPr>
                <w:rFonts w:ascii="GHEA Grapalat" w:hAnsi="GHEA Grapalat" w:cs="Arial"/>
                <w:sz w:val="20"/>
                <w:szCs w:val="20"/>
              </w:rPr>
              <w:t xml:space="preserve"> (</w:t>
            </w:r>
            <w:proofErr w:type="spellStart"/>
            <w:proofErr w:type="gramStart"/>
            <w:r w:rsidRPr="00C66733">
              <w:rPr>
                <w:rFonts w:ascii="GHEA Grapalat" w:hAnsi="GHEA Grapalat" w:cs="Sylfaen"/>
                <w:sz w:val="20"/>
                <w:szCs w:val="20"/>
              </w:rPr>
              <w:t>հշ</w:t>
            </w:r>
            <w:r w:rsidRPr="00C66733">
              <w:rPr>
                <w:rFonts w:ascii="GHEA Grapalat" w:hAnsi="GHEA Grapalat" w:cs="Arial"/>
                <w:sz w:val="20"/>
                <w:szCs w:val="20"/>
              </w:rPr>
              <w:t>.N</w:t>
            </w:r>
            <w:proofErr w:type="spellEnd"/>
            <w:r w:rsidRPr="00C66733">
              <w:rPr>
                <w:rFonts w:ascii="GHEA Grapalat" w:hAnsi="GHEA Grapalat" w:cs="Arial"/>
                <w:sz w:val="20"/>
                <w:szCs w:val="20"/>
              </w:rPr>
              <w:t xml:space="preserve">) </w:t>
            </w:r>
            <w:r w:rsidRPr="00C66733">
              <w:rPr>
                <w:rFonts w:ascii="GHEA Grapalat" w:hAnsi="GHEA Grapalat" w:cs="Sylfaen"/>
              </w:rPr>
              <w:t xml:space="preserve"> </w:t>
            </w:r>
            <w:r w:rsidRPr="00C66733">
              <w:rPr>
                <w:rFonts w:ascii="GHEA Grapalat" w:hAnsi="GHEA Grapalat" w:cs="Sylfaen"/>
                <w:sz w:val="20"/>
                <w:szCs w:val="20"/>
                <w:lang w:val="ru-RU"/>
              </w:rPr>
              <w:t>Հ</w:t>
            </w:r>
            <w:proofErr w:type="gramEnd"/>
            <w:r w:rsidRPr="00C66733">
              <w:rPr>
                <w:rFonts w:ascii="GHEA Grapalat" w:hAnsi="GHEA Grapalat" w:cs="Arial"/>
                <w:sz w:val="20"/>
                <w:szCs w:val="20"/>
              </w:rPr>
              <w:t>/</w:t>
            </w:r>
            <w:proofErr w:type="gramStart"/>
            <w:r w:rsidRPr="00DD5AE8">
              <w:rPr>
                <w:rFonts w:ascii="GHEA Grapalat" w:hAnsi="GHEA Grapalat" w:cs="Sylfaen"/>
                <w:sz w:val="20"/>
                <w:szCs w:val="20"/>
                <w:lang w:val="ru-RU"/>
              </w:rPr>
              <w:t>Հ</w:t>
            </w:r>
            <w:r w:rsidRPr="00DD5AE8">
              <w:rPr>
                <w:rFonts w:ascii="GHEA Grapalat" w:hAnsi="GHEA Grapalat" w:cs="Arial"/>
                <w:sz w:val="20"/>
                <w:szCs w:val="20"/>
              </w:rPr>
              <w:t xml:space="preserve"> </w:t>
            </w:r>
            <w:r w:rsidRPr="00DD5AE8">
              <w:rPr>
                <w:rFonts w:ascii="GHEA Grapalat" w:eastAsia="Calibri" w:hAnsi="GHEA Grapalat"/>
                <w:sz w:val="20"/>
                <w:szCs w:val="20"/>
              </w:rPr>
              <w:t xml:space="preserve"> </w:t>
            </w:r>
            <w:r w:rsidRPr="00DD5AE8">
              <w:rPr>
                <w:rFonts w:ascii="GHEA Grapalat" w:hAnsi="GHEA Grapalat" w:cs="Arial"/>
                <w:sz w:val="20"/>
                <w:szCs w:val="20"/>
              </w:rPr>
              <w:t>-</w:t>
            </w:r>
            <w:proofErr w:type="gramEnd"/>
            <w:r w:rsidRPr="00DD5AE8">
              <w:rPr>
                <w:rFonts w:ascii="GHEA Grapalat" w:hAnsi="GHEA Grapalat" w:cs="Arial"/>
                <w:sz w:val="20"/>
                <w:szCs w:val="20"/>
              </w:rPr>
              <w:t xml:space="preserve"> 900108000036</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proofErr w:type="gramEnd"/>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gramEnd"/>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w:t>
            </w:r>
            <w:proofErr w:type="gramStart"/>
            <w:r w:rsidRPr="00A71D81">
              <w:rPr>
                <w:rFonts w:ascii="GHEA Grapalat" w:hAnsi="GHEA Grapalat" w:cs="Arial"/>
                <w:sz w:val="20"/>
                <w:szCs w:val="20"/>
                <w:lang w:val="hy-AM"/>
              </w:rPr>
              <w:t>է  գանձումը</w:t>
            </w:r>
            <w:proofErr w:type="gramEnd"/>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Նշվում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Նշվում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505007"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505007"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w:t>
            </w:r>
            <w:r w:rsidRPr="00A71D81">
              <w:rPr>
                <w:rFonts w:ascii="GHEA Grapalat" w:hAnsi="GHEA Grapalat" w:cs="Arial"/>
                <w:sz w:val="20"/>
                <w:szCs w:val="20"/>
                <w:lang w:val="hy-AM"/>
              </w:rPr>
              <w:lastRenderedPageBreak/>
              <w:t>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505007"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505007"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505007"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w:t>
            </w:r>
            <w:r w:rsidRPr="00A71D81">
              <w:rPr>
                <w:rFonts w:ascii="GHEA Grapalat" w:hAnsi="GHEA Grapalat"/>
                <w:sz w:val="20"/>
                <w:szCs w:val="20"/>
              </w:rPr>
              <w:lastRenderedPageBreak/>
              <w:t>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79D560C6" w14:textId="77777777" w:rsidR="007C5D06" w:rsidRDefault="00334B2F" w:rsidP="007C5D06">
      <w:pPr>
        <w:pStyle w:val="31"/>
        <w:spacing w:line="240" w:lineRule="auto"/>
        <w:jc w:val="right"/>
        <w:rPr>
          <w:rFonts w:ascii="GHEA Grapalat" w:hAnsi="GHEA Grapalat"/>
          <w:b/>
        </w:rPr>
      </w:pPr>
      <w:r w:rsidRPr="00A71D81">
        <w:rPr>
          <w:rFonts w:ascii="GHEA Grapalat" w:hAnsi="GHEA Grapalat"/>
          <w:b/>
          <w:lang w:val="hy-AM"/>
        </w:rPr>
        <w:br w:type="page"/>
      </w:r>
    </w:p>
    <w:p w14:paraId="1DCAF9F6" w14:textId="77777777" w:rsidR="007C5D06" w:rsidRDefault="007C5D06" w:rsidP="007C5D06">
      <w:pPr>
        <w:pStyle w:val="31"/>
        <w:spacing w:line="240" w:lineRule="auto"/>
        <w:jc w:val="right"/>
        <w:rPr>
          <w:rFonts w:ascii="GHEA Grapalat" w:hAnsi="GHEA Grapalat"/>
          <w:b/>
        </w:rPr>
      </w:pPr>
    </w:p>
    <w:p w14:paraId="31895B4D" w14:textId="09EE80AC" w:rsidR="00CB5EFD" w:rsidRPr="00A71D81" w:rsidRDefault="007C5D06" w:rsidP="007C5D06">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 </w:t>
      </w:r>
    </w:p>
    <w:p w14:paraId="7D8064A6" w14:textId="77777777" w:rsidR="00CB5EFD" w:rsidRPr="00A71D81" w:rsidRDefault="00CB5EFD" w:rsidP="00383BC3">
      <w:pPr>
        <w:ind w:left="-66"/>
        <w:jc w:val="center"/>
        <w:rPr>
          <w:rFonts w:ascii="GHEA Grapalat" w:hAnsi="GHEA Grapalat" w:cs="Sylfaen"/>
          <w:b/>
          <w:lang w:val="hy-AM"/>
        </w:rPr>
      </w:pPr>
    </w:p>
    <w:p w14:paraId="41A21FAD" w14:textId="77777777" w:rsidR="00CB5EFD" w:rsidRPr="00A71D81" w:rsidRDefault="00CB5EFD" w:rsidP="00383BC3">
      <w:pPr>
        <w:ind w:left="-66"/>
        <w:jc w:val="center"/>
        <w:rPr>
          <w:rFonts w:ascii="GHEA Grapalat" w:hAnsi="GHEA Grapalat" w:cs="Sylfaen"/>
          <w:b/>
          <w:lang w:val="hy-AM"/>
        </w:rPr>
      </w:pPr>
    </w:p>
    <w:p w14:paraId="03A614EE" w14:textId="77777777" w:rsidR="00CB5EFD" w:rsidRPr="00A71D81" w:rsidRDefault="00CB5EFD" w:rsidP="00383BC3">
      <w:pPr>
        <w:ind w:left="-66"/>
        <w:jc w:val="center"/>
        <w:rPr>
          <w:rFonts w:ascii="GHEA Grapalat" w:hAnsi="GHEA Grapalat" w:cs="Sylfaen"/>
          <w:b/>
          <w:lang w:val="hy-AM"/>
        </w:rPr>
      </w:pPr>
    </w:p>
    <w:p w14:paraId="157DA337" w14:textId="77777777" w:rsidR="00CB5EFD" w:rsidRPr="00A71D81" w:rsidRDefault="00CB5EFD" w:rsidP="00383BC3">
      <w:pPr>
        <w:ind w:left="-66"/>
        <w:jc w:val="center"/>
        <w:rPr>
          <w:rFonts w:ascii="GHEA Grapalat" w:hAnsi="GHEA Grapalat" w:cs="Sylfaen"/>
          <w:b/>
          <w:lang w:val="hy-AM"/>
        </w:rPr>
      </w:pPr>
    </w:p>
    <w:p w14:paraId="0FEB23AA" w14:textId="77777777" w:rsidR="00CB5EFD" w:rsidRPr="00A71D81" w:rsidRDefault="00CB5EFD" w:rsidP="00383BC3">
      <w:pPr>
        <w:ind w:left="-66"/>
        <w:jc w:val="center"/>
        <w:rPr>
          <w:rFonts w:ascii="GHEA Grapalat" w:hAnsi="GHEA Grapalat" w:cs="Sylfaen"/>
          <w:b/>
          <w:lang w:val="hy-AM"/>
        </w:rPr>
      </w:pPr>
    </w:p>
    <w:p w14:paraId="4AC3EA74" w14:textId="77777777" w:rsidR="00CB5EFD" w:rsidRPr="00A71D81" w:rsidRDefault="00CB5EFD" w:rsidP="00383BC3">
      <w:pPr>
        <w:ind w:left="-66"/>
        <w:jc w:val="center"/>
        <w:rPr>
          <w:rFonts w:ascii="GHEA Grapalat" w:hAnsi="GHEA Grapalat" w:cs="Sylfaen"/>
          <w:b/>
          <w:lang w:val="hy-AM"/>
        </w:rPr>
      </w:pPr>
    </w:p>
    <w:p w14:paraId="590638BC" w14:textId="77777777" w:rsidR="00CB5EFD" w:rsidRPr="00A71D81" w:rsidRDefault="00CB5EFD" w:rsidP="00383BC3">
      <w:pPr>
        <w:ind w:left="-66"/>
        <w:jc w:val="center"/>
        <w:rPr>
          <w:rFonts w:ascii="GHEA Grapalat" w:hAnsi="GHEA Grapalat" w:cs="Sylfaen"/>
          <w:b/>
          <w:lang w:val="hy-AM"/>
        </w:rPr>
      </w:pPr>
    </w:p>
    <w:p w14:paraId="5EBB60E8" w14:textId="77777777" w:rsidR="00CB5EFD" w:rsidRPr="00A71D81" w:rsidRDefault="00CB5EFD" w:rsidP="00383BC3">
      <w:pPr>
        <w:ind w:left="-66"/>
        <w:jc w:val="center"/>
        <w:rPr>
          <w:rFonts w:ascii="GHEA Grapalat" w:hAnsi="GHEA Grapalat" w:cs="Sylfaen"/>
          <w:b/>
          <w:lang w:val="hy-AM"/>
        </w:rPr>
      </w:pPr>
    </w:p>
    <w:p w14:paraId="5581919A" w14:textId="77777777" w:rsidR="00CB5EFD" w:rsidRPr="00A71D81" w:rsidRDefault="00CB5EFD" w:rsidP="00383BC3">
      <w:pPr>
        <w:ind w:left="-66"/>
        <w:jc w:val="center"/>
        <w:rPr>
          <w:rFonts w:ascii="GHEA Grapalat" w:hAnsi="GHEA Grapalat" w:cs="Sylfaen"/>
          <w:b/>
          <w:lang w:val="hy-AM"/>
        </w:rPr>
      </w:pPr>
    </w:p>
    <w:p w14:paraId="66BB9B4F" w14:textId="77777777" w:rsidR="00CB5EFD" w:rsidRPr="00A71D81" w:rsidRDefault="00CB5EFD" w:rsidP="00383BC3">
      <w:pPr>
        <w:ind w:left="-66"/>
        <w:jc w:val="center"/>
        <w:rPr>
          <w:rFonts w:ascii="GHEA Grapalat" w:hAnsi="GHEA Grapalat" w:cs="Sylfaen"/>
          <w:b/>
          <w:lang w:val="hy-AM"/>
        </w:rPr>
      </w:pPr>
    </w:p>
    <w:p w14:paraId="464201C9" w14:textId="77777777" w:rsidR="00CB5EFD" w:rsidRPr="00A71D81" w:rsidRDefault="00CB5EFD" w:rsidP="00383BC3">
      <w:pPr>
        <w:ind w:left="-66"/>
        <w:jc w:val="center"/>
        <w:rPr>
          <w:rFonts w:ascii="GHEA Grapalat" w:hAnsi="GHEA Grapalat" w:cs="Sylfaen"/>
          <w:b/>
          <w:lang w:val="hy-AM"/>
        </w:rPr>
      </w:pPr>
    </w:p>
    <w:p w14:paraId="6D4B5EEC" w14:textId="77777777" w:rsidR="00CB5EFD" w:rsidRPr="00A71D81" w:rsidRDefault="00CB5EFD" w:rsidP="00383BC3">
      <w:pPr>
        <w:ind w:left="-66"/>
        <w:jc w:val="center"/>
        <w:rPr>
          <w:rFonts w:ascii="GHEA Grapalat" w:hAnsi="GHEA Grapalat" w:cs="Sylfaen"/>
          <w:b/>
          <w:lang w:val="hy-AM"/>
        </w:rPr>
      </w:pPr>
    </w:p>
    <w:p w14:paraId="7F857AF1" w14:textId="77777777" w:rsidR="00CB5EFD" w:rsidRPr="00A71D81" w:rsidRDefault="00CB5EFD" w:rsidP="00383BC3">
      <w:pPr>
        <w:ind w:left="-66"/>
        <w:jc w:val="center"/>
        <w:rPr>
          <w:rFonts w:ascii="GHEA Grapalat" w:hAnsi="GHEA Grapalat" w:cs="Sylfaen"/>
          <w:b/>
          <w:lang w:val="hy-AM"/>
        </w:rPr>
      </w:pPr>
    </w:p>
    <w:p w14:paraId="3ECA6F74" w14:textId="77777777" w:rsidR="00CB5EFD" w:rsidRPr="00A71D81" w:rsidRDefault="00CB5EFD" w:rsidP="00383BC3">
      <w:pPr>
        <w:ind w:left="-66"/>
        <w:jc w:val="center"/>
        <w:rPr>
          <w:rFonts w:ascii="GHEA Grapalat" w:hAnsi="GHEA Grapalat" w:cs="Sylfaen"/>
          <w:b/>
          <w:lang w:val="hy-AM"/>
        </w:rPr>
      </w:pPr>
    </w:p>
    <w:p w14:paraId="77229160" w14:textId="77777777" w:rsidR="00CB5EFD" w:rsidRPr="00A71D81" w:rsidRDefault="00CB5EFD" w:rsidP="00383BC3">
      <w:pPr>
        <w:ind w:left="-66"/>
        <w:jc w:val="center"/>
        <w:rPr>
          <w:rFonts w:ascii="GHEA Grapalat" w:hAnsi="GHEA Grapalat" w:cs="Sylfaen"/>
          <w:b/>
          <w:lang w:val="hy-AM"/>
        </w:rPr>
      </w:pPr>
    </w:p>
    <w:p w14:paraId="043000B9" w14:textId="77777777" w:rsidR="00CB5EFD" w:rsidRPr="00A71D81" w:rsidRDefault="00CB5EFD" w:rsidP="00383BC3">
      <w:pPr>
        <w:ind w:left="-66"/>
        <w:jc w:val="center"/>
        <w:rPr>
          <w:rFonts w:ascii="GHEA Grapalat" w:hAnsi="GHEA Grapalat" w:cs="Sylfaen"/>
          <w:b/>
          <w:lang w:val="hy-AM"/>
        </w:rPr>
      </w:pPr>
    </w:p>
    <w:p w14:paraId="40985B99" w14:textId="77777777" w:rsidR="00CB5EFD" w:rsidRPr="00A71D81" w:rsidRDefault="00CB5EFD" w:rsidP="00383BC3">
      <w:pPr>
        <w:ind w:left="-66"/>
        <w:jc w:val="center"/>
        <w:rPr>
          <w:rFonts w:ascii="GHEA Grapalat" w:hAnsi="GHEA Grapalat" w:cs="Sylfaen"/>
          <w:b/>
          <w:lang w:val="hy-AM"/>
        </w:rPr>
      </w:pPr>
    </w:p>
    <w:p w14:paraId="2FFEE4BC" w14:textId="77777777" w:rsidR="00CB5EFD" w:rsidRPr="00A71D81" w:rsidRDefault="00CB5EFD" w:rsidP="00383BC3">
      <w:pPr>
        <w:ind w:left="-66"/>
        <w:jc w:val="center"/>
        <w:rPr>
          <w:rFonts w:ascii="GHEA Grapalat" w:hAnsi="GHEA Grapalat" w:cs="Sylfaen"/>
          <w:b/>
          <w:lang w:val="hy-AM"/>
        </w:rPr>
      </w:pPr>
    </w:p>
    <w:p w14:paraId="6099C634" w14:textId="77777777" w:rsidR="00CB5EFD" w:rsidRPr="00A71D81" w:rsidRDefault="00CB5EFD" w:rsidP="00383BC3">
      <w:pPr>
        <w:ind w:left="-66"/>
        <w:jc w:val="center"/>
        <w:rPr>
          <w:rFonts w:ascii="GHEA Grapalat" w:hAnsi="GHEA Grapalat" w:cs="Sylfaen"/>
          <w:b/>
          <w:lang w:val="hy-AM"/>
        </w:rPr>
      </w:pPr>
    </w:p>
    <w:p w14:paraId="0655A4CB" w14:textId="77777777" w:rsidR="00CB5EFD" w:rsidRPr="00A71D81" w:rsidRDefault="00CB5EFD" w:rsidP="00383BC3">
      <w:pPr>
        <w:ind w:left="-66"/>
        <w:jc w:val="center"/>
        <w:rPr>
          <w:rFonts w:ascii="GHEA Grapalat" w:hAnsi="GHEA Grapalat" w:cs="Sylfaen"/>
          <w:b/>
          <w:lang w:val="hy-AM"/>
        </w:rPr>
      </w:pPr>
    </w:p>
    <w:p w14:paraId="1E9FA271" w14:textId="77777777" w:rsidR="00CB5EFD" w:rsidRPr="00A71D81" w:rsidRDefault="00CB5EFD" w:rsidP="00383BC3">
      <w:pPr>
        <w:ind w:left="-66"/>
        <w:jc w:val="center"/>
        <w:rPr>
          <w:rFonts w:ascii="GHEA Grapalat" w:hAnsi="GHEA Grapalat" w:cs="Sylfaen"/>
          <w:b/>
          <w:lang w:val="hy-AM"/>
        </w:rPr>
      </w:pPr>
    </w:p>
    <w:p w14:paraId="6D278058" w14:textId="77777777" w:rsidR="00CB5EFD" w:rsidRPr="00A71D81" w:rsidRDefault="00CB5EFD" w:rsidP="00383BC3">
      <w:pPr>
        <w:ind w:left="-66"/>
        <w:jc w:val="center"/>
        <w:rPr>
          <w:rFonts w:ascii="GHEA Grapalat" w:hAnsi="GHEA Grapalat" w:cs="Sylfaen"/>
          <w:b/>
          <w:lang w:val="hy-AM"/>
        </w:rPr>
      </w:pPr>
    </w:p>
    <w:p w14:paraId="1F73B21F" w14:textId="77777777" w:rsidR="00CB5EFD" w:rsidRPr="00A71D81" w:rsidRDefault="00CB5EFD" w:rsidP="00383BC3">
      <w:pPr>
        <w:ind w:left="-66"/>
        <w:jc w:val="center"/>
        <w:rPr>
          <w:rFonts w:ascii="GHEA Grapalat" w:hAnsi="GHEA Grapalat" w:cs="Sylfaen"/>
          <w:b/>
          <w:lang w:val="hy-AM"/>
        </w:rPr>
      </w:pPr>
    </w:p>
    <w:p w14:paraId="3485165F" w14:textId="77777777" w:rsidR="00CB5EFD" w:rsidRPr="00A71D81" w:rsidRDefault="00CB5EFD" w:rsidP="00383BC3">
      <w:pPr>
        <w:ind w:left="-66"/>
        <w:jc w:val="center"/>
        <w:rPr>
          <w:rFonts w:ascii="GHEA Grapalat" w:hAnsi="GHEA Grapalat" w:cs="Sylfaen"/>
          <w:b/>
          <w:lang w:val="hy-AM"/>
        </w:rPr>
      </w:pPr>
    </w:p>
    <w:p w14:paraId="70B7FC72" w14:textId="77777777" w:rsidR="00CB5EFD" w:rsidRPr="00A71D81" w:rsidRDefault="00CB5EFD" w:rsidP="00383BC3">
      <w:pPr>
        <w:ind w:left="-66"/>
        <w:jc w:val="center"/>
        <w:rPr>
          <w:rFonts w:ascii="GHEA Grapalat" w:hAnsi="GHEA Grapalat" w:cs="Sylfaen"/>
          <w:b/>
          <w:lang w:val="hy-AM"/>
        </w:rPr>
      </w:pPr>
    </w:p>
    <w:p w14:paraId="5D5C9B9F" w14:textId="77777777" w:rsidR="00CB5EFD" w:rsidRPr="00A71D81" w:rsidRDefault="00CB5EFD" w:rsidP="00383BC3">
      <w:pPr>
        <w:ind w:left="-66"/>
        <w:jc w:val="center"/>
        <w:rPr>
          <w:rFonts w:ascii="GHEA Grapalat" w:hAnsi="GHEA Grapalat" w:cs="Sylfaen"/>
          <w:b/>
          <w:lang w:val="hy-AM"/>
        </w:rPr>
      </w:pPr>
    </w:p>
    <w:p w14:paraId="44CB067E" w14:textId="77777777" w:rsidR="00CB5EFD" w:rsidRPr="00A71D81" w:rsidRDefault="00CB5EFD" w:rsidP="00383BC3">
      <w:pPr>
        <w:ind w:left="-66"/>
        <w:jc w:val="center"/>
        <w:rPr>
          <w:rFonts w:ascii="GHEA Grapalat" w:hAnsi="GHEA Grapalat" w:cs="Sylfaen"/>
          <w:b/>
          <w:lang w:val="hy-AM"/>
        </w:rPr>
      </w:pPr>
    </w:p>
    <w:p w14:paraId="3BC4E08C" w14:textId="77777777" w:rsidR="00CB5EFD" w:rsidRPr="00A71D81" w:rsidRDefault="00CB5EFD" w:rsidP="00383BC3">
      <w:pPr>
        <w:ind w:left="-66"/>
        <w:jc w:val="center"/>
        <w:rPr>
          <w:rFonts w:ascii="GHEA Grapalat" w:hAnsi="GHEA Grapalat" w:cs="Sylfaen"/>
          <w:b/>
          <w:lang w:val="hy-AM"/>
        </w:rPr>
      </w:pPr>
    </w:p>
    <w:p w14:paraId="0AE72D5C" w14:textId="77777777" w:rsidR="00CB5EFD" w:rsidRDefault="00CB5EFD" w:rsidP="00383BC3">
      <w:pPr>
        <w:ind w:left="-66"/>
        <w:jc w:val="center"/>
        <w:rPr>
          <w:rFonts w:ascii="GHEA Grapalat" w:hAnsi="GHEA Grapalat" w:cs="Sylfaen"/>
          <w:b/>
        </w:rPr>
      </w:pPr>
    </w:p>
    <w:p w14:paraId="0EE4240B" w14:textId="77777777" w:rsidR="007C5D06" w:rsidRDefault="007C5D06" w:rsidP="00383BC3">
      <w:pPr>
        <w:ind w:left="-66"/>
        <w:jc w:val="center"/>
        <w:rPr>
          <w:rFonts w:ascii="GHEA Grapalat" w:hAnsi="GHEA Grapalat" w:cs="Sylfaen"/>
          <w:b/>
        </w:rPr>
      </w:pPr>
    </w:p>
    <w:p w14:paraId="61476D05" w14:textId="77777777" w:rsidR="007C5D06" w:rsidRDefault="007C5D06" w:rsidP="00383BC3">
      <w:pPr>
        <w:ind w:left="-66"/>
        <w:jc w:val="center"/>
        <w:rPr>
          <w:rFonts w:ascii="GHEA Grapalat" w:hAnsi="GHEA Grapalat" w:cs="Sylfaen"/>
          <w:b/>
        </w:rPr>
      </w:pPr>
    </w:p>
    <w:p w14:paraId="0C2E4D69" w14:textId="77777777" w:rsidR="007C5D06" w:rsidRDefault="007C5D06" w:rsidP="00383BC3">
      <w:pPr>
        <w:ind w:left="-66"/>
        <w:jc w:val="center"/>
        <w:rPr>
          <w:rFonts w:ascii="GHEA Grapalat" w:hAnsi="GHEA Grapalat" w:cs="Sylfaen"/>
          <w:b/>
        </w:rPr>
      </w:pPr>
    </w:p>
    <w:p w14:paraId="675C5A88" w14:textId="77777777" w:rsidR="007C5D06" w:rsidRDefault="007C5D06" w:rsidP="00383BC3">
      <w:pPr>
        <w:ind w:left="-66"/>
        <w:jc w:val="center"/>
        <w:rPr>
          <w:rFonts w:ascii="GHEA Grapalat" w:hAnsi="GHEA Grapalat" w:cs="Sylfaen"/>
          <w:b/>
        </w:rPr>
      </w:pPr>
    </w:p>
    <w:p w14:paraId="5D0A05BF" w14:textId="77777777" w:rsidR="007C5D06" w:rsidRDefault="007C5D06" w:rsidP="00383BC3">
      <w:pPr>
        <w:ind w:left="-66"/>
        <w:jc w:val="center"/>
        <w:rPr>
          <w:rFonts w:ascii="GHEA Grapalat" w:hAnsi="GHEA Grapalat" w:cs="Sylfaen"/>
          <w:b/>
        </w:rPr>
      </w:pPr>
    </w:p>
    <w:p w14:paraId="648B5144" w14:textId="77777777" w:rsidR="007C5D06" w:rsidRDefault="007C5D06" w:rsidP="00383BC3">
      <w:pPr>
        <w:ind w:left="-66"/>
        <w:jc w:val="center"/>
        <w:rPr>
          <w:rFonts w:ascii="GHEA Grapalat" w:hAnsi="GHEA Grapalat" w:cs="Sylfaen"/>
          <w:b/>
        </w:rPr>
      </w:pPr>
    </w:p>
    <w:p w14:paraId="4FB99896" w14:textId="77777777" w:rsidR="007C5D06" w:rsidRDefault="007C5D06" w:rsidP="00383BC3">
      <w:pPr>
        <w:ind w:left="-66"/>
        <w:jc w:val="center"/>
        <w:rPr>
          <w:rFonts w:ascii="GHEA Grapalat" w:hAnsi="GHEA Grapalat" w:cs="Sylfaen"/>
          <w:b/>
        </w:rPr>
      </w:pPr>
    </w:p>
    <w:p w14:paraId="1E1F8823" w14:textId="77777777" w:rsidR="007C5D06" w:rsidRDefault="007C5D06" w:rsidP="00383BC3">
      <w:pPr>
        <w:ind w:left="-66"/>
        <w:jc w:val="center"/>
        <w:rPr>
          <w:rFonts w:ascii="GHEA Grapalat" w:hAnsi="GHEA Grapalat" w:cs="Sylfaen"/>
          <w:b/>
        </w:rPr>
      </w:pPr>
    </w:p>
    <w:p w14:paraId="3AB671CB" w14:textId="77777777" w:rsidR="007C5D06" w:rsidRDefault="007C5D06" w:rsidP="00383BC3">
      <w:pPr>
        <w:ind w:left="-66"/>
        <w:jc w:val="center"/>
        <w:rPr>
          <w:rFonts w:ascii="GHEA Grapalat" w:hAnsi="GHEA Grapalat" w:cs="Sylfaen"/>
          <w:b/>
        </w:rPr>
      </w:pPr>
    </w:p>
    <w:p w14:paraId="043852BD" w14:textId="77777777" w:rsidR="007C5D06" w:rsidRDefault="007C5D06" w:rsidP="00383BC3">
      <w:pPr>
        <w:ind w:left="-66"/>
        <w:jc w:val="center"/>
        <w:rPr>
          <w:rFonts w:ascii="GHEA Grapalat" w:hAnsi="GHEA Grapalat" w:cs="Sylfaen"/>
          <w:b/>
        </w:rPr>
      </w:pPr>
    </w:p>
    <w:p w14:paraId="7FCAD5E7" w14:textId="77777777" w:rsidR="007C5D06" w:rsidRDefault="007C5D06" w:rsidP="00383BC3">
      <w:pPr>
        <w:ind w:left="-66"/>
        <w:jc w:val="center"/>
        <w:rPr>
          <w:rFonts w:ascii="GHEA Grapalat" w:hAnsi="GHEA Grapalat" w:cs="Sylfaen"/>
          <w:b/>
        </w:rPr>
      </w:pPr>
    </w:p>
    <w:p w14:paraId="237CF66E" w14:textId="77777777" w:rsidR="007C5D06" w:rsidRDefault="007C5D06" w:rsidP="00383BC3">
      <w:pPr>
        <w:ind w:left="-66"/>
        <w:jc w:val="center"/>
        <w:rPr>
          <w:rFonts w:ascii="GHEA Grapalat" w:hAnsi="GHEA Grapalat" w:cs="Sylfaen"/>
          <w:b/>
        </w:rPr>
      </w:pPr>
    </w:p>
    <w:p w14:paraId="0C06A904" w14:textId="77777777" w:rsidR="007C5D06" w:rsidRDefault="007C5D06" w:rsidP="00383BC3">
      <w:pPr>
        <w:ind w:left="-66"/>
        <w:jc w:val="center"/>
        <w:rPr>
          <w:rFonts w:ascii="GHEA Grapalat" w:hAnsi="GHEA Grapalat" w:cs="Sylfaen"/>
          <w:b/>
        </w:rPr>
      </w:pPr>
    </w:p>
    <w:p w14:paraId="768EA3C4" w14:textId="77777777" w:rsidR="007C5D06" w:rsidRDefault="007C5D06" w:rsidP="00383BC3">
      <w:pPr>
        <w:ind w:left="-66"/>
        <w:jc w:val="center"/>
        <w:rPr>
          <w:rFonts w:ascii="GHEA Grapalat" w:hAnsi="GHEA Grapalat" w:cs="Sylfaen"/>
          <w:b/>
        </w:rPr>
      </w:pPr>
    </w:p>
    <w:p w14:paraId="592D8193" w14:textId="77777777" w:rsidR="007C5D06" w:rsidRDefault="007C5D06" w:rsidP="00383BC3">
      <w:pPr>
        <w:ind w:left="-66"/>
        <w:jc w:val="center"/>
        <w:rPr>
          <w:rFonts w:ascii="GHEA Grapalat" w:hAnsi="GHEA Grapalat" w:cs="Sylfaen"/>
          <w:b/>
        </w:rPr>
      </w:pPr>
    </w:p>
    <w:p w14:paraId="41D0C97B" w14:textId="77777777" w:rsidR="007C5D06" w:rsidRPr="007C5D06" w:rsidRDefault="007C5D06" w:rsidP="00383BC3">
      <w:pPr>
        <w:ind w:left="-66"/>
        <w:jc w:val="center"/>
        <w:rPr>
          <w:rFonts w:ascii="GHEA Grapalat" w:hAnsi="GHEA Grapalat" w:cs="Sylfaen"/>
          <w:b/>
        </w:rPr>
      </w:pPr>
    </w:p>
    <w:p w14:paraId="61C3D55F" w14:textId="77777777" w:rsidR="00CB5EFD" w:rsidRPr="00A71D81" w:rsidRDefault="00CB5EFD" w:rsidP="00383BC3">
      <w:pPr>
        <w:ind w:left="-66"/>
        <w:jc w:val="center"/>
        <w:rPr>
          <w:rFonts w:ascii="GHEA Grapalat" w:hAnsi="GHEA Grapalat" w:cs="Sylfaen"/>
          <w:b/>
          <w:lang w:val="hy-AM"/>
        </w:rPr>
      </w:pPr>
    </w:p>
    <w:p w14:paraId="30DD8B22" w14:textId="77777777" w:rsidR="00CB5EFD" w:rsidRPr="00A71D81" w:rsidRDefault="00CB5EFD" w:rsidP="00383BC3">
      <w:pPr>
        <w:ind w:left="-66"/>
        <w:jc w:val="center"/>
        <w:rPr>
          <w:rFonts w:ascii="GHEA Grapalat" w:hAnsi="GHEA Grapalat" w:cs="Sylfaen"/>
          <w:b/>
          <w:lang w:val="hy-AM"/>
        </w:rPr>
      </w:pPr>
    </w:p>
    <w:p w14:paraId="3E2F673A"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436CFABB" w:rsidR="00071D1C" w:rsidRPr="00A71D81" w:rsidRDefault="00505007" w:rsidP="00EF3662">
      <w:pPr>
        <w:pStyle w:val="31"/>
        <w:spacing w:line="240" w:lineRule="auto"/>
        <w:jc w:val="right"/>
        <w:rPr>
          <w:rFonts w:ascii="GHEA Grapalat" w:hAnsi="GHEA Grapalat" w:cs="Sylfaen"/>
          <w:b/>
          <w:lang w:val="hy-AM"/>
        </w:rPr>
      </w:pPr>
      <w:r>
        <w:rPr>
          <w:rFonts w:ascii="GHEA Grapalat" w:hAnsi="GHEA Grapalat"/>
          <w:b/>
          <w:i/>
          <w:lang w:val="af-ZA"/>
        </w:rPr>
        <w:t>ԱԲ10-ԳՀԱՊՁԲ-26/1</w:t>
      </w:r>
      <w:r w:rsidR="006701D0">
        <w:rPr>
          <w:rFonts w:ascii="GHEA Grapalat" w:hAnsi="GHEA Grapalat"/>
          <w:b/>
          <w:i/>
          <w:lang w:val="af-ZA"/>
        </w:rPr>
        <w:t xml:space="preserve">  </w:t>
      </w:r>
      <w:r w:rsidR="00071D1C" w:rsidRPr="00A71D81">
        <w:rPr>
          <w:rFonts w:ascii="GHEA Grapalat" w:hAnsi="GHEA Grapalat" w:cs="Sylfaen"/>
          <w:b/>
          <w:lang w:val="hy-AM"/>
        </w:rPr>
        <w:t xml:space="preserve"> ծածկագրով</w:t>
      </w:r>
    </w:p>
    <w:p w14:paraId="7E460E96" w14:textId="31751BFB" w:rsidR="00071D1C" w:rsidRPr="00A71D81" w:rsidRDefault="00FD6146" w:rsidP="00EF3662">
      <w:pPr>
        <w:pStyle w:val="31"/>
        <w:spacing w:line="240" w:lineRule="auto"/>
        <w:jc w:val="right"/>
        <w:rPr>
          <w:rFonts w:ascii="GHEA Grapalat" w:hAnsi="GHEA Grapalat" w:cs="Sylfaen"/>
          <w:b/>
          <w:lang w:val="hy-AM"/>
        </w:rPr>
      </w:pPr>
      <w:r>
        <w:rPr>
          <w:rFonts w:ascii="GHEA Grapalat" w:hAnsi="GHEA Grapalat" w:cs="Sylfaen"/>
          <w:b/>
          <w:lang w:val="hy-AM"/>
        </w:rPr>
        <w:t>Գնանաշման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B46017" w:rsidRDefault="00071D1C" w:rsidP="00EF3662">
      <w:pPr>
        <w:ind w:firstLine="709"/>
        <w:jc w:val="center"/>
        <w:rPr>
          <w:rFonts w:ascii="GHEA Grapalat" w:hAnsi="GHEA Grapalat" w:cs="Times Armenian"/>
          <w:sz w:val="20"/>
          <w:lang w:val="hy-AM"/>
        </w:rPr>
      </w:pPr>
    </w:p>
    <w:p w14:paraId="3507B92F" w14:textId="77777777" w:rsidR="00B12BE6" w:rsidRDefault="00B12BE6" w:rsidP="00B12BE6">
      <w:pPr>
        <w:ind w:firstLine="709"/>
        <w:jc w:val="both"/>
        <w:rPr>
          <w:rFonts w:ascii="GHEA Grapalat" w:hAnsi="GHEA Grapalat" w:cs="Times Armenian"/>
          <w:b/>
          <w:sz w:val="20"/>
          <w:lang w:val="hy-AM"/>
        </w:rPr>
      </w:pPr>
      <w:r w:rsidRPr="002D5DD6">
        <w:rPr>
          <w:rFonts w:ascii="GHEA Grapalat" w:hAnsi="GHEA Grapalat"/>
          <w:b/>
          <w:sz w:val="20"/>
          <w:lang w:val="hy-AM"/>
        </w:rPr>
        <w:t xml:space="preserve">1.1. </w:t>
      </w:r>
      <w:r w:rsidRPr="002D5DD6">
        <w:rPr>
          <w:rFonts w:ascii="GHEA Grapalat" w:hAnsi="GHEA Grapalat" w:cs="Sylfaen"/>
          <w:b/>
          <w:sz w:val="20"/>
          <w:lang w:val="hy-AM"/>
        </w:rPr>
        <w:t>Վաճառողը</w:t>
      </w:r>
      <w:r w:rsidRPr="002D5DD6">
        <w:rPr>
          <w:rFonts w:ascii="GHEA Grapalat" w:hAnsi="GHEA Grapalat" w:cs="Times Armenian"/>
          <w:b/>
          <w:sz w:val="20"/>
          <w:lang w:val="hy-AM"/>
        </w:rPr>
        <w:t xml:space="preserve"> </w:t>
      </w:r>
      <w:r w:rsidRPr="002D5DD6">
        <w:rPr>
          <w:rFonts w:ascii="GHEA Grapalat" w:hAnsi="GHEA Grapalat" w:cs="Sylfaen"/>
          <w:b/>
          <w:sz w:val="20"/>
          <w:lang w:val="hy-AM"/>
        </w:rPr>
        <w:t>պարտավորվում</w:t>
      </w:r>
      <w:r w:rsidRPr="002D5DD6">
        <w:rPr>
          <w:rFonts w:ascii="GHEA Grapalat" w:hAnsi="GHEA Grapalat" w:cs="Times Armenian"/>
          <w:b/>
          <w:sz w:val="20"/>
          <w:lang w:val="hy-AM"/>
        </w:rPr>
        <w:t xml:space="preserve"> </w:t>
      </w:r>
      <w:r w:rsidRPr="002D5DD6">
        <w:rPr>
          <w:rFonts w:ascii="GHEA Grapalat" w:hAnsi="GHEA Grapalat" w:cs="Sylfaen"/>
          <w:b/>
          <w:sz w:val="20"/>
          <w:lang w:val="hy-AM"/>
        </w:rPr>
        <w:t>է</w:t>
      </w:r>
      <w:r w:rsidRPr="002D5DD6">
        <w:rPr>
          <w:rFonts w:ascii="GHEA Grapalat" w:hAnsi="GHEA Grapalat" w:cs="Times Armenian"/>
          <w:b/>
          <w:sz w:val="20"/>
          <w:lang w:val="hy-AM"/>
        </w:rPr>
        <w:t xml:space="preserve"> </w:t>
      </w:r>
      <w:r w:rsidRPr="002D5DD6">
        <w:rPr>
          <w:rFonts w:ascii="GHEA Grapalat" w:hAnsi="GHEA Grapalat" w:cs="Sylfaen"/>
          <w:b/>
          <w:sz w:val="20"/>
          <w:lang w:val="hy-AM"/>
        </w:rPr>
        <w:t>սույն</w:t>
      </w:r>
      <w:r w:rsidRPr="002D5DD6">
        <w:rPr>
          <w:rFonts w:ascii="GHEA Grapalat" w:hAnsi="GHEA Grapalat" w:cs="Times Armenian"/>
          <w:b/>
          <w:sz w:val="20"/>
          <w:lang w:val="hy-AM"/>
        </w:rPr>
        <w:t xml:space="preserve"> </w:t>
      </w:r>
      <w:r w:rsidRPr="002D5DD6">
        <w:rPr>
          <w:rFonts w:ascii="GHEA Grapalat" w:hAnsi="GHEA Grapalat" w:cs="Sylfaen"/>
          <w:b/>
          <w:sz w:val="20"/>
          <w:lang w:val="hy-AM"/>
        </w:rPr>
        <w:t>պայմանա</w:t>
      </w:r>
      <w:r w:rsidRPr="002D5DD6">
        <w:rPr>
          <w:rFonts w:ascii="GHEA Grapalat" w:hAnsi="GHEA Grapalat" w:cs="Times Armenian"/>
          <w:b/>
          <w:sz w:val="20"/>
          <w:lang w:val="hy-AM"/>
        </w:rPr>
        <w:t>գ</w:t>
      </w:r>
      <w:r w:rsidRPr="002D5DD6">
        <w:rPr>
          <w:rFonts w:ascii="GHEA Grapalat" w:hAnsi="GHEA Grapalat" w:cs="Sylfaen"/>
          <w:b/>
          <w:sz w:val="20"/>
          <w:lang w:val="hy-AM"/>
        </w:rPr>
        <w:t>րով (այսուհետ</w:t>
      </w:r>
      <w:r w:rsidRPr="002D5DD6">
        <w:rPr>
          <w:rFonts w:ascii="GHEA Grapalat" w:hAnsi="GHEA Grapalat" w:cs="Times Armenian"/>
          <w:b/>
          <w:sz w:val="20"/>
          <w:lang w:val="hy-AM"/>
        </w:rPr>
        <w:t xml:space="preserve">` </w:t>
      </w:r>
      <w:r w:rsidRPr="002D5DD6">
        <w:rPr>
          <w:rFonts w:ascii="GHEA Grapalat" w:hAnsi="GHEA Grapalat" w:cs="Sylfaen"/>
          <w:b/>
          <w:sz w:val="20"/>
          <w:lang w:val="hy-AM"/>
        </w:rPr>
        <w:t>պայմանա</w:t>
      </w:r>
      <w:r w:rsidRPr="002D5DD6">
        <w:rPr>
          <w:rFonts w:ascii="GHEA Grapalat" w:hAnsi="GHEA Grapalat" w:cs="Times Armenian"/>
          <w:b/>
          <w:sz w:val="20"/>
          <w:lang w:val="hy-AM"/>
        </w:rPr>
        <w:t>գ</w:t>
      </w:r>
      <w:r w:rsidRPr="002D5DD6">
        <w:rPr>
          <w:rFonts w:ascii="GHEA Grapalat" w:hAnsi="GHEA Grapalat" w:cs="Sylfaen"/>
          <w:b/>
          <w:sz w:val="20"/>
          <w:lang w:val="hy-AM"/>
        </w:rPr>
        <w:t>իր) սահմանված</w:t>
      </w:r>
      <w:r w:rsidRPr="002D5DD6">
        <w:rPr>
          <w:rFonts w:ascii="GHEA Grapalat" w:hAnsi="GHEA Grapalat" w:cs="Times Armenian"/>
          <w:b/>
          <w:sz w:val="20"/>
          <w:lang w:val="hy-AM"/>
        </w:rPr>
        <w:t xml:space="preserve"> </w:t>
      </w:r>
      <w:r w:rsidRPr="002D5DD6">
        <w:rPr>
          <w:rFonts w:ascii="GHEA Grapalat" w:hAnsi="GHEA Grapalat" w:cs="Sylfaen"/>
          <w:b/>
          <w:sz w:val="20"/>
          <w:lang w:val="hy-AM"/>
        </w:rPr>
        <w:t>կար</w:t>
      </w:r>
      <w:r w:rsidRPr="002D5DD6">
        <w:rPr>
          <w:rFonts w:ascii="GHEA Grapalat" w:hAnsi="GHEA Grapalat" w:cs="Times Armenian"/>
          <w:b/>
          <w:sz w:val="20"/>
          <w:lang w:val="hy-AM"/>
        </w:rPr>
        <w:t>գ</w:t>
      </w:r>
      <w:r w:rsidRPr="002D5DD6">
        <w:rPr>
          <w:rFonts w:ascii="GHEA Grapalat" w:hAnsi="GHEA Grapalat" w:cs="Sylfaen"/>
          <w:b/>
          <w:sz w:val="20"/>
          <w:lang w:val="hy-AM"/>
        </w:rPr>
        <w:t>ով</w:t>
      </w:r>
      <w:r w:rsidRPr="002D5DD6">
        <w:rPr>
          <w:rFonts w:ascii="GHEA Grapalat" w:hAnsi="GHEA Grapalat" w:cs="Times Armenian"/>
          <w:b/>
          <w:sz w:val="20"/>
          <w:lang w:val="hy-AM"/>
        </w:rPr>
        <w:t xml:space="preserve">, </w:t>
      </w:r>
      <w:r w:rsidRPr="002D5DD6">
        <w:rPr>
          <w:rFonts w:ascii="GHEA Grapalat" w:hAnsi="GHEA Grapalat" w:cs="Sylfaen"/>
          <w:b/>
          <w:sz w:val="20"/>
          <w:lang w:val="hy-AM"/>
        </w:rPr>
        <w:t>ծավալներով,</w:t>
      </w:r>
      <w:r w:rsidRPr="002D5DD6">
        <w:rPr>
          <w:rFonts w:ascii="GHEA Grapalat" w:hAnsi="GHEA Grapalat" w:cs="Times Armenian"/>
          <w:b/>
          <w:sz w:val="20"/>
          <w:lang w:val="hy-AM"/>
        </w:rPr>
        <w:t xml:space="preserve"> ժամկետներում և հասցեով </w:t>
      </w:r>
      <w:r w:rsidRPr="002D5DD6">
        <w:rPr>
          <w:rFonts w:ascii="GHEA Grapalat" w:hAnsi="GHEA Grapalat" w:cs="Sylfaen"/>
          <w:b/>
          <w:sz w:val="20"/>
          <w:lang w:val="hy-AM"/>
        </w:rPr>
        <w:t>Գնորդին</w:t>
      </w:r>
      <w:r w:rsidRPr="002D5DD6">
        <w:rPr>
          <w:rFonts w:ascii="GHEA Grapalat" w:hAnsi="GHEA Grapalat" w:cs="Times Armenian"/>
          <w:b/>
          <w:sz w:val="20"/>
          <w:lang w:val="hy-AM"/>
        </w:rPr>
        <w:t xml:space="preserve"> </w:t>
      </w:r>
      <w:r w:rsidRPr="002D5DD6">
        <w:rPr>
          <w:rFonts w:ascii="GHEA Grapalat" w:hAnsi="GHEA Grapalat" w:cs="Sylfaen"/>
          <w:b/>
          <w:sz w:val="20"/>
          <w:lang w:val="hy-AM"/>
        </w:rPr>
        <w:t>մատակարարել</w:t>
      </w:r>
      <w:r w:rsidRPr="002D5DD6">
        <w:rPr>
          <w:rFonts w:ascii="GHEA Grapalat" w:hAnsi="GHEA Grapalat" w:cs="Times Armenian"/>
          <w:b/>
          <w:sz w:val="20"/>
          <w:lang w:val="hy-AM"/>
        </w:rPr>
        <w:t xml:space="preserve"> պ</w:t>
      </w:r>
      <w:r w:rsidRPr="002D5DD6">
        <w:rPr>
          <w:rFonts w:ascii="GHEA Grapalat" w:hAnsi="GHEA Grapalat" w:cs="Sylfaen"/>
          <w:b/>
          <w:sz w:val="20"/>
          <w:lang w:val="hy-AM"/>
        </w:rPr>
        <w:t>այմանա</w:t>
      </w:r>
      <w:r w:rsidRPr="002D5DD6">
        <w:rPr>
          <w:rFonts w:ascii="GHEA Grapalat" w:hAnsi="GHEA Grapalat"/>
          <w:b/>
          <w:sz w:val="20"/>
          <w:lang w:val="hy-AM"/>
        </w:rPr>
        <w:t>գ</w:t>
      </w:r>
      <w:r w:rsidRPr="002D5DD6">
        <w:rPr>
          <w:rFonts w:ascii="GHEA Grapalat" w:hAnsi="GHEA Grapalat" w:cs="Sylfaen"/>
          <w:b/>
          <w:sz w:val="20"/>
          <w:lang w:val="hy-AM"/>
        </w:rPr>
        <w:t>րի</w:t>
      </w:r>
      <w:r w:rsidRPr="002D5DD6">
        <w:rPr>
          <w:rFonts w:ascii="GHEA Grapalat" w:hAnsi="GHEA Grapalat" w:cs="Times Armenian"/>
          <w:b/>
          <w:sz w:val="20"/>
          <w:lang w:val="hy-AM"/>
        </w:rPr>
        <w:t xml:space="preserve"> N 1 </w:t>
      </w:r>
      <w:r w:rsidRPr="002D5DD6">
        <w:rPr>
          <w:rFonts w:ascii="GHEA Grapalat" w:hAnsi="GHEA Grapalat" w:cs="Sylfaen"/>
          <w:b/>
          <w:sz w:val="20"/>
          <w:lang w:val="hy-AM"/>
        </w:rPr>
        <w:t>հավելվածով`</w:t>
      </w:r>
      <w:r w:rsidRPr="002D5DD6">
        <w:rPr>
          <w:rFonts w:ascii="GHEA Grapalat" w:hAnsi="GHEA Grapalat" w:cs="Times Armenian"/>
          <w:b/>
          <w:sz w:val="20"/>
          <w:lang w:val="hy-AM"/>
        </w:rPr>
        <w:t xml:space="preserve"> </w:t>
      </w:r>
      <w:r w:rsidRPr="002D5DD6">
        <w:rPr>
          <w:rFonts w:ascii="GHEA Grapalat" w:hAnsi="GHEA Grapalat" w:cs="Sylfaen"/>
          <w:b/>
          <w:sz w:val="20"/>
          <w:lang w:val="hy-AM"/>
        </w:rPr>
        <w:t>Տեխնիկական</w:t>
      </w:r>
      <w:r w:rsidRPr="002D5DD6">
        <w:rPr>
          <w:rFonts w:ascii="GHEA Grapalat" w:hAnsi="GHEA Grapalat" w:cs="Times Armenian"/>
          <w:b/>
          <w:sz w:val="20"/>
          <w:lang w:val="hy-AM"/>
        </w:rPr>
        <w:t xml:space="preserve"> </w:t>
      </w:r>
      <w:r w:rsidRPr="002D5DD6">
        <w:rPr>
          <w:rFonts w:ascii="GHEA Grapalat" w:hAnsi="GHEA Grapalat" w:cs="Sylfaen"/>
          <w:b/>
          <w:sz w:val="20"/>
          <w:lang w:val="hy-AM"/>
        </w:rPr>
        <w:t>բնութա</w:t>
      </w:r>
      <w:r w:rsidRPr="002D5DD6">
        <w:rPr>
          <w:rFonts w:ascii="GHEA Grapalat" w:hAnsi="GHEA Grapalat" w:cs="Times Armenian"/>
          <w:b/>
          <w:sz w:val="20"/>
          <w:lang w:val="hy-AM"/>
        </w:rPr>
        <w:t>գի</w:t>
      </w:r>
      <w:r w:rsidRPr="002D5DD6">
        <w:rPr>
          <w:rFonts w:ascii="GHEA Grapalat" w:hAnsi="GHEA Grapalat" w:cs="Sylfaen"/>
          <w:b/>
          <w:sz w:val="20"/>
          <w:lang w:val="hy-AM"/>
        </w:rPr>
        <w:t>ր-գնման-ժամանակացուցով նախատեսված</w:t>
      </w:r>
      <w:r w:rsidRPr="002D5DD6">
        <w:rPr>
          <w:rFonts w:ascii="GHEA Grapalat" w:hAnsi="GHEA Grapalat" w:cs="Times Armenian"/>
          <w:b/>
          <w:sz w:val="20"/>
          <w:lang w:val="hy-AM"/>
        </w:rPr>
        <w:t xml:space="preserve"> ապրանքը (այսուհետ` ապրանք), </w:t>
      </w:r>
      <w:r w:rsidRPr="002D5DD6">
        <w:rPr>
          <w:rFonts w:ascii="GHEA Grapalat" w:hAnsi="GHEA Grapalat" w:cs="Sylfaen"/>
          <w:b/>
          <w:sz w:val="20"/>
          <w:lang w:val="hy-AM"/>
        </w:rPr>
        <w:t>իսկ</w:t>
      </w:r>
      <w:r w:rsidRPr="002D5DD6">
        <w:rPr>
          <w:rFonts w:ascii="GHEA Grapalat" w:hAnsi="GHEA Grapalat" w:cs="Times Armenian"/>
          <w:b/>
          <w:sz w:val="20"/>
          <w:lang w:val="hy-AM"/>
        </w:rPr>
        <w:t xml:space="preserve"> </w:t>
      </w:r>
      <w:r w:rsidRPr="002D5DD6">
        <w:rPr>
          <w:rFonts w:ascii="GHEA Grapalat" w:hAnsi="GHEA Grapalat" w:cs="Sylfaen"/>
          <w:b/>
          <w:sz w:val="20"/>
          <w:lang w:val="hy-AM"/>
        </w:rPr>
        <w:t>Գնորդը</w:t>
      </w:r>
      <w:r w:rsidRPr="002D5DD6">
        <w:rPr>
          <w:rFonts w:ascii="GHEA Grapalat" w:hAnsi="GHEA Grapalat" w:cs="Times Armenian"/>
          <w:b/>
          <w:sz w:val="20"/>
          <w:lang w:val="hy-AM"/>
        </w:rPr>
        <w:t xml:space="preserve"> </w:t>
      </w:r>
      <w:r w:rsidRPr="002D5DD6">
        <w:rPr>
          <w:rFonts w:ascii="GHEA Grapalat" w:hAnsi="GHEA Grapalat" w:cs="Sylfaen"/>
          <w:b/>
          <w:sz w:val="20"/>
          <w:lang w:val="hy-AM"/>
        </w:rPr>
        <w:t>պարտավորվում</w:t>
      </w:r>
      <w:r w:rsidRPr="002D5DD6">
        <w:rPr>
          <w:rFonts w:ascii="GHEA Grapalat" w:hAnsi="GHEA Grapalat" w:cs="Times Armenian"/>
          <w:b/>
          <w:sz w:val="20"/>
          <w:lang w:val="hy-AM"/>
        </w:rPr>
        <w:t xml:space="preserve"> </w:t>
      </w:r>
      <w:r w:rsidRPr="002D5DD6">
        <w:rPr>
          <w:rFonts w:ascii="GHEA Grapalat" w:hAnsi="GHEA Grapalat" w:cs="Sylfaen"/>
          <w:b/>
          <w:sz w:val="20"/>
          <w:lang w:val="hy-AM"/>
        </w:rPr>
        <w:t>է</w:t>
      </w:r>
      <w:r w:rsidRPr="002D5DD6">
        <w:rPr>
          <w:rFonts w:ascii="GHEA Grapalat" w:hAnsi="GHEA Grapalat" w:cs="Times Armenian"/>
          <w:b/>
          <w:sz w:val="20"/>
          <w:lang w:val="hy-AM"/>
        </w:rPr>
        <w:t xml:space="preserve"> </w:t>
      </w:r>
      <w:r w:rsidRPr="002D5DD6">
        <w:rPr>
          <w:rFonts w:ascii="GHEA Grapalat" w:hAnsi="GHEA Grapalat" w:cs="Sylfaen"/>
          <w:b/>
          <w:sz w:val="20"/>
          <w:lang w:val="hy-AM"/>
        </w:rPr>
        <w:t>ընդունել</w:t>
      </w:r>
      <w:r w:rsidRPr="002D5DD6">
        <w:rPr>
          <w:rFonts w:ascii="GHEA Grapalat" w:hAnsi="GHEA Grapalat" w:cs="Times Armenian"/>
          <w:b/>
          <w:sz w:val="20"/>
          <w:lang w:val="hy-AM"/>
        </w:rPr>
        <w:t xml:space="preserve"> ա</w:t>
      </w:r>
      <w:r w:rsidRPr="002D5DD6">
        <w:rPr>
          <w:rFonts w:ascii="GHEA Grapalat" w:hAnsi="GHEA Grapalat" w:cs="Sylfaen"/>
          <w:b/>
          <w:sz w:val="20"/>
          <w:lang w:val="hy-AM"/>
        </w:rPr>
        <w:t>պրանքը</w:t>
      </w:r>
      <w:r>
        <w:rPr>
          <w:rFonts w:ascii="GHEA Grapalat" w:hAnsi="GHEA Grapalat" w:cs="Sylfaen"/>
          <w:b/>
          <w:sz w:val="20"/>
          <w:lang w:val="hy-AM"/>
        </w:rPr>
        <w:t xml:space="preserve"> </w:t>
      </w:r>
      <w:r w:rsidRPr="002D5DD6">
        <w:rPr>
          <w:rFonts w:ascii="GHEA Grapalat" w:hAnsi="GHEA Grapalat" w:cs="Sylfaen"/>
          <w:b/>
          <w:sz w:val="20"/>
          <w:lang w:val="hy-AM"/>
        </w:rPr>
        <w:t>և</w:t>
      </w:r>
      <w:r w:rsidRPr="002D5DD6">
        <w:rPr>
          <w:rFonts w:ascii="GHEA Grapalat" w:hAnsi="GHEA Grapalat" w:cs="Times Armenian"/>
          <w:b/>
          <w:sz w:val="20"/>
          <w:lang w:val="hy-AM"/>
        </w:rPr>
        <w:t xml:space="preserve"> համապատասխան ֆինանսական միջոցներ հաստատվելու դեպքում </w:t>
      </w:r>
      <w:r w:rsidRPr="002D5DD6">
        <w:rPr>
          <w:rFonts w:ascii="GHEA Grapalat" w:hAnsi="GHEA Grapalat" w:cs="Sylfaen"/>
          <w:b/>
          <w:sz w:val="20"/>
          <w:lang w:val="hy-AM"/>
        </w:rPr>
        <w:t>վճարել</w:t>
      </w:r>
      <w:r w:rsidRPr="002D5DD6">
        <w:rPr>
          <w:rFonts w:ascii="GHEA Grapalat" w:hAnsi="GHEA Grapalat" w:cs="Times Armenian"/>
          <w:b/>
          <w:sz w:val="20"/>
          <w:lang w:val="hy-AM"/>
        </w:rPr>
        <w:t xml:space="preserve"> </w:t>
      </w:r>
      <w:r w:rsidRPr="002D5DD6">
        <w:rPr>
          <w:rFonts w:ascii="GHEA Grapalat" w:hAnsi="GHEA Grapalat" w:cs="Sylfaen"/>
          <w:b/>
          <w:sz w:val="20"/>
          <w:lang w:val="hy-AM"/>
        </w:rPr>
        <w:t>դրա</w:t>
      </w:r>
      <w:r w:rsidRPr="002D5DD6">
        <w:rPr>
          <w:rFonts w:ascii="GHEA Grapalat" w:hAnsi="GHEA Grapalat" w:cs="Times Armenian"/>
          <w:b/>
          <w:sz w:val="20"/>
          <w:lang w:val="hy-AM"/>
        </w:rPr>
        <w:t xml:space="preserve"> </w:t>
      </w:r>
      <w:r w:rsidRPr="002D5DD6">
        <w:rPr>
          <w:rFonts w:ascii="GHEA Grapalat" w:hAnsi="GHEA Grapalat" w:cs="Sylfaen"/>
          <w:b/>
          <w:sz w:val="20"/>
          <w:lang w:val="hy-AM"/>
        </w:rPr>
        <w:t>համար</w:t>
      </w:r>
      <w:r w:rsidRPr="002D5DD6">
        <w:rPr>
          <w:rFonts w:ascii="GHEA Grapalat" w:hAnsi="GHEA Grapalat" w:cs="Times Armenian"/>
          <w:b/>
          <w:sz w:val="20"/>
          <w:lang w:val="hy-AM"/>
        </w:rPr>
        <w:t xml:space="preserve">։ </w:t>
      </w: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376BE11"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2.1.1 Ապրանքը պայմանագրով սահմանված ժամկետում Վաճառողի կողմից չմատակարարելու դեպքում հրաժարվել ապրանքից, եթե մատակարարման ժամկետները խախտվել են</w:t>
      </w:r>
      <w:r w:rsidR="009E7146" w:rsidRPr="009E7146">
        <w:rPr>
          <w:rFonts w:ascii="GHEA Grapalat" w:hAnsi="GHEA Grapalat"/>
          <w:sz w:val="20"/>
          <w:lang w:val="hy-AM"/>
        </w:rPr>
        <w:t xml:space="preserve"> 3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w:t>
      </w:r>
      <w:r w:rsidRPr="00A71D81">
        <w:rPr>
          <w:rFonts w:ascii="GHEA Grapalat" w:hAnsi="GHEA Grapalat"/>
          <w:sz w:val="20"/>
          <w:lang w:val="hy-AM"/>
        </w:rPr>
        <w:lastRenderedPageBreak/>
        <w:t>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2D66794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009E7146" w:rsidRPr="009E7146">
        <w:rPr>
          <w:rFonts w:ascii="GHEA Grapalat" w:hAnsi="GHEA Grapalat"/>
          <w:sz w:val="20"/>
          <w:u w:val="single"/>
          <w:lang w:val="hy-AM"/>
        </w:rPr>
        <w:t>3</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3.1  Պայմանագրի գինը կազմում է ________________ ՀՀ դրամ, ներառյալ ԱԱՀ-ն</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17</w:t>
      </w:r>
      <w:r w:rsidR="007942E8" w:rsidRPr="00A71D81">
        <w:rPr>
          <w:rFonts w:ascii="GHEA Grapalat" w:hAnsi="GHEA Grapalat"/>
          <w:color w:val="FFFFFF"/>
          <w:sz w:val="20"/>
          <w:vertAlign w:val="superscript"/>
          <w:lang w:val="hy-AM"/>
        </w:rPr>
        <w:t>29</w:t>
      </w:r>
      <w:r w:rsidRPr="00A71D81">
        <w:rPr>
          <w:rStyle w:val="af6"/>
          <w:rFonts w:ascii="GHEA Grapalat" w:hAnsi="GHEA Grapalat"/>
          <w:color w:val="FFFFFF"/>
          <w:sz w:val="20"/>
          <w:lang w:val="hy-AM"/>
        </w:rPr>
        <w:footnoteReference w:id="9"/>
      </w:r>
      <w:r w:rsidRPr="00A71D81">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A71D81" w:rsidRDefault="00071D1C" w:rsidP="00EF3662">
      <w:pPr>
        <w:ind w:firstLine="720"/>
        <w:jc w:val="both"/>
        <w:rPr>
          <w:rFonts w:ascii="GHEA Grapalat" w:hAnsi="GHEA Grapalat" w:cs="Sylfaen"/>
          <w:sz w:val="20"/>
          <w:lang w:val="hy-AM"/>
        </w:rPr>
      </w:pPr>
      <w:r w:rsidRPr="00A71D81">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3D762846" w:rsidR="00071D1C" w:rsidRPr="00A71D81" w:rsidRDefault="00071D1C" w:rsidP="00EF3662">
      <w:pPr>
        <w:ind w:firstLine="709"/>
        <w:jc w:val="both"/>
        <w:rPr>
          <w:rFonts w:ascii="GHEA Grapalat" w:hAnsi="GHEA Grapalat"/>
          <w:sz w:val="20"/>
          <w:lang w:val="hy-AM"/>
        </w:rPr>
      </w:pPr>
      <w:r w:rsidRPr="00A71D81">
        <w:rPr>
          <w:rStyle w:val="af6"/>
          <w:rFonts w:ascii="GHEA Grapalat" w:hAnsi="GHEA Grapalat" w:cs="Sylfaen"/>
          <w:color w:val="FFFFFF"/>
          <w:sz w:val="20"/>
          <w:lang w:val="hy-AM"/>
        </w:rPr>
        <w:footnoteReference w:id="10"/>
      </w:r>
      <w:r w:rsidRPr="00A71D81">
        <w:rPr>
          <w:rFonts w:ascii="GHEA Grapalat" w:hAnsi="GHEA Grapalat"/>
          <w:sz w:val="20"/>
          <w:lang w:val="hy-AM"/>
        </w:rPr>
        <w:t xml:space="preserve"> </w:t>
      </w:r>
    </w:p>
    <w:p w14:paraId="4F905A1B" w14:textId="77777777"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3.3 Գնորդն իրեն մատակարարված </w:t>
      </w:r>
      <w:r w:rsidR="00D320A2" w:rsidRPr="00A71D81">
        <w:rPr>
          <w:rFonts w:ascii="GHEA Grapalat" w:hAnsi="GHEA Grapalat"/>
          <w:sz w:val="20"/>
          <w:lang w:val="hy-AM"/>
        </w:rPr>
        <w:t>ա</w:t>
      </w:r>
      <w:r w:rsidRPr="00A71D81">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77777777"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Fonts w:ascii="GHEA Grapalat" w:hAnsi="GHEA Grapalat"/>
          <w:sz w:val="20"/>
          <w:vertAlign w:val="superscript"/>
          <w:lang w:val="hy-AM"/>
        </w:rPr>
        <w:t>17.</w:t>
      </w:r>
      <w:r w:rsidRPr="00931573">
        <w:rPr>
          <w:rFonts w:ascii="GHEA Grapalat" w:hAnsi="GHEA Grapalat"/>
          <w:sz w:val="20"/>
          <w:vertAlign w:val="superscript"/>
          <w:lang w:val="hy-AM"/>
        </w:rPr>
        <w:t>1</w:t>
      </w:r>
      <w:r>
        <w:rPr>
          <w:rFonts w:ascii="GHEA Grapalat" w:hAnsi="GHEA Grapalat"/>
          <w:sz w:val="20"/>
          <w:lang w:val="hy-AM"/>
        </w:rPr>
        <w:t>:</w:t>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77777777" w:rsidR="009E45F3" w:rsidRPr="00A71D81"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A71D81">
        <w:rPr>
          <w:rFonts w:ascii="GHEA Grapalat" w:hAnsi="GHEA Grapalat" w:cs="Sylfaen"/>
          <w:sz w:val="20"/>
          <w:lang w:val="pt-BR"/>
        </w:rPr>
        <w:t>:</w:t>
      </w:r>
      <w:r w:rsidR="00383BC3" w:rsidRPr="00A71D81">
        <w:rPr>
          <w:rFonts w:ascii="GHEA Grapalat" w:hAnsi="GHEA Grapalat" w:cs="Sylfaen"/>
          <w:sz w:val="20"/>
          <w:vertAlign w:val="superscript"/>
          <w:lang w:val="pt-BR"/>
        </w:rPr>
        <w:t>19</w:t>
      </w:r>
      <w:r w:rsidR="007942E8" w:rsidRPr="00A71D81">
        <w:rPr>
          <w:rFonts w:ascii="GHEA Grapalat" w:hAnsi="GHEA Grapalat" w:cs="Sylfaen"/>
          <w:color w:val="FFFFFF"/>
          <w:sz w:val="20"/>
          <w:vertAlign w:val="superscript"/>
          <w:lang w:val="pt-BR"/>
        </w:rPr>
        <w:t>31</w:t>
      </w:r>
      <w:r w:rsidRPr="00A71D81">
        <w:rPr>
          <w:rStyle w:val="af6"/>
          <w:rFonts w:ascii="GHEA Grapalat" w:hAnsi="GHEA Grapalat" w:cs="Sylfaen"/>
          <w:color w:val="FFFFFF"/>
          <w:sz w:val="20"/>
          <w:lang w:val="pt-BR"/>
        </w:rPr>
        <w:footnoteReference w:id="11"/>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3C9FEB92"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lastRenderedPageBreak/>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ան</w:t>
      </w:r>
      <w:r w:rsidR="009E7146" w:rsidRPr="009E7146">
        <w:rPr>
          <w:rFonts w:ascii="GHEA Grapalat" w:hAnsi="GHEA Grapalat" w:cs="Sylfaen"/>
          <w:sz w:val="20"/>
          <w:szCs w:val="20"/>
          <w:lang w:val="hy-AM"/>
        </w:rPr>
        <w:t xml:space="preserve"> 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19ED3E2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9E7146" w:rsidRPr="009E7146">
        <w:rPr>
          <w:rFonts w:ascii="GHEA Grapalat" w:hAnsi="GHEA Grapalat" w:cs="Sylfaen"/>
          <w:sz w:val="20"/>
          <w:szCs w:val="20"/>
          <w:u w:val="single"/>
          <w:lang w:val="hy-AM"/>
        </w:rPr>
        <w:t>2</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77777777"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20</w:t>
      </w:r>
      <w:r w:rsidR="007942E8" w:rsidRPr="00A71D81">
        <w:rPr>
          <w:rFonts w:ascii="GHEA Grapalat" w:hAnsi="GHEA Grapalat"/>
          <w:color w:val="FFFFFF"/>
          <w:sz w:val="20"/>
          <w:vertAlign w:val="superscript"/>
          <w:lang w:val="hy-AM"/>
        </w:rPr>
        <w:t>32</w:t>
      </w:r>
      <w:r w:rsidRPr="00A71D81">
        <w:rPr>
          <w:rStyle w:val="af6"/>
          <w:rFonts w:ascii="GHEA Grapalat" w:hAnsi="GHEA Grapalat"/>
          <w:color w:val="FFFFFF"/>
          <w:sz w:val="20"/>
          <w:lang w:val="hy-AM"/>
        </w:rPr>
        <w:footnoteReference w:id="12"/>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 xml:space="preserve">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w:t>
      </w:r>
      <w:r w:rsidRPr="00A71D81">
        <w:rPr>
          <w:rFonts w:ascii="GHEA Grapalat" w:hAnsi="GHEA Grapalat"/>
          <w:sz w:val="20"/>
          <w:lang w:val="hy-AM"/>
        </w:rPr>
        <w:lastRenderedPageBreak/>
        <w:t>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009B8CC0" w14:textId="77777777" w:rsidR="00B12BE6" w:rsidRPr="008C3997" w:rsidRDefault="00B12BE6" w:rsidP="00B12BE6">
      <w:pPr>
        <w:tabs>
          <w:tab w:val="left" w:pos="1276"/>
        </w:tabs>
        <w:ind w:firstLine="720"/>
        <w:jc w:val="both"/>
        <w:rPr>
          <w:rFonts w:ascii="GHEA Grapalat" w:hAnsi="GHEA Grapalat"/>
          <w:b/>
          <w:sz w:val="20"/>
          <w:lang w:val="hy-AM"/>
        </w:rPr>
      </w:pPr>
      <w:r w:rsidRPr="00FC43F2">
        <w:rPr>
          <w:rFonts w:ascii="GHEA Grapalat" w:hAnsi="GHEA Grapalat"/>
          <w:b/>
          <w:sz w:val="20"/>
          <w:lang w:val="hy-AM"/>
        </w:rPr>
        <w:t xml:space="preserve">8.1 </w:t>
      </w:r>
      <w:r w:rsidRPr="005A78D3">
        <w:rPr>
          <w:rFonts w:ascii="GHEA Grapalat" w:hAnsi="GHEA Grapalat"/>
          <w:b/>
          <w:sz w:val="20"/>
          <w:lang w:val="hy-AM"/>
        </w:rPr>
        <w:t>Պայմանագիրն ուժի մեջ է մտնում համապատասխան ֆինանսական միջոցներ հաստատվելու դեպքում կողմերի միջև կնքվող համաձայնագրի ստորագրման պահից և գործում է մինչև կողմերի` պայմանագրով ստանձնած պարտավորությունների ողջ ծավալով կատարումը</w:t>
      </w:r>
      <w:r w:rsidRPr="008C3997">
        <w:rPr>
          <w:rFonts w:ascii="GHEA Grapalat" w:hAnsi="GHEA Grapalat"/>
          <w:b/>
          <w:sz w:val="20"/>
          <w:lang w:val="hy-AM"/>
        </w:rPr>
        <w:t>:</w:t>
      </w:r>
    </w:p>
    <w:p w14:paraId="5A074A79" w14:textId="77777777" w:rsidR="00B46017" w:rsidRPr="00A71D81" w:rsidRDefault="00B46017" w:rsidP="00B46017">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A71D81">
        <w:rPr>
          <w:rFonts w:ascii="GHEA Grapalat" w:hAnsi="GHEA Grapalat" w:cs="Sylfaen"/>
          <w:sz w:val="20"/>
          <w:vertAlign w:val="superscript"/>
          <w:lang w:val="hy-AM"/>
        </w:rPr>
        <w:t>21</w:t>
      </w:r>
      <w:r w:rsidRPr="00A71D81">
        <w:rPr>
          <w:rFonts w:ascii="GHEA Grapalat" w:hAnsi="GHEA Grapalat" w:cs="Sylfaen"/>
          <w:color w:val="FFFFFF"/>
          <w:sz w:val="20"/>
          <w:vertAlign w:val="superscript"/>
          <w:lang w:val="hy-AM"/>
        </w:rPr>
        <w:t>33</w:t>
      </w:r>
      <w:r w:rsidRPr="00A71D81">
        <w:rPr>
          <w:rStyle w:val="af6"/>
          <w:rFonts w:ascii="GHEA Grapalat" w:hAnsi="GHEA Grapalat" w:cs="Sylfaen"/>
          <w:color w:val="FFFFFF"/>
          <w:sz w:val="20"/>
          <w:lang w:val="hy-AM"/>
        </w:rPr>
        <w:footnoteReference w:id="13"/>
      </w:r>
    </w:p>
    <w:p w14:paraId="64C0EF8D" w14:textId="77777777" w:rsidR="00B46017" w:rsidRPr="00A71D81" w:rsidRDefault="00B46017" w:rsidP="00B46017">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58B2EE21" w14:textId="77777777" w:rsidR="00B46017" w:rsidRPr="00A71D81" w:rsidRDefault="00B46017" w:rsidP="00B46017">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A71D81">
        <w:rPr>
          <w:rFonts w:ascii="GHEA Grapalat" w:hAnsi="GHEA Grapalat"/>
          <w:color w:val="000000"/>
          <w:lang w:val="hy-AM"/>
        </w:rPr>
        <w:t xml:space="preserve"> </w:t>
      </w:r>
    </w:p>
    <w:p w14:paraId="63665622" w14:textId="77777777" w:rsidR="00B46017" w:rsidRPr="00A71D81" w:rsidRDefault="00B46017" w:rsidP="00B46017">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680330A3" w14:textId="77777777" w:rsidR="00B46017" w:rsidRPr="00A71D81" w:rsidRDefault="00B46017" w:rsidP="00B46017">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14:paraId="5D6DD8B2" w14:textId="77777777" w:rsidR="00B46017" w:rsidRPr="00A71D81" w:rsidRDefault="00B46017" w:rsidP="00B46017">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14:paraId="5A1F0BB0" w14:textId="77777777" w:rsidR="00B46017" w:rsidRPr="00A71D81" w:rsidRDefault="00B46017" w:rsidP="00B46017">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41055C5" w14:textId="77777777" w:rsidR="00B46017" w:rsidRPr="00A71D81" w:rsidRDefault="00B46017" w:rsidP="00B46017">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31B769EB" w14:textId="77777777" w:rsidR="00B46017" w:rsidRPr="00A71D81" w:rsidRDefault="00B46017" w:rsidP="00B46017">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64671FE1" w14:textId="77777777" w:rsidR="00B46017" w:rsidRPr="00A71D81" w:rsidRDefault="00B46017" w:rsidP="00B46017">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A71D81">
        <w:rPr>
          <w:rFonts w:ascii="GHEA Grapalat" w:hAnsi="GHEA Grapalat"/>
          <w:sz w:val="20"/>
          <w:vertAlign w:val="superscript"/>
          <w:lang w:val="pt-BR"/>
        </w:rPr>
        <w:t>22</w:t>
      </w:r>
      <w:r w:rsidRPr="00A71D81">
        <w:rPr>
          <w:rStyle w:val="af6"/>
          <w:rFonts w:ascii="GHEA Grapalat" w:hAnsi="GHEA Grapalat"/>
          <w:color w:val="FFFFFF"/>
          <w:sz w:val="20"/>
          <w:lang w:val="pt-BR"/>
        </w:rPr>
        <w:footnoteReference w:id="14"/>
      </w:r>
    </w:p>
    <w:p w14:paraId="633EEDD4" w14:textId="77777777" w:rsidR="00B46017" w:rsidRPr="00A71D81" w:rsidRDefault="00B46017" w:rsidP="00B46017">
      <w:pPr>
        <w:tabs>
          <w:tab w:val="left" w:pos="1276"/>
        </w:tabs>
        <w:ind w:firstLine="720"/>
        <w:jc w:val="both"/>
        <w:rPr>
          <w:rFonts w:ascii="GHEA Grapalat" w:hAnsi="GHEA Grapalat"/>
          <w:sz w:val="20"/>
          <w:lang w:val="pt-BR"/>
        </w:rPr>
      </w:pPr>
      <w:r w:rsidRPr="00A71D81">
        <w:rPr>
          <w:rFonts w:ascii="GHEA Grapalat" w:hAnsi="GHEA Grapalat"/>
          <w:sz w:val="20"/>
          <w:lang w:val="pt-BR"/>
        </w:rPr>
        <w:lastRenderedPageBreak/>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A71D81">
        <w:rPr>
          <w:rFonts w:ascii="GHEA Grapalat" w:hAnsi="GHEA Grapalat"/>
          <w:sz w:val="20"/>
          <w:vertAlign w:val="superscript"/>
          <w:lang w:val="pt-BR"/>
        </w:rPr>
        <w:t>23</w:t>
      </w:r>
      <w:r w:rsidRPr="00A71D81">
        <w:rPr>
          <w:rStyle w:val="af6"/>
          <w:rFonts w:ascii="GHEA Grapalat" w:hAnsi="GHEA Grapalat"/>
          <w:color w:val="FFFFFF"/>
          <w:sz w:val="20"/>
          <w:lang w:val="pt-BR"/>
        </w:rPr>
        <w:footnoteReference w:id="15"/>
      </w:r>
    </w:p>
    <w:p w14:paraId="0036B7DC" w14:textId="77777777" w:rsidR="00B46017" w:rsidRPr="00A71D81" w:rsidRDefault="00B46017" w:rsidP="00B46017">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Pr="00A71D81">
        <w:rPr>
          <w:rFonts w:ascii="GHEA Grapalat" w:hAnsi="GHEA Grapalat" w:cs="Sylfaen"/>
          <w:sz w:val="20"/>
          <w:lang w:val="pt-BR"/>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Վաճառողի</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առաջարկությունը</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ներկայացվել</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ուշ</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r w:rsidRPr="00A71D81">
        <w:rPr>
          <w:rFonts w:ascii="GHEA Grapalat" w:hAnsi="GHEA Grapalat" w:cs="Sylfaen"/>
          <w:sz w:val="20"/>
        </w:rPr>
        <w:t>ի</w:t>
      </w:r>
      <w:r w:rsidRPr="00A71D81">
        <w:rPr>
          <w:rFonts w:ascii="GHEA Grapalat" w:hAnsi="GHEA Grapalat" w:cs="Sylfaen"/>
          <w:sz w:val="20"/>
          <w:lang w:val="pt-BR"/>
        </w:rPr>
        <w:t xml:space="preserve"> </w:t>
      </w:r>
      <w:proofErr w:type="spellStart"/>
      <w:r w:rsidRPr="00A71D81">
        <w:rPr>
          <w:rFonts w:ascii="GHEA Grapalat" w:hAnsi="GHEA Grapalat" w:cs="Sylfaen"/>
          <w:sz w:val="20"/>
        </w:rPr>
        <w:t>սկզբանե</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մատակարարման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համար</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ժամկետը</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Sylfaen"/>
          <w:sz w:val="20"/>
          <w:lang w:val="pt-BR"/>
        </w:rPr>
        <w:t xml:space="preserve"> 5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4E381E3B" w14:textId="77777777" w:rsidR="00B46017" w:rsidRPr="00A71D81" w:rsidRDefault="00B46017" w:rsidP="00B46017">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59EC96D3" w14:textId="77777777" w:rsidR="00B46017" w:rsidRPr="00A71D81" w:rsidRDefault="00B46017" w:rsidP="00B46017">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6462F943" w14:textId="77777777" w:rsidR="00B46017" w:rsidRPr="00A71D81" w:rsidRDefault="00B46017" w:rsidP="00B46017">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44016CA9" w14:textId="77777777" w:rsidR="00B46017" w:rsidRDefault="00B46017" w:rsidP="00B46017">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14" w:name="_Hlk23253914"/>
      <w:r w:rsidRPr="00A71D81">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14"/>
      <w:r w:rsidRPr="00A71D81">
        <w:rPr>
          <w:rFonts w:ascii="GHEA Grapalat" w:hAnsi="GHEA Grapalat"/>
          <w:sz w:val="20"/>
          <w:szCs w:val="20"/>
          <w:lang w:val="hy-AM" w:eastAsia="ru-RU"/>
        </w:rPr>
        <w:t xml:space="preserve">  </w:t>
      </w:r>
    </w:p>
    <w:p w14:paraId="05B269C3" w14:textId="77777777" w:rsidR="00B46017" w:rsidRPr="009D7598" w:rsidRDefault="00B46017" w:rsidP="00B46017">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6"/>
      </w:r>
    </w:p>
    <w:p w14:paraId="28901391" w14:textId="77777777" w:rsidR="00B46017" w:rsidRPr="00A71D81" w:rsidRDefault="00B46017" w:rsidP="00B46017">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w:t>
      </w:r>
    </w:p>
    <w:p w14:paraId="3A4B5E38" w14:textId="77777777" w:rsidR="00B46017" w:rsidRPr="00A71D81" w:rsidRDefault="00B46017" w:rsidP="00B46017">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86A5B30" w14:textId="77777777" w:rsidR="00B46017" w:rsidRPr="00A71D81" w:rsidRDefault="00B46017" w:rsidP="00B46017">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lastRenderedPageBreak/>
        <w:t xml:space="preserve"> 8.1</w:t>
      </w:r>
      <w:r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3.1 և N </w:t>
      </w:r>
      <w:r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հավելվածները, համարվում են պայմանագրի անբաժանելի մասը։</w:t>
      </w:r>
    </w:p>
    <w:p w14:paraId="23394044" w14:textId="77777777" w:rsidR="00B46017" w:rsidRDefault="00B46017" w:rsidP="00B46017">
      <w:pPr>
        <w:ind w:firstLine="567"/>
        <w:jc w:val="both"/>
        <w:rPr>
          <w:rFonts w:ascii="GHEA Grapalat" w:hAnsi="GHEA Grapalat"/>
          <w:sz w:val="20"/>
          <w:szCs w:val="20"/>
          <w:lang w:val="ru-RU" w:eastAsia="ru-RU"/>
        </w:rPr>
      </w:pPr>
      <w:r w:rsidRPr="00A71D81">
        <w:rPr>
          <w:rFonts w:ascii="GHEA Grapalat" w:hAnsi="GHEA Grapalat"/>
          <w:sz w:val="20"/>
          <w:szCs w:val="20"/>
          <w:lang w:val="hy-AM" w:eastAsia="ru-RU"/>
        </w:rPr>
        <w:t>8.1</w:t>
      </w:r>
      <w:r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3112C7AF" w14:textId="4C267D47" w:rsidR="00B12BE6" w:rsidRPr="00A71D81" w:rsidRDefault="00B12BE6" w:rsidP="00B12BE6">
      <w:pPr>
        <w:ind w:firstLine="567"/>
        <w:jc w:val="both"/>
        <w:rPr>
          <w:rFonts w:ascii="GHEA Grapalat" w:hAnsi="GHEA Grapalat"/>
          <w:sz w:val="20"/>
          <w:szCs w:val="20"/>
          <w:lang w:val="hy-AM" w:eastAsia="ru-RU"/>
        </w:rPr>
      </w:pPr>
      <w:r w:rsidRPr="009E7146">
        <w:rPr>
          <w:rFonts w:ascii="GHEA Grapalat" w:hAnsi="GHEA Grapalat"/>
          <w:b/>
          <w:sz w:val="20"/>
          <w:szCs w:val="20"/>
          <w:lang w:val="hy-AM" w:eastAsia="ru-RU"/>
        </w:rPr>
        <w:t>8.1</w:t>
      </w:r>
      <w:r>
        <w:rPr>
          <w:rFonts w:ascii="GHEA Grapalat" w:hAnsi="GHEA Grapalat"/>
          <w:b/>
          <w:sz w:val="20"/>
          <w:szCs w:val="20"/>
          <w:lang w:val="ru-RU" w:eastAsia="ru-RU"/>
        </w:rPr>
        <w:t>6</w:t>
      </w:r>
      <w:r w:rsidRPr="009E7146">
        <w:rPr>
          <w:rFonts w:ascii="GHEA Grapalat" w:hAnsi="GHEA Grapalat"/>
          <w:b/>
          <w:sz w:val="20"/>
          <w:szCs w:val="20"/>
          <w:lang w:val="hy-AM" w:eastAsia="ru-RU"/>
        </w:rPr>
        <w:t xml:space="preserve">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9E7146">
        <w:rPr>
          <w:rFonts w:ascii="GHEA Grapalat" w:hAnsi="GHEA Grapalat"/>
          <w:b/>
          <w:sz w:val="20"/>
          <w:szCs w:val="20"/>
          <w:vertAlign w:val="superscript"/>
          <w:lang w:val="hy-AM" w:eastAsia="ru-RU"/>
        </w:rPr>
        <w:t>24</w:t>
      </w:r>
    </w:p>
    <w:p w14:paraId="0C9E5440" w14:textId="77777777" w:rsidR="00B12BE6" w:rsidRPr="00B12BE6" w:rsidRDefault="00B12BE6" w:rsidP="00B46017">
      <w:pPr>
        <w:ind w:firstLine="567"/>
        <w:jc w:val="both"/>
        <w:rPr>
          <w:rFonts w:ascii="GHEA Grapalat" w:hAnsi="GHEA Grapalat"/>
          <w:sz w:val="20"/>
          <w:szCs w:val="20"/>
          <w:lang w:val="ru-RU" w:eastAsia="ru-RU"/>
        </w:rPr>
      </w:pPr>
    </w:p>
    <w:p w14:paraId="6663460B" w14:textId="77777777" w:rsidR="00B46017" w:rsidRPr="00A71D81" w:rsidRDefault="00B46017" w:rsidP="00B46017">
      <w:pPr>
        <w:tabs>
          <w:tab w:val="left" w:pos="1276"/>
        </w:tabs>
        <w:ind w:firstLine="720"/>
        <w:jc w:val="both"/>
        <w:rPr>
          <w:rFonts w:ascii="GHEA Grapalat" w:hAnsi="GHEA Grapalat" w:cs="Sylfaen"/>
          <w:sz w:val="20"/>
          <w:u w:val="single"/>
          <w:lang w:val="hy-AM"/>
        </w:rPr>
      </w:pPr>
    </w:p>
    <w:p w14:paraId="09830FEE" w14:textId="77777777" w:rsidR="00B46017" w:rsidRPr="00A71D81" w:rsidRDefault="00B46017" w:rsidP="00B46017">
      <w:pPr>
        <w:ind w:firstLine="709"/>
        <w:jc w:val="both"/>
        <w:rPr>
          <w:rFonts w:ascii="GHEA Grapalat" w:hAnsi="GHEA Grapalat"/>
          <w:b/>
          <w:sz w:val="20"/>
          <w:lang w:val="hy-AM"/>
        </w:rPr>
      </w:pPr>
      <w:r w:rsidRPr="00A71D81">
        <w:rPr>
          <w:rFonts w:ascii="GHEA Grapalat" w:hAnsi="GHEA Grapalat"/>
          <w:b/>
          <w:sz w:val="20"/>
          <w:lang w:val="hy-AM"/>
        </w:rPr>
        <w:t>9.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57477834" w14:textId="77777777" w:rsidR="003235D1" w:rsidRPr="00AE2768" w:rsidRDefault="003235D1" w:rsidP="003235D1">
      <w:pPr>
        <w:jc w:val="center"/>
        <w:rPr>
          <w:rFonts w:ascii="GHEA Grapalat" w:hAnsi="GHEA Grapalat"/>
          <w:sz w:val="20"/>
          <w:lang w:val="hy-AM"/>
        </w:rPr>
      </w:pPr>
      <w:r w:rsidRPr="00AE2768">
        <w:rPr>
          <w:rFonts w:ascii="GHEA Grapalat" w:hAnsi="GHEA Grapalat"/>
          <w:sz w:val="20"/>
          <w:lang w:val="hy-AM"/>
        </w:rPr>
        <w:t>ՏԵԽՆԻԿԱԿԱՆ ԲՆՈՒԹԱԳԻՐ - ԳՆՄԱՆ ԺԱՄԱՆԱԿԱՑՈՒՅՑ*</w:t>
      </w:r>
    </w:p>
    <w:p w14:paraId="6BDB3CE1" w14:textId="77777777" w:rsidR="003235D1" w:rsidRDefault="003235D1" w:rsidP="003235D1">
      <w:pPr>
        <w:jc w:val="center"/>
        <w:rPr>
          <w:rFonts w:ascii="GHEA Grapalat" w:hAnsi="GHEA Grapalat"/>
          <w:sz w:val="20"/>
          <w:lang w:val="hy-AM"/>
        </w:rPr>
      </w:pP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t xml:space="preserve">                                                                ՀՀ դրամ</w:t>
      </w:r>
    </w:p>
    <w:p w14:paraId="54BB6359" w14:textId="77777777" w:rsidR="003235D1" w:rsidRDefault="003235D1" w:rsidP="003235D1">
      <w:pPr>
        <w:jc w:val="center"/>
        <w:rPr>
          <w:rFonts w:ascii="GHEA Grapalat" w:hAnsi="GHEA Grapalat"/>
          <w:sz w:val="20"/>
          <w:lang w:val="hy-AM"/>
        </w:rPr>
      </w:pPr>
    </w:p>
    <w:p w14:paraId="0DE6BA35" w14:textId="6782330E" w:rsidR="003235D1" w:rsidRDefault="003235D1" w:rsidP="00EF3662">
      <w:pPr>
        <w:jc w:val="center"/>
        <w:rPr>
          <w:rFonts w:ascii="GHEA Grapalat" w:hAnsi="GHEA Grapalat"/>
          <w:sz w:val="18"/>
          <w:lang w:val="hy-AM"/>
        </w:rPr>
      </w:pPr>
    </w:p>
    <w:tbl>
      <w:tblPr>
        <w:tblpPr w:leftFromText="180" w:rightFromText="180" w:vertAnchor="text" w:tblpXSpec="center" w:tblpY="1"/>
        <w:tblOverlap w:val="never"/>
        <w:tblW w:w="159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
        <w:gridCol w:w="1422"/>
        <w:gridCol w:w="1667"/>
        <w:gridCol w:w="992"/>
        <w:gridCol w:w="4219"/>
        <w:gridCol w:w="992"/>
        <w:gridCol w:w="851"/>
        <w:gridCol w:w="850"/>
        <w:gridCol w:w="992"/>
        <w:gridCol w:w="992"/>
        <w:gridCol w:w="993"/>
        <w:gridCol w:w="1167"/>
      </w:tblGrid>
      <w:tr w:rsidR="003235D1" w:rsidRPr="005B4E61" w14:paraId="38B542F8" w14:textId="77777777" w:rsidTr="00C34D24">
        <w:trPr>
          <w:trHeight w:val="416"/>
          <w:jc w:val="center"/>
        </w:trPr>
        <w:tc>
          <w:tcPr>
            <w:tcW w:w="15984" w:type="dxa"/>
            <w:gridSpan w:val="12"/>
            <w:vAlign w:val="center"/>
          </w:tcPr>
          <w:p w14:paraId="559E65D3" w14:textId="77777777" w:rsidR="003235D1" w:rsidRPr="005B4E61" w:rsidRDefault="003235D1" w:rsidP="003235D1">
            <w:pPr>
              <w:jc w:val="center"/>
              <w:rPr>
                <w:rFonts w:ascii="GHEA Grapalat" w:hAnsi="GHEA Grapalat"/>
                <w:sz w:val="16"/>
                <w:szCs w:val="16"/>
              </w:rPr>
            </w:pPr>
            <w:proofErr w:type="spellStart"/>
            <w:r w:rsidRPr="005B4E61">
              <w:rPr>
                <w:rFonts w:ascii="GHEA Grapalat" w:hAnsi="GHEA Grapalat"/>
                <w:sz w:val="16"/>
                <w:szCs w:val="16"/>
              </w:rPr>
              <w:t>Ապրանքի</w:t>
            </w:r>
            <w:proofErr w:type="spellEnd"/>
          </w:p>
        </w:tc>
      </w:tr>
      <w:tr w:rsidR="003235D1" w:rsidRPr="005B4E61" w14:paraId="301C1817" w14:textId="77777777" w:rsidTr="005C5417">
        <w:trPr>
          <w:trHeight w:val="219"/>
          <w:jc w:val="center"/>
        </w:trPr>
        <w:tc>
          <w:tcPr>
            <w:tcW w:w="847" w:type="dxa"/>
            <w:vMerge w:val="restart"/>
            <w:vAlign w:val="center"/>
          </w:tcPr>
          <w:p w14:paraId="1CD6EC7A" w14:textId="77777777" w:rsidR="003235D1" w:rsidRPr="005B4E61" w:rsidRDefault="003235D1" w:rsidP="003235D1">
            <w:pPr>
              <w:jc w:val="center"/>
              <w:rPr>
                <w:rFonts w:ascii="GHEA Grapalat" w:hAnsi="GHEA Grapalat"/>
                <w:sz w:val="16"/>
                <w:szCs w:val="16"/>
              </w:rPr>
            </w:pPr>
            <w:proofErr w:type="spellStart"/>
            <w:r w:rsidRPr="005B4E61">
              <w:rPr>
                <w:rFonts w:ascii="GHEA Grapalat" w:hAnsi="GHEA Grapalat"/>
                <w:sz w:val="16"/>
                <w:szCs w:val="16"/>
              </w:rPr>
              <w:t>հրավերով</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նախատեսված</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չափաբաժնի</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համարը</w:t>
            </w:r>
            <w:proofErr w:type="spellEnd"/>
          </w:p>
        </w:tc>
        <w:tc>
          <w:tcPr>
            <w:tcW w:w="1422" w:type="dxa"/>
            <w:vMerge w:val="restart"/>
            <w:vAlign w:val="center"/>
          </w:tcPr>
          <w:p w14:paraId="7C3AC9A0" w14:textId="77777777" w:rsidR="003235D1" w:rsidRPr="005B4E61" w:rsidRDefault="003235D1" w:rsidP="003235D1">
            <w:pPr>
              <w:jc w:val="center"/>
              <w:rPr>
                <w:rFonts w:ascii="GHEA Grapalat" w:hAnsi="GHEA Grapalat"/>
                <w:sz w:val="16"/>
                <w:szCs w:val="16"/>
              </w:rPr>
            </w:pPr>
            <w:proofErr w:type="spellStart"/>
            <w:r w:rsidRPr="005B4E61">
              <w:rPr>
                <w:rFonts w:ascii="GHEA Grapalat" w:hAnsi="GHEA Grapalat"/>
                <w:sz w:val="16"/>
                <w:szCs w:val="16"/>
              </w:rPr>
              <w:t>գնումների</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պլանով</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նախատեսված</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միջանցիկ</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ծածկագիրը</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ըստ</w:t>
            </w:r>
            <w:proofErr w:type="spellEnd"/>
            <w:r w:rsidRPr="005B4E61">
              <w:rPr>
                <w:rFonts w:ascii="GHEA Grapalat" w:hAnsi="GHEA Grapalat"/>
                <w:sz w:val="16"/>
                <w:szCs w:val="16"/>
              </w:rPr>
              <w:t xml:space="preserve"> ԳՄԱ </w:t>
            </w:r>
            <w:proofErr w:type="spellStart"/>
            <w:r w:rsidRPr="005B4E61">
              <w:rPr>
                <w:rFonts w:ascii="GHEA Grapalat" w:hAnsi="GHEA Grapalat"/>
                <w:sz w:val="16"/>
                <w:szCs w:val="16"/>
              </w:rPr>
              <w:t>դասակարգման</w:t>
            </w:r>
            <w:proofErr w:type="spellEnd"/>
            <w:r w:rsidRPr="005B4E61">
              <w:rPr>
                <w:rFonts w:ascii="GHEA Grapalat" w:hAnsi="GHEA Grapalat"/>
                <w:sz w:val="16"/>
                <w:szCs w:val="16"/>
              </w:rPr>
              <w:t xml:space="preserve"> (CPV)</w:t>
            </w:r>
          </w:p>
        </w:tc>
        <w:tc>
          <w:tcPr>
            <w:tcW w:w="1667" w:type="dxa"/>
            <w:vMerge w:val="restart"/>
            <w:vAlign w:val="center"/>
          </w:tcPr>
          <w:p w14:paraId="76560000" w14:textId="77777777" w:rsidR="003235D1" w:rsidRPr="005B4E61" w:rsidRDefault="003235D1" w:rsidP="003235D1">
            <w:pPr>
              <w:jc w:val="center"/>
              <w:rPr>
                <w:rFonts w:ascii="GHEA Grapalat" w:hAnsi="GHEA Grapalat"/>
                <w:sz w:val="16"/>
                <w:szCs w:val="16"/>
              </w:rPr>
            </w:pPr>
            <w:proofErr w:type="spellStart"/>
            <w:r w:rsidRPr="005B4E61">
              <w:rPr>
                <w:rFonts w:ascii="GHEA Grapalat" w:hAnsi="GHEA Grapalat"/>
                <w:sz w:val="16"/>
                <w:szCs w:val="16"/>
              </w:rPr>
              <w:t>անվանումը</w:t>
            </w:r>
            <w:proofErr w:type="spellEnd"/>
            <w:r w:rsidRPr="005B4E61">
              <w:rPr>
                <w:rFonts w:ascii="GHEA Grapalat" w:hAnsi="GHEA Grapalat"/>
                <w:sz w:val="16"/>
                <w:szCs w:val="16"/>
              </w:rPr>
              <w:t xml:space="preserve"> </w:t>
            </w:r>
          </w:p>
        </w:tc>
        <w:tc>
          <w:tcPr>
            <w:tcW w:w="992" w:type="dxa"/>
            <w:vMerge w:val="restart"/>
            <w:vAlign w:val="center"/>
          </w:tcPr>
          <w:p w14:paraId="5C4AEA06" w14:textId="77777777" w:rsidR="003235D1" w:rsidRPr="005B4E61" w:rsidRDefault="003235D1" w:rsidP="003235D1">
            <w:pPr>
              <w:jc w:val="center"/>
              <w:rPr>
                <w:rFonts w:ascii="GHEA Grapalat" w:hAnsi="GHEA Grapalat"/>
                <w:sz w:val="16"/>
                <w:szCs w:val="16"/>
              </w:rPr>
            </w:pPr>
            <w:proofErr w:type="spellStart"/>
            <w:r w:rsidRPr="005B4E61">
              <w:rPr>
                <w:rFonts w:ascii="GHEA Grapalat" w:hAnsi="GHEA Grapalat"/>
                <w:sz w:val="16"/>
                <w:szCs w:val="16"/>
              </w:rPr>
              <w:t>ապրանքային</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նշանը</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մակիշը</w:t>
            </w:r>
            <w:proofErr w:type="spellEnd"/>
            <w:r w:rsidRPr="005B4E61">
              <w:rPr>
                <w:rFonts w:ascii="GHEA Grapalat" w:hAnsi="GHEA Grapalat"/>
                <w:sz w:val="16"/>
                <w:szCs w:val="16"/>
              </w:rPr>
              <w:t xml:space="preserve"> և </w:t>
            </w:r>
            <w:proofErr w:type="spellStart"/>
            <w:r w:rsidRPr="005B4E61">
              <w:rPr>
                <w:rFonts w:ascii="GHEA Grapalat" w:hAnsi="GHEA Grapalat"/>
                <w:sz w:val="16"/>
                <w:szCs w:val="16"/>
              </w:rPr>
              <w:t>արտադրողի</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անվանումը</w:t>
            </w:r>
            <w:proofErr w:type="spellEnd"/>
            <w:r w:rsidRPr="005B4E61">
              <w:rPr>
                <w:rFonts w:ascii="GHEA Grapalat" w:hAnsi="GHEA Grapalat"/>
                <w:sz w:val="16"/>
                <w:szCs w:val="16"/>
              </w:rPr>
              <w:t xml:space="preserve"> **</w:t>
            </w:r>
          </w:p>
        </w:tc>
        <w:tc>
          <w:tcPr>
            <w:tcW w:w="4219" w:type="dxa"/>
            <w:vMerge w:val="restart"/>
            <w:vAlign w:val="center"/>
          </w:tcPr>
          <w:p w14:paraId="51907121" w14:textId="77777777" w:rsidR="003235D1" w:rsidRDefault="003235D1" w:rsidP="003235D1">
            <w:pPr>
              <w:jc w:val="center"/>
              <w:rPr>
                <w:rFonts w:ascii="GHEA Grapalat" w:hAnsi="GHEA Grapalat"/>
                <w:sz w:val="16"/>
                <w:szCs w:val="16"/>
              </w:rPr>
            </w:pPr>
            <w:proofErr w:type="spellStart"/>
            <w:r w:rsidRPr="005B4E61">
              <w:rPr>
                <w:rFonts w:ascii="GHEA Grapalat" w:hAnsi="GHEA Grapalat"/>
                <w:sz w:val="16"/>
                <w:szCs w:val="16"/>
              </w:rPr>
              <w:t>տեխնիկական</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բնութագիրը</w:t>
            </w:r>
            <w:proofErr w:type="spellEnd"/>
          </w:p>
          <w:p w14:paraId="4100C2EB" w14:textId="621358DE" w:rsidR="00C34D24" w:rsidRPr="005B4E61" w:rsidRDefault="00C34D24" w:rsidP="003235D1">
            <w:pPr>
              <w:jc w:val="center"/>
              <w:rPr>
                <w:rFonts w:ascii="GHEA Grapalat" w:hAnsi="GHEA Grapalat"/>
                <w:sz w:val="16"/>
                <w:szCs w:val="16"/>
              </w:rPr>
            </w:pPr>
          </w:p>
        </w:tc>
        <w:tc>
          <w:tcPr>
            <w:tcW w:w="992" w:type="dxa"/>
            <w:vMerge w:val="restart"/>
            <w:vAlign w:val="center"/>
          </w:tcPr>
          <w:p w14:paraId="554289EF" w14:textId="77777777" w:rsidR="003235D1" w:rsidRPr="005B4E61" w:rsidRDefault="003235D1" w:rsidP="003235D1">
            <w:pPr>
              <w:jc w:val="center"/>
              <w:rPr>
                <w:rFonts w:ascii="GHEA Grapalat" w:hAnsi="GHEA Grapalat"/>
                <w:sz w:val="16"/>
                <w:szCs w:val="16"/>
              </w:rPr>
            </w:pPr>
            <w:proofErr w:type="spellStart"/>
            <w:r w:rsidRPr="005B4E61">
              <w:rPr>
                <w:rFonts w:ascii="GHEA Grapalat" w:hAnsi="GHEA Grapalat"/>
                <w:sz w:val="16"/>
                <w:szCs w:val="16"/>
              </w:rPr>
              <w:t>չափման</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միավոր</w:t>
            </w:r>
            <w:proofErr w:type="spellEnd"/>
          </w:p>
        </w:tc>
        <w:tc>
          <w:tcPr>
            <w:tcW w:w="851" w:type="dxa"/>
            <w:vMerge w:val="restart"/>
            <w:vAlign w:val="center"/>
          </w:tcPr>
          <w:p w14:paraId="74B28A7C" w14:textId="77777777" w:rsidR="003235D1" w:rsidRPr="005B4E61" w:rsidRDefault="003235D1" w:rsidP="003235D1">
            <w:pPr>
              <w:jc w:val="center"/>
              <w:rPr>
                <w:rFonts w:ascii="GHEA Grapalat" w:hAnsi="GHEA Grapalat"/>
                <w:sz w:val="16"/>
                <w:szCs w:val="16"/>
              </w:rPr>
            </w:pPr>
            <w:proofErr w:type="spellStart"/>
            <w:r w:rsidRPr="005B4E61">
              <w:rPr>
                <w:rFonts w:ascii="GHEA Grapalat" w:hAnsi="GHEA Grapalat"/>
                <w:sz w:val="16"/>
                <w:szCs w:val="16"/>
              </w:rPr>
              <w:t>միավոր</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գինը</w:t>
            </w:r>
            <w:proofErr w:type="spellEnd"/>
            <w:r w:rsidRPr="005B4E61">
              <w:rPr>
                <w:rFonts w:ascii="GHEA Grapalat" w:hAnsi="GHEA Grapalat"/>
                <w:sz w:val="16"/>
                <w:szCs w:val="16"/>
              </w:rPr>
              <w:t xml:space="preserve">/ՀՀ </w:t>
            </w:r>
            <w:proofErr w:type="spellStart"/>
            <w:r w:rsidRPr="005B4E61">
              <w:rPr>
                <w:rFonts w:ascii="GHEA Grapalat" w:hAnsi="GHEA Grapalat"/>
                <w:sz w:val="16"/>
                <w:szCs w:val="16"/>
              </w:rPr>
              <w:t>դրամ</w:t>
            </w:r>
            <w:proofErr w:type="spellEnd"/>
          </w:p>
        </w:tc>
        <w:tc>
          <w:tcPr>
            <w:tcW w:w="850" w:type="dxa"/>
            <w:vMerge w:val="restart"/>
            <w:vAlign w:val="center"/>
          </w:tcPr>
          <w:p w14:paraId="0077B023" w14:textId="6C8E3CC7" w:rsidR="003235D1" w:rsidRPr="00C34D24" w:rsidRDefault="00C34D24" w:rsidP="003235D1">
            <w:pPr>
              <w:jc w:val="center"/>
              <w:rPr>
                <w:rFonts w:ascii="GHEA Grapalat" w:hAnsi="GHEA Grapalat"/>
                <w:sz w:val="16"/>
                <w:szCs w:val="16"/>
                <w:lang w:val="hy-AM"/>
              </w:rPr>
            </w:pPr>
            <w:r>
              <w:rPr>
                <w:rFonts w:ascii="GHEA Grapalat" w:hAnsi="GHEA Grapalat"/>
                <w:sz w:val="16"/>
                <w:szCs w:val="16"/>
                <w:lang w:val="hy-AM"/>
              </w:rPr>
              <w:t xml:space="preserve"> </w:t>
            </w:r>
            <w:r w:rsidRPr="005B4E61">
              <w:rPr>
                <w:rFonts w:ascii="GHEA Grapalat" w:hAnsi="GHEA Grapalat"/>
                <w:sz w:val="16"/>
                <w:szCs w:val="16"/>
              </w:rPr>
              <w:t xml:space="preserve"> </w:t>
            </w:r>
            <w:proofErr w:type="spellStart"/>
            <w:r w:rsidRPr="005B4E61">
              <w:rPr>
                <w:rFonts w:ascii="GHEA Grapalat" w:hAnsi="GHEA Grapalat"/>
                <w:sz w:val="16"/>
                <w:szCs w:val="16"/>
              </w:rPr>
              <w:t>ընդհանուր</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գինը</w:t>
            </w:r>
            <w:proofErr w:type="spellEnd"/>
            <w:r w:rsidRPr="005B4E61">
              <w:rPr>
                <w:rFonts w:ascii="GHEA Grapalat" w:hAnsi="GHEA Grapalat"/>
                <w:sz w:val="16"/>
                <w:szCs w:val="16"/>
              </w:rPr>
              <w:t xml:space="preserve">/ՀՀ </w:t>
            </w:r>
            <w:proofErr w:type="spellStart"/>
            <w:r w:rsidRPr="005B4E61">
              <w:rPr>
                <w:rFonts w:ascii="GHEA Grapalat" w:hAnsi="GHEA Grapalat"/>
                <w:sz w:val="16"/>
                <w:szCs w:val="16"/>
              </w:rPr>
              <w:t>դրամ</w:t>
            </w:r>
            <w:proofErr w:type="spellEnd"/>
          </w:p>
        </w:tc>
        <w:tc>
          <w:tcPr>
            <w:tcW w:w="992" w:type="dxa"/>
            <w:vMerge w:val="restart"/>
            <w:vAlign w:val="center"/>
          </w:tcPr>
          <w:p w14:paraId="0AACD036" w14:textId="7A927FDC" w:rsidR="003235D1" w:rsidRPr="005B4E61" w:rsidRDefault="00C34D24" w:rsidP="003235D1">
            <w:pPr>
              <w:jc w:val="center"/>
              <w:rPr>
                <w:rFonts w:ascii="GHEA Grapalat" w:hAnsi="GHEA Grapalat"/>
                <w:sz w:val="16"/>
                <w:szCs w:val="16"/>
              </w:rPr>
            </w:pPr>
            <w:proofErr w:type="spellStart"/>
            <w:r w:rsidRPr="005B4E61">
              <w:rPr>
                <w:rFonts w:ascii="GHEA Grapalat" w:hAnsi="GHEA Grapalat"/>
                <w:sz w:val="16"/>
                <w:szCs w:val="16"/>
              </w:rPr>
              <w:t>ընդհանուր</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քանակը</w:t>
            </w:r>
            <w:proofErr w:type="spellEnd"/>
          </w:p>
        </w:tc>
        <w:tc>
          <w:tcPr>
            <w:tcW w:w="3152" w:type="dxa"/>
            <w:gridSpan w:val="3"/>
            <w:vAlign w:val="center"/>
          </w:tcPr>
          <w:p w14:paraId="22BC6284" w14:textId="77777777" w:rsidR="003235D1" w:rsidRPr="005B4E61" w:rsidRDefault="003235D1" w:rsidP="003235D1">
            <w:pPr>
              <w:jc w:val="center"/>
              <w:rPr>
                <w:rFonts w:ascii="GHEA Grapalat" w:hAnsi="GHEA Grapalat"/>
                <w:sz w:val="16"/>
                <w:szCs w:val="16"/>
              </w:rPr>
            </w:pPr>
            <w:proofErr w:type="spellStart"/>
            <w:r w:rsidRPr="005B4E61">
              <w:rPr>
                <w:rFonts w:ascii="GHEA Grapalat" w:hAnsi="GHEA Grapalat"/>
                <w:sz w:val="16"/>
                <w:szCs w:val="16"/>
              </w:rPr>
              <w:t>մատակարարման</w:t>
            </w:r>
            <w:proofErr w:type="spellEnd"/>
          </w:p>
        </w:tc>
      </w:tr>
      <w:tr w:rsidR="003235D1" w:rsidRPr="005B4E61" w14:paraId="38AA6521" w14:textId="77777777" w:rsidTr="005C5417">
        <w:trPr>
          <w:cantSplit/>
          <w:trHeight w:val="1286"/>
          <w:jc w:val="center"/>
        </w:trPr>
        <w:tc>
          <w:tcPr>
            <w:tcW w:w="847" w:type="dxa"/>
            <w:vMerge/>
            <w:vAlign w:val="center"/>
          </w:tcPr>
          <w:p w14:paraId="40D4FA0B" w14:textId="77777777" w:rsidR="003235D1" w:rsidRPr="005B4E61" w:rsidRDefault="003235D1" w:rsidP="003235D1">
            <w:pPr>
              <w:jc w:val="center"/>
              <w:rPr>
                <w:rFonts w:ascii="GHEA Grapalat" w:hAnsi="GHEA Grapalat"/>
                <w:sz w:val="16"/>
                <w:szCs w:val="16"/>
              </w:rPr>
            </w:pPr>
          </w:p>
        </w:tc>
        <w:tc>
          <w:tcPr>
            <w:tcW w:w="1422" w:type="dxa"/>
            <w:vMerge/>
            <w:vAlign w:val="center"/>
          </w:tcPr>
          <w:p w14:paraId="4589455C" w14:textId="77777777" w:rsidR="003235D1" w:rsidRPr="005B4E61" w:rsidRDefault="003235D1" w:rsidP="003235D1">
            <w:pPr>
              <w:jc w:val="center"/>
              <w:rPr>
                <w:rFonts w:ascii="GHEA Grapalat" w:hAnsi="GHEA Grapalat"/>
                <w:sz w:val="16"/>
                <w:szCs w:val="16"/>
              </w:rPr>
            </w:pPr>
          </w:p>
        </w:tc>
        <w:tc>
          <w:tcPr>
            <w:tcW w:w="1667" w:type="dxa"/>
            <w:vMerge/>
            <w:vAlign w:val="center"/>
          </w:tcPr>
          <w:p w14:paraId="3E36B5FC" w14:textId="77777777" w:rsidR="003235D1" w:rsidRPr="005B4E61" w:rsidRDefault="003235D1" w:rsidP="003235D1">
            <w:pPr>
              <w:jc w:val="center"/>
              <w:rPr>
                <w:rFonts w:ascii="GHEA Grapalat" w:hAnsi="GHEA Grapalat"/>
                <w:sz w:val="16"/>
                <w:szCs w:val="16"/>
              </w:rPr>
            </w:pPr>
          </w:p>
        </w:tc>
        <w:tc>
          <w:tcPr>
            <w:tcW w:w="992" w:type="dxa"/>
            <w:vMerge/>
            <w:vAlign w:val="center"/>
          </w:tcPr>
          <w:p w14:paraId="53F05D09" w14:textId="77777777" w:rsidR="003235D1" w:rsidRPr="005B4E61" w:rsidRDefault="003235D1" w:rsidP="003235D1">
            <w:pPr>
              <w:jc w:val="center"/>
              <w:rPr>
                <w:rFonts w:ascii="GHEA Grapalat" w:hAnsi="GHEA Grapalat"/>
                <w:sz w:val="16"/>
                <w:szCs w:val="16"/>
              </w:rPr>
            </w:pPr>
          </w:p>
        </w:tc>
        <w:tc>
          <w:tcPr>
            <w:tcW w:w="4219" w:type="dxa"/>
            <w:vMerge/>
            <w:vAlign w:val="center"/>
          </w:tcPr>
          <w:p w14:paraId="472E0FF7" w14:textId="77777777" w:rsidR="003235D1" w:rsidRPr="005B4E61" w:rsidRDefault="003235D1" w:rsidP="003235D1">
            <w:pPr>
              <w:jc w:val="center"/>
              <w:rPr>
                <w:rFonts w:ascii="GHEA Grapalat" w:hAnsi="GHEA Grapalat"/>
                <w:sz w:val="16"/>
                <w:szCs w:val="16"/>
              </w:rPr>
            </w:pPr>
          </w:p>
        </w:tc>
        <w:tc>
          <w:tcPr>
            <w:tcW w:w="992" w:type="dxa"/>
            <w:vMerge/>
            <w:vAlign w:val="center"/>
          </w:tcPr>
          <w:p w14:paraId="4D274D92" w14:textId="77777777" w:rsidR="003235D1" w:rsidRPr="005B4E61" w:rsidRDefault="003235D1" w:rsidP="003235D1">
            <w:pPr>
              <w:jc w:val="center"/>
              <w:rPr>
                <w:rFonts w:ascii="GHEA Grapalat" w:hAnsi="GHEA Grapalat"/>
                <w:sz w:val="16"/>
                <w:szCs w:val="16"/>
              </w:rPr>
            </w:pPr>
          </w:p>
        </w:tc>
        <w:tc>
          <w:tcPr>
            <w:tcW w:w="851" w:type="dxa"/>
            <w:vMerge/>
            <w:vAlign w:val="center"/>
          </w:tcPr>
          <w:p w14:paraId="77D7C7E1" w14:textId="77777777" w:rsidR="003235D1" w:rsidRPr="005B4E61" w:rsidRDefault="003235D1" w:rsidP="003235D1">
            <w:pPr>
              <w:jc w:val="center"/>
              <w:rPr>
                <w:rFonts w:ascii="GHEA Grapalat" w:hAnsi="GHEA Grapalat"/>
                <w:sz w:val="16"/>
                <w:szCs w:val="16"/>
              </w:rPr>
            </w:pPr>
          </w:p>
        </w:tc>
        <w:tc>
          <w:tcPr>
            <w:tcW w:w="850" w:type="dxa"/>
            <w:vMerge/>
            <w:vAlign w:val="center"/>
          </w:tcPr>
          <w:p w14:paraId="2C1C0DE2" w14:textId="77777777" w:rsidR="003235D1" w:rsidRPr="005B4E61" w:rsidRDefault="003235D1" w:rsidP="003235D1">
            <w:pPr>
              <w:jc w:val="center"/>
              <w:rPr>
                <w:rFonts w:ascii="GHEA Grapalat" w:hAnsi="GHEA Grapalat"/>
                <w:sz w:val="16"/>
                <w:szCs w:val="16"/>
              </w:rPr>
            </w:pPr>
          </w:p>
        </w:tc>
        <w:tc>
          <w:tcPr>
            <w:tcW w:w="992" w:type="dxa"/>
            <w:vMerge/>
            <w:vAlign w:val="center"/>
          </w:tcPr>
          <w:p w14:paraId="4B4D566A" w14:textId="77777777" w:rsidR="003235D1" w:rsidRPr="005B4E61" w:rsidRDefault="003235D1" w:rsidP="003235D1">
            <w:pPr>
              <w:jc w:val="center"/>
              <w:rPr>
                <w:rFonts w:ascii="GHEA Grapalat" w:hAnsi="GHEA Grapalat"/>
                <w:sz w:val="16"/>
                <w:szCs w:val="16"/>
              </w:rPr>
            </w:pPr>
          </w:p>
        </w:tc>
        <w:tc>
          <w:tcPr>
            <w:tcW w:w="992" w:type="dxa"/>
            <w:textDirection w:val="btLr"/>
            <w:vAlign w:val="center"/>
          </w:tcPr>
          <w:p w14:paraId="70F90D00" w14:textId="77777777" w:rsidR="003235D1" w:rsidRPr="005B4E61" w:rsidRDefault="003235D1" w:rsidP="003235D1">
            <w:pPr>
              <w:ind w:left="113" w:right="113"/>
              <w:jc w:val="center"/>
              <w:rPr>
                <w:rFonts w:ascii="GHEA Grapalat" w:hAnsi="GHEA Grapalat"/>
                <w:sz w:val="16"/>
                <w:szCs w:val="16"/>
              </w:rPr>
            </w:pPr>
            <w:proofErr w:type="spellStart"/>
            <w:r w:rsidRPr="005B4E61">
              <w:rPr>
                <w:rFonts w:ascii="GHEA Grapalat" w:hAnsi="GHEA Grapalat"/>
                <w:sz w:val="16"/>
                <w:szCs w:val="16"/>
              </w:rPr>
              <w:t>հասցեն</w:t>
            </w:r>
            <w:proofErr w:type="spellEnd"/>
          </w:p>
        </w:tc>
        <w:tc>
          <w:tcPr>
            <w:tcW w:w="993" w:type="dxa"/>
            <w:vAlign w:val="center"/>
          </w:tcPr>
          <w:p w14:paraId="1D74B9CE" w14:textId="77777777" w:rsidR="003235D1" w:rsidRPr="005B4E61" w:rsidRDefault="003235D1" w:rsidP="003235D1">
            <w:pPr>
              <w:jc w:val="center"/>
              <w:rPr>
                <w:rFonts w:ascii="GHEA Grapalat" w:hAnsi="GHEA Grapalat"/>
                <w:sz w:val="16"/>
                <w:szCs w:val="16"/>
              </w:rPr>
            </w:pPr>
            <w:proofErr w:type="spellStart"/>
            <w:r w:rsidRPr="005B4E61">
              <w:rPr>
                <w:rFonts w:ascii="GHEA Grapalat" w:hAnsi="GHEA Grapalat"/>
                <w:sz w:val="16"/>
                <w:szCs w:val="16"/>
              </w:rPr>
              <w:t>ենթակա</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քանակը</w:t>
            </w:r>
            <w:proofErr w:type="spellEnd"/>
          </w:p>
        </w:tc>
        <w:tc>
          <w:tcPr>
            <w:tcW w:w="1167" w:type="dxa"/>
            <w:vAlign w:val="center"/>
          </w:tcPr>
          <w:p w14:paraId="2208D09B" w14:textId="77777777" w:rsidR="003235D1" w:rsidRPr="005B4E61" w:rsidRDefault="003235D1" w:rsidP="003235D1">
            <w:pPr>
              <w:jc w:val="center"/>
              <w:rPr>
                <w:rFonts w:ascii="GHEA Grapalat" w:hAnsi="GHEA Grapalat"/>
                <w:sz w:val="16"/>
                <w:szCs w:val="16"/>
              </w:rPr>
            </w:pPr>
            <w:proofErr w:type="spellStart"/>
            <w:r w:rsidRPr="005B4E61">
              <w:rPr>
                <w:rFonts w:ascii="GHEA Grapalat" w:hAnsi="GHEA Grapalat"/>
                <w:sz w:val="16"/>
                <w:szCs w:val="16"/>
              </w:rPr>
              <w:t>Ժամկետը</w:t>
            </w:r>
            <w:proofErr w:type="spellEnd"/>
          </w:p>
          <w:p w14:paraId="473789B3" w14:textId="77777777" w:rsidR="003235D1" w:rsidRPr="005B4E61" w:rsidRDefault="003235D1" w:rsidP="003235D1">
            <w:pPr>
              <w:jc w:val="center"/>
              <w:rPr>
                <w:rFonts w:ascii="GHEA Grapalat" w:hAnsi="GHEA Grapalat"/>
                <w:sz w:val="16"/>
                <w:szCs w:val="16"/>
              </w:rPr>
            </w:pPr>
          </w:p>
        </w:tc>
      </w:tr>
      <w:tr w:rsidR="001A2EF7" w:rsidRPr="005B4E61" w14:paraId="7EDE576F" w14:textId="77777777" w:rsidTr="006860BA">
        <w:trPr>
          <w:cantSplit/>
          <w:trHeight w:val="1134"/>
          <w:jc w:val="center"/>
        </w:trPr>
        <w:tc>
          <w:tcPr>
            <w:tcW w:w="847" w:type="dxa"/>
            <w:vAlign w:val="center"/>
          </w:tcPr>
          <w:p w14:paraId="7BF6794D" w14:textId="77777777" w:rsidR="001A2EF7" w:rsidRPr="005C5417" w:rsidRDefault="001A2EF7" w:rsidP="001A2EF7">
            <w:pPr>
              <w:tabs>
                <w:tab w:val="left" w:pos="747"/>
              </w:tabs>
              <w:ind w:left="349"/>
              <w:rPr>
                <w:rFonts w:ascii="GHEA Grapalat" w:hAnsi="GHEA Grapalat"/>
                <w:sz w:val="18"/>
                <w:szCs w:val="18"/>
              </w:rPr>
            </w:pPr>
            <w:r w:rsidRPr="005C5417">
              <w:rPr>
                <w:rFonts w:ascii="GHEA Grapalat" w:hAnsi="GHEA Grapalat"/>
                <w:sz w:val="18"/>
                <w:szCs w:val="18"/>
              </w:rPr>
              <w:t>1</w:t>
            </w:r>
          </w:p>
        </w:tc>
        <w:tc>
          <w:tcPr>
            <w:tcW w:w="1422" w:type="dxa"/>
            <w:vAlign w:val="center"/>
          </w:tcPr>
          <w:p w14:paraId="399888C4" w14:textId="6D164F3F" w:rsidR="001A2EF7" w:rsidRPr="005C5417" w:rsidRDefault="001A2EF7" w:rsidP="001A2EF7">
            <w:pPr>
              <w:jc w:val="center"/>
              <w:rPr>
                <w:rFonts w:ascii="GHEA Grapalat" w:hAnsi="GHEA Grapalat"/>
                <w:sz w:val="18"/>
                <w:szCs w:val="18"/>
                <w:lang w:val="ru-RU" w:eastAsia="ru-RU"/>
              </w:rPr>
            </w:pPr>
            <w:r w:rsidRPr="005C5417">
              <w:rPr>
                <w:rFonts w:ascii="GHEA Grapalat" w:hAnsi="GHEA Grapalat"/>
                <w:color w:val="000000"/>
                <w:sz w:val="18"/>
                <w:szCs w:val="18"/>
              </w:rPr>
              <w:t>15872400</w:t>
            </w:r>
          </w:p>
        </w:tc>
        <w:tc>
          <w:tcPr>
            <w:tcW w:w="1667" w:type="dxa"/>
            <w:vAlign w:val="center"/>
          </w:tcPr>
          <w:p w14:paraId="2BC3A28B" w14:textId="53B25C1C" w:rsidR="001A2EF7" w:rsidRPr="005C5417" w:rsidRDefault="001A2EF7" w:rsidP="001A2EF7">
            <w:pPr>
              <w:rPr>
                <w:rFonts w:ascii="GHEA Grapalat" w:hAnsi="GHEA Grapalat"/>
                <w:sz w:val="18"/>
                <w:szCs w:val="18"/>
              </w:rPr>
            </w:pPr>
            <w:proofErr w:type="spellStart"/>
            <w:r w:rsidRPr="005C5417">
              <w:rPr>
                <w:rFonts w:ascii="GHEA Grapalat" w:hAnsi="GHEA Grapalat"/>
                <w:color w:val="000000"/>
                <w:sz w:val="18"/>
                <w:szCs w:val="18"/>
              </w:rPr>
              <w:t>Աղ</w:t>
            </w:r>
            <w:proofErr w:type="spellEnd"/>
            <w:r w:rsidRPr="005C5417">
              <w:rPr>
                <w:rFonts w:ascii="GHEA Grapalat" w:hAnsi="GHEA Grapalat"/>
                <w:color w:val="000000"/>
                <w:sz w:val="18"/>
                <w:szCs w:val="18"/>
              </w:rPr>
              <w:t xml:space="preserve"> </w:t>
            </w:r>
            <w:proofErr w:type="spellStart"/>
            <w:r w:rsidRPr="005C5417">
              <w:rPr>
                <w:rFonts w:ascii="GHEA Grapalat" w:hAnsi="GHEA Grapalat"/>
                <w:color w:val="000000"/>
                <w:sz w:val="18"/>
                <w:szCs w:val="18"/>
              </w:rPr>
              <w:t>կերակրի</w:t>
            </w:r>
            <w:proofErr w:type="spellEnd"/>
          </w:p>
        </w:tc>
        <w:tc>
          <w:tcPr>
            <w:tcW w:w="992" w:type="dxa"/>
            <w:vAlign w:val="center"/>
          </w:tcPr>
          <w:p w14:paraId="0B3F7216" w14:textId="2674EC11" w:rsidR="001A2EF7" w:rsidRPr="005C5417" w:rsidRDefault="001A2EF7" w:rsidP="001A2EF7">
            <w:pPr>
              <w:jc w:val="center"/>
              <w:rPr>
                <w:rFonts w:ascii="GHEA Grapalat" w:hAnsi="GHEA Grapalat"/>
                <w:sz w:val="18"/>
                <w:szCs w:val="18"/>
              </w:rPr>
            </w:pPr>
          </w:p>
        </w:tc>
        <w:tc>
          <w:tcPr>
            <w:tcW w:w="4219" w:type="dxa"/>
            <w:vAlign w:val="center"/>
          </w:tcPr>
          <w:p w14:paraId="15D4BB7F" w14:textId="77777777" w:rsidR="001A2EF7" w:rsidRPr="00430B2D" w:rsidRDefault="001A2EF7" w:rsidP="001A2EF7">
            <w:pPr>
              <w:rPr>
                <w:rFonts w:ascii="GHEA Grapalat" w:hAnsi="GHEA Grapalat"/>
                <w:sz w:val="16"/>
                <w:szCs w:val="16"/>
                <w:lang w:val="hy-AM"/>
              </w:rPr>
            </w:pPr>
            <w:r w:rsidRPr="005B4E61">
              <w:rPr>
                <w:rFonts w:ascii="GHEA Grapalat" w:hAnsi="GHEA Grapalat"/>
                <w:sz w:val="16"/>
                <w:szCs w:val="16"/>
                <w:lang w:val="hy-AM"/>
              </w:rPr>
              <w:t>Կերակրի աղ` բարձր տեսակի, յոդացված ՀՍՏ 239-2005</w:t>
            </w:r>
            <w:r w:rsidRPr="00430B2D">
              <w:rPr>
                <w:rFonts w:ascii="GHEA Grapalat" w:hAnsi="GHEA Grapalat"/>
                <w:sz w:val="16"/>
                <w:szCs w:val="16"/>
                <w:lang w:val="hy-AM"/>
              </w:rPr>
              <w:t>, սպիտակ, բյուրեղային սորուն նյութ, չի թույլատրվում կողմնակի մեխանիկական խառնուկների առկայության, խոնավության զանգվածային մասը՝ ոչ ավել 0,1 % էկստրա աղի համար և ոչ ավել 0,7% բարձր տեսակի, փաթեթավորումը՝ գործարանային,</w:t>
            </w:r>
          </w:p>
          <w:p w14:paraId="1C086354" w14:textId="1D29BD0C" w:rsidR="001A2EF7" w:rsidRPr="001A2EF7" w:rsidRDefault="001A2EF7" w:rsidP="001A2EF7">
            <w:pPr>
              <w:rPr>
                <w:rFonts w:ascii="GHEA Grapalat" w:hAnsi="GHEA Grapalat"/>
                <w:sz w:val="18"/>
                <w:szCs w:val="18"/>
                <w:lang w:val="hy-AM" w:eastAsia="ru-RU"/>
              </w:rPr>
            </w:pPr>
            <w:r w:rsidRPr="00430B2D">
              <w:rPr>
                <w:rFonts w:ascii="GHEA Grapalat" w:hAnsi="GHEA Grapalat"/>
                <w:sz w:val="16"/>
                <w:szCs w:val="16"/>
                <w:lang w:val="hy-AM"/>
              </w:rPr>
              <w:t>քաշը՝ 1 կիլոգրամ:</w:t>
            </w:r>
            <w:r w:rsidRPr="005B4E61">
              <w:rPr>
                <w:rFonts w:ascii="GHEA Grapalat" w:hAnsi="GHEA Grapalat"/>
                <w:sz w:val="16"/>
                <w:szCs w:val="16"/>
                <w:lang w:val="hy-AM"/>
              </w:rPr>
              <w:t xml:space="preserve"> Պիտանելիության ժամկետը արտադրման օրվանից ոչ պակաս 12 ամիս:</w:t>
            </w:r>
            <w:r>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p>
        </w:tc>
        <w:tc>
          <w:tcPr>
            <w:tcW w:w="992" w:type="dxa"/>
            <w:vAlign w:val="center"/>
          </w:tcPr>
          <w:p w14:paraId="08D73CE0" w14:textId="6ADD0404" w:rsidR="001A2EF7" w:rsidRPr="005C5417" w:rsidRDefault="001A2EF7" w:rsidP="001A2EF7">
            <w:pPr>
              <w:jc w:val="center"/>
              <w:rPr>
                <w:rFonts w:ascii="GHEA Grapalat" w:hAnsi="GHEA Grapalat"/>
                <w:sz w:val="18"/>
                <w:szCs w:val="18"/>
                <w:lang w:val="ru-RU" w:eastAsia="ru-RU"/>
              </w:rPr>
            </w:pPr>
            <w:proofErr w:type="spellStart"/>
            <w:r w:rsidRPr="005C5417">
              <w:rPr>
                <w:rFonts w:ascii="Arial" w:hAnsi="Arial" w:cs="Arial"/>
                <w:sz w:val="18"/>
                <w:szCs w:val="18"/>
              </w:rPr>
              <w:t>կգ</w:t>
            </w:r>
            <w:proofErr w:type="spellEnd"/>
          </w:p>
        </w:tc>
        <w:tc>
          <w:tcPr>
            <w:tcW w:w="851" w:type="dxa"/>
            <w:vAlign w:val="center"/>
          </w:tcPr>
          <w:p w14:paraId="4447090F" w14:textId="2972C5AF" w:rsidR="001A2EF7" w:rsidRPr="005C5417" w:rsidRDefault="001A2EF7" w:rsidP="001A2EF7">
            <w:pPr>
              <w:jc w:val="center"/>
              <w:rPr>
                <w:rFonts w:ascii="GHEA Grapalat" w:hAnsi="GHEA Grapalat" w:cs="Calibri"/>
                <w:color w:val="000000"/>
                <w:sz w:val="18"/>
                <w:szCs w:val="18"/>
              </w:rPr>
            </w:pPr>
          </w:p>
        </w:tc>
        <w:tc>
          <w:tcPr>
            <w:tcW w:w="850" w:type="dxa"/>
            <w:vAlign w:val="center"/>
          </w:tcPr>
          <w:p w14:paraId="74335A50" w14:textId="77777777" w:rsidR="001A2EF7" w:rsidRPr="005C5417" w:rsidRDefault="001A2EF7" w:rsidP="001A2EF7">
            <w:pPr>
              <w:jc w:val="center"/>
              <w:rPr>
                <w:rFonts w:ascii="GHEA Grapalat" w:hAnsi="GHEA Grapalat" w:cs="Calibri"/>
                <w:color w:val="000000"/>
                <w:sz w:val="18"/>
                <w:szCs w:val="18"/>
              </w:rPr>
            </w:pPr>
          </w:p>
        </w:tc>
        <w:tc>
          <w:tcPr>
            <w:tcW w:w="992" w:type="dxa"/>
            <w:vAlign w:val="center"/>
          </w:tcPr>
          <w:p w14:paraId="711CB568" w14:textId="3B2E6AAF" w:rsidR="001A2EF7" w:rsidRPr="005C5417" w:rsidRDefault="001A2EF7" w:rsidP="001A2EF7">
            <w:pPr>
              <w:jc w:val="center"/>
              <w:rPr>
                <w:rFonts w:ascii="GHEA Grapalat" w:hAnsi="GHEA Grapalat"/>
                <w:sz w:val="18"/>
                <w:szCs w:val="18"/>
                <w:lang w:val="ru-RU" w:eastAsia="ru-RU"/>
              </w:rPr>
            </w:pPr>
            <w:r>
              <w:rPr>
                <w:rFonts w:ascii="Arial Armenian" w:hAnsi="Arial Armenian" w:cs="Calibri"/>
                <w:color w:val="000000"/>
                <w:sz w:val="20"/>
                <w:szCs w:val="20"/>
              </w:rPr>
              <w:t>131</w:t>
            </w:r>
          </w:p>
        </w:tc>
        <w:tc>
          <w:tcPr>
            <w:tcW w:w="992" w:type="dxa"/>
            <w:vAlign w:val="center"/>
          </w:tcPr>
          <w:p w14:paraId="75684AD8" w14:textId="6EA47215" w:rsidR="001A2EF7" w:rsidRPr="005C5417" w:rsidRDefault="001A2EF7" w:rsidP="001A2EF7">
            <w:pPr>
              <w:rPr>
                <w:sz w:val="14"/>
                <w:szCs w:val="14"/>
                <w:lang w:val="ru-RU"/>
              </w:rPr>
            </w:pPr>
            <w:r w:rsidRPr="005C5417">
              <w:rPr>
                <w:rFonts w:ascii="GHEA Grapalat" w:hAnsi="GHEA Grapalat" w:cs="Arial"/>
                <w:color w:val="000000"/>
                <w:sz w:val="14"/>
                <w:szCs w:val="14"/>
                <w:lang w:val="ru-RU" w:eastAsia="ru-RU"/>
              </w:rPr>
              <w:t xml:space="preserve">ՀՀ </w:t>
            </w:r>
            <w:proofErr w:type="spellStart"/>
            <w:r w:rsidRPr="005C5417">
              <w:rPr>
                <w:rFonts w:ascii="GHEA Grapalat" w:hAnsi="GHEA Grapalat" w:cs="Arial"/>
                <w:color w:val="000000"/>
                <w:sz w:val="14"/>
                <w:szCs w:val="14"/>
                <w:lang w:val="ru-RU" w:eastAsia="ru-RU"/>
              </w:rPr>
              <w:t>Կոտայքի</w:t>
            </w:r>
            <w:proofErr w:type="spellEnd"/>
            <w:r w:rsidRPr="005C5417">
              <w:rPr>
                <w:rFonts w:ascii="GHEA Grapalat" w:hAnsi="GHEA Grapalat" w:cs="Arial"/>
                <w:color w:val="000000"/>
                <w:sz w:val="14"/>
                <w:szCs w:val="14"/>
                <w:lang w:val="ru-RU" w:eastAsia="ru-RU"/>
              </w:rPr>
              <w:t xml:space="preserve"> </w:t>
            </w:r>
            <w:proofErr w:type="spellStart"/>
            <w:r w:rsidRPr="005C5417">
              <w:rPr>
                <w:rFonts w:ascii="GHEA Grapalat" w:hAnsi="GHEA Grapalat" w:cs="Arial"/>
                <w:color w:val="000000"/>
                <w:sz w:val="14"/>
                <w:szCs w:val="14"/>
                <w:lang w:val="ru-RU" w:eastAsia="ru-RU"/>
              </w:rPr>
              <w:t>մարզ</w:t>
            </w:r>
            <w:proofErr w:type="spellEnd"/>
            <w:r w:rsidRPr="005C5417">
              <w:rPr>
                <w:rFonts w:ascii="GHEA Grapalat" w:hAnsi="GHEA Grapalat" w:cs="Arial"/>
                <w:color w:val="000000"/>
                <w:sz w:val="14"/>
                <w:szCs w:val="14"/>
                <w:lang w:val="ru-RU" w:eastAsia="ru-RU"/>
              </w:rPr>
              <w:t xml:space="preserve">, </w:t>
            </w:r>
            <w:proofErr w:type="spellStart"/>
            <w:r w:rsidRPr="005C5417">
              <w:rPr>
                <w:rFonts w:ascii="GHEA Grapalat" w:hAnsi="GHEA Grapalat" w:cs="Arial"/>
                <w:color w:val="000000"/>
                <w:sz w:val="14"/>
                <w:szCs w:val="14"/>
                <w:lang w:val="ru-RU" w:eastAsia="ru-RU"/>
              </w:rPr>
              <w:t>ք.Աբովյան</w:t>
            </w:r>
            <w:proofErr w:type="spellEnd"/>
            <w:r w:rsidRPr="005C5417">
              <w:rPr>
                <w:rFonts w:ascii="GHEA Grapalat" w:hAnsi="GHEA Grapalat" w:cs="Arial"/>
                <w:color w:val="000000"/>
                <w:sz w:val="14"/>
                <w:szCs w:val="14"/>
                <w:lang w:val="ru-RU" w:eastAsia="ru-RU"/>
              </w:rPr>
              <w:t xml:space="preserve"> </w:t>
            </w:r>
            <w:proofErr w:type="spellStart"/>
            <w:r w:rsidRPr="005C5417">
              <w:rPr>
                <w:rFonts w:ascii="GHEA Grapalat" w:hAnsi="GHEA Grapalat" w:cs="Arial"/>
                <w:color w:val="000000"/>
                <w:sz w:val="14"/>
                <w:szCs w:val="14"/>
                <w:lang w:val="ru-RU" w:eastAsia="ru-RU"/>
              </w:rPr>
              <w:t>Սուրեն</w:t>
            </w:r>
            <w:proofErr w:type="spellEnd"/>
            <w:r w:rsidRPr="005C5417">
              <w:rPr>
                <w:rFonts w:ascii="GHEA Grapalat" w:hAnsi="GHEA Grapalat" w:cs="Arial"/>
                <w:color w:val="000000"/>
                <w:sz w:val="14"/>
                <w:szCs w:val="14"/>
                <w:lang w:val="ru-RU" w:eastAsia="ru-RU"/>
              </w:rPr>
              <w:t xml:space="preserve"> </w:t>
            </w:r>
            <w:proofErr w:type="spellStart"/>
            <w:r w:rsidRPr="005C5417">
              <w:rPr>
                <w:rFonts w:ascii="GHEA Grapalat" w:hAnsi="GHEA Grapalat" w:cs="Arial"/>
                <w:color w:val="000000"/>
                <w:sz w:val="14"/>
                <w:szCs w:val="14"/>
                <w:lang w:val="ru-RU" w:eastAsia="ru-RU"/>
              </w:rPr>
              <w:t>Մնացականյանի</w:t>
            </w:r>
            <w:proofErr w:type="spellEnd"/>
            <w:r w:rsidRPr="005C5417">
              <w:rPr>
                <w:rFonts w:ascii="GHEA Grapalat" w:hAnsi="GHEA Grapalat" w:cs="Arial"/>
                <w:color w:val="000000"/>
                <w:sz w:val="14"/>
                <w:szCs w:val="14"/>
                <w:lang w:val="ru-RU" w:eastAsia="ru-RU"/>
              </w:rPr>
              <w:t xml:space="preserve"> 5   </w:t>
            </w:r>
          </w:p>
        </w:tc>
        <w:tc>
          <w:tcPr>
            <w:tcW w:w="993" w:type="dxa"/>
            <w:vAlign w:val="center"/>
          </w:tcPr>
          <w:p w14:paraId="3D0C283F" w14:textId="1EDC6F5B" w:rsidR="001A2EF7" w:rsidRPr="006860BA" w:rsidRDefault="001A2EF7" w:rsidP="001A2EF7">
            <w:pPr>
              <w:jc w:val="center"/>
              <w:rPr>
                <w:rFonts w:ascii="GHEA Grapalat" w:hAnsi="GHEA Grapalat"/>
                <w:sz w:val="14"/>
                <w:szCs w:val="14"/>
              </w:rPr>
            </w:pPr>
            <w:proofErr w:type="spellStart"/>
            <w:r w:rsidRPr="006860BA">
              <w:rPr>
                <w:rFonts w:ascii="GHEA Grapalat" w:hAnsi="GHEA Grapalat" w:cs="Calibri"/>
                <w:color w:val="000000"/>
                <w:sz w:val="14"/>
                <w:szCs w:val="14"/>
                <w:lang w:val="ru-RU"/>
              </w:rPr>
              <w:t>Ըստ</w:t>
            </w:r>
            <w:proofErr w:type="spellEnd"/>
            <w:r w:rsidRPr="006860BA">
              <w:rPr>
                <w:rFonts w:ascii="GHEA Grapalat" w:hAnsi="GHEA Grapalat" w:cs="Calibri"/>
                <w:color w:val="000000"/>
                <w:sz w:val="14"/>
                <w:szCs w:val="14"/>
              </w:rPr>
              <w:t xml:space="preserve"> </w:t>
            </w:r>
            <w:proofErr w:type="spellStart"/>
            <w:r w:rsidRPr="006860BA">
              <w:rPr>
                <w:rFonts w:ascii="GHEA Grapalat" w:hAnsi="GHEA Grapalat" w:cs="Calibri"/>
                <w:color w:val="000000"/>
                <w:sz w:val="14"/>
                <w:szCs w:val="14"/>
              </w:rPr>
              <w:t>պատվիրատոհի</w:t>
            </w:r>
            <w:proofErr w:type="spellEnd"/>
            <w:r w:rsidRPr="006860BA">
              <w:rPr>
                <w:rFonts w:ascii="GHEA Grapalat" w:hAnsi="GHEA Grapalat" w:cs="Calibri"/>
                <w:color w:val="000000"/>
                <w:sz w:val="14"/>
                <w:szCs w:val="14"/>
              </w:rPr>
              <w:t xml:space="preserve"> </w:t>
            </w:r>
            <w:proofErr w:type="spellStart"/>
            <w:r w:rsidRPr="006860BA">
              <w:rPr>
                <w:rFonts w:ascii="GHEA Grapalat" w:hAnsi="GHEA Grapalat" w:cs="Calibri"/>
                <w:color w:val="000000"/>
                <w:sz w:val="14"/>
                <w:szCs w:val="14"/>
                <w:lang w:val="ru-RU"/>
              </w:rPr>
              <w:t>պահանջի</w:t>
            </w:r>
            <w:proofErr w:type="spellEnd"/>
            <w:r w:rsidRPr="006860BA">
              <w:rPr>
                <w:rFonts w:ascii="GHEA Grapalat" w:hAnsi="GHEA Grapalat" w:cs="Calibri"/>
                <w:color w:val="000000"/>
                <w:sz w:val="14"/>
                <w:szCs w:val="14"/>
              </w:rPr>
              <w:t xml:space="preserve"> </w:t>
            </w:r>
          </w:p>
        </w:tc>
        <w:tc>
          <w:tcPr>
            <w:tcW w:w="1167" w:type="dxa"/>
            <w:vAlign w:val="center"/>
          </w:tcPr>
          <w:p w14:paraId="1670C265" w14:textId="78289688" w:rsidR="001A2EF7" w:rsidRPr="006860BA" w:rsidRDefault="001A2EF7" w:rsidP="001A2EF7">
            <w:pPr>
              <w:jc w:val="center"/>
              <w:rPr>
                <w:rFonts w:ascii="GHEA Grapalat" w:hAnsi="GHEA Grapalat"/>
                <w:sz w:val="14"/>
                <w:szCs w:val="14"/>
              </w:rPr>
            </w:pPr>
            <w:proofErr w:type="spellStart"/>
            <w:r w:rsidRPr="006860BA">
              <w:rPr>
                <w:rFonts w:ascii="GHEA Grapalat" w:hAnsi="GHEA Grapalat"/>
                <w:i/>
                <w:iCs/>
                <w:sz w:val="14"/>
                <w:szCs w:val="14"/>
              </w:rPr>
              <w:t>Պայմանագիրը</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օրինական</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ուժի</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մեջ</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մտնելուց</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հետո</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մինչև</w:t>
            </w:r>
            <w:proofErr w:type="spellEnd"/>
            <w:r w:rsidRPr="006860BA">
              <w:rPr>
                <w:rFonts w:ascii="GHEA Grapalat" w:hAnsi="GHEA Grapalat"/>
                <w:i/>
                <w:iCs/>
                <w:sz w:val="14"/>
                <w:szCs w:val="14"/>
              </w:rPr>
              <w:t xml:space="preserve"> </w:t>
            </w:r>
            <w:r>
              <w:rPr>
                <w:rFonts w:ascii="GHEA Grapalat" w:hAnsi="GHEA Grapalat"/>
                <w:i/>
                <w:iCs/>
                <w:sz w:val="14"/>
                <w:szCs w:val="14"/>
              </w:rPr>
              <w:t>25.05.2026</w:t>
            </w:r>
          </w:p>
        </w:tc>
      </w:tr>
      <w:tr w:rsidR="001A2EF7" w:rsidRPr="005B4E61" w14:paraId="341DA19F" w14:textId="77777777" w:rsidTr="006860BA">
        <w:trPr>
          <w:cantSplit/>
          <w:trHeight w:val="1134"/>
          <w:jc w:val="center"/>
        </w:trPr>
        <w:tc>
          <w:tcPr>
            <w:tcW w:w="847" w:type="dxa"/>
            <w:vAlign w:val="center"/>
          </w:tcPr>
          <w:p w14:paraId="32CD26C0" w14:textId="77777777" w:rsidR="001A2EF7" w:rsidRPr="005C5417" w:rsidRDefault="001A2EF7" w:rsidP="001A2EF7">
            <w:pPr>
              <w:tabs>
                <w:tab w:val="left" w:pos="747"/>
              </w:tabs>
              <w:ind w:left="349"/>
              <w:rPr>
                <w:rFonts w:ascii="GHEA Grapalat" w:hAnsi="GHEA Grapalat"/>
                <w:sz w:val="18"/>
                <w:szCs w:val="18"/>
              </w:rPr>
            </w:pPr>
            <w:r w:rsidRPr="005C5417">
              <w:rPr>
                <w:rFonts w:ascii="GHEA Grapalat" w:hAnsi="GHEA Grapalat"/>
                <w:sz w:val="18"/>
                <w:szCs w:val="18"/>
              </w:rPr>
              <w:t>2</w:t>
            </w:r>
          </w:p>
        </w:tc>
        <w:tc>
          <w:tcPr>
            <w:tcW w:w="1422" w:type="dxa"/>
            <w:vAlign w:val="center"/>
          </w:tcPr>
          <w:p w14:paraId="03545D1C" w14:textId="00C07F7B" w:rsidR="001A2EF7" w:rsidRPr="005C5417" w:rsidRDefault="001A2EF7" w:rsidP="001A2EF7">
            <w:pPr>
              <w:jc w:val="center"/>
              <w:rPr>
                <w:rFonts w:ascii="GHEA Grapalat" w:hAnsi="GHEA Grapalat"/>
                <w:sz w:val="18"/>
                <w:szCs w:val="18"/>
              </w:rPr>
            </w:pPr>
            <w:r w:rsidRPr="005C5417">
              <w:rPr>
                <w:rFonts w:ascii="GHEA Grapalat" w:hAnsi="GHEA Grapalat"/>
                <w:color w:val="000000"/>
                <w:sz w:val="18"/>
                <w:szCs w:val="18"/>
              </w:rPr>
              <w:t>15421100</w:t>
            </w:r>
          </w:p>
        </w:tc>
        <w:tc>
          <w:tcPr>
            <w:tcW w:w="1667" w:type="dxa"/>
            <w:vAlign w:val="center"/>
          </w:tcPr>
          <w:p w14:paraId="5684A7FA" w14:textId="0BBF3747" w:rsidR="001A2EF7" w:rsidRPr="005C5417" w:rsidRDefault="001A2EF7" w:rsidP="001A2EF7">
            <w:pPr>
              <w:rPr>
                <w:rFonts w:ascii="GHEA Grapalat" w:hAnsi="GHEA Grapalat"/>
                <w:sz w:val="18"/>
                <w:szCs w:val="18"/>
              </w:rPr>
            </w:pPr>
            <w:proofErr w:type="spellStart"/>
            <w:r w:rsidRPr="005C5417">
              <w:rPr>
                <w:rFonts w:ascii="GHEA Grapalat" w:hAnsi="GHEA Grapalat"/>
                <w:color w:val="000000"/>
                <w:sz w:val="18"/>
                <w:szCs w:val="18"/>
              </w:rPr>
              <w:t>արևածաղկի</w:t>
            </w:r>
            <w:proofErr w:type="spellEnd"/>
            <w:r w:rsidRPr="005C5417">
              <w:rPr>
                <w:rFonts w:ascii="GHEA Grapalat" w:hAnsi="GHEA Grapalat"/>
                <w:color w:val="000000"/>
                <w:sz w:val="18"/>
                <w:szCs w:val="18"/>
              </w:rPr>
              <w:t xml:space="preserve"> </w:t>
            </w:r>
            <w:proofErr w:type="spellStart"/>
            <w:r w:rsidRPr="005C5417">
              <w:rPr>
                <w:rFonts w:ascii="GHEA Grapalat" w:hAnsi="GHEA Grapalat"/>
                <w:color w:val="000000"/>
                <w:sz w:val="18"/>
                <w:szCs w:val="18"/>
              </w:rPr>
              <w:t>ձեթ</w:t>
            </w:r>
            <w:proofErr w:type="spellEnd"/>
            <w:r w:rsidRPr="005C5417">
              <w:rPr>
                <w:rFonts w:ascii="GHEA Grapalat" w:hAnsi="GHEA Grapalat"/>
                <w:color w:val="000000"/>
                <w:sz w:val="18"/>
                <w:szCs w:val="18"/>
              </w:rPr>
              <w:t xml:space="preserve">, </w:t>
            </w:r>
            <w:proofErr w:type="spellStart"/>
            <w:r w:rsidRPr="005C5417">
              <w:rPr>
                <w:rFonts w:ascii="GHEA Grapalat" w:hAnsi="GHEA Grapalat"/>
                <w:color w:val="000000"/>
                <w:sz w:val="18"/>
                <w:szCs w:val="18"/>
              </w:rPr>
              <w:t>ռաֆինացված</w:t>
            </w:r>
            <w:proofErr w:type="spellEnd"/>
            <w:r w:rsidRPr="005C5417">
              <w:rPr>
                <w:rFonts w:ascii="GHEA Grapalat" w:hAnsi="GHEA Grapalat"/>
                <w:color w:val="000000"/>
                <w:sz w:val="18"/>
                <w:szCs w:val="18"/>
              </w:rPr>
              <w:t>, (</w:t>
            </w:r>
            <w:proofErr w:type="spellStart"/>
            <w:r w:rsidRPr="005C5417">
              <w:rPr>
                <w:rFonts w:ascii="GHEA Grapalat" w:hAnsi="GHEA Grapalat"/>
                <w:color w:val="000000"/>
                <w:sz w:val="18"/>
                <w:szCs w:val="18"/>
              </w:rPr>
              <w:t>զտած</w:t>
            </w:r>
            <w:proofErr w:type="spellEnd"/>
            <w:r w:rsidRPr="005C5417">
              <w:rPr>
                <w:rFonts w:ascii="GHEA Grapalat" w:hAnsi="GHEA Grapalat"/>
                <w:color w:val="000000"/>
                <w:sz w:val="18"/>
                <w:szCs w:val="18"/>
              </w:rPr>
              <w:t>)</w:t>
            </w:r>
          </w:p>
        </w:tc>
        <w:tc>
          <w:tcPr>
            <w:tcW w:w="992" w:type="dxa"/>
            <w:vAlign w:val="center"/>
          </w:tcPr>
          <w:p w14:paraId="3A2D137D" w14:textId="4C9FB57E" w:rsidR="001A2EF7" w:rsidRPr="005C5417" w:rsidRDefault="001A2EF7" w:rsidP="001A2EF7">
            <w:pPr>
              <w:rPr>
                <w:rFonts w:ascii="GHEA Grapalat" w:hAnsi="GHEA Grapalat"/>
                <w:sz w:val="18"/>
                <w:szCs w:val="18"/>
                <w:lang w:val="hy-AM"/>
              </w:rPr>
            </w:pPr>
          </w:p>
        </w:tc>
        <w:tc>
          <w:tcPr>
            <w:tcW w:w="4219" w:type="dxa"/>
            <w:vAlign w:val="center"/>
          </w:tcPr>
          <w:p w14:paraId="6E5181F1" w14:textId="2D319671" w:rsidR="001A2EF7" w:rsidRPr="005C5417" w:rsidRDefault="001A2EF7" w:rsidP="001A2EF7">
            <w:pPr>
              <w:tabs>
                <w:tab w:val="left" w:pos="3061"/>
              </w:tabs>
              <w:rPr>
                <w:rFonts w:ascii="GHEA Grapalat" w:hAnsi="GHEA Grapalat"/>
                <w:sz w:val="18"/>
                <w:szCs w:val="18"/>
                <w:lang w:val="hy-AM" w:eastAsia="ru-RU"/>
              </w:rPr>
            </w:pPr>
            <w:r w:rsidRPr="008E023E">
              <w:rPr>
                <w:rFonts w:ascii="GHEA Grapalat" w:hAnsi="GHEA Grapalat"/>
                <w:sz w:val="16"/>
                <w:szCs w:val="16"/>
                <w:lang w:val="hy-AM"/>
              </w:rPr>
              <w:t>ԳՕՍՏ 1129-2013, Ձեթ արևածաղկի, պ</w:t>
            </w:r>
            <w:r w:rsidRPr="005B4E61">
              <w:rPr>
                <w:rFonts w:ascii="GHEA Grapalat" w:hAnsi="GHEA Grapalat"/>
                <w:sz w:val="16"/>
                <w:szCs w:val="16"/>
                <w:lang w:val="hy-AM"/>
              </w:rPr>
              <w:t xml:space="preserve">ատրաստված արևածաղկի սերմերի լուծամզման և ճզմման եղանակով, բարձր տեսակի, զտված, հոտազերծված։ </w:t>
            </w:r>
            <w:r w:rsidRPr="00430B2D">
              <w:rPr>
                <w:rFonts w:ascii="GHEA Grapalat" w:hAnsi="GHEA Grapalat"/>
                <w:sz w:val="16"/>
                <w:szCs w:val="16"/>
                <w:lang w:val="hy-AM"/>
              </w:rPr>
              <w:t>Պիտանելիության</w:t>
            </w:r>
            <w:r w:rsidRPr="00FB71A3">
              <w:rPr>
                <w:rFonts w:ascii="GHEA Grapalat" w:hAnsi="GHEA Grapalat"/>
                <w:sz w:val="16"/>
                <w:szCs w:val="16"/>
                <w:lang w:val="hy-AM"/>
              </w:rPr>
              <w:t xml:space="preserve"> </w:t>
            </w:r>
            <w:r w:rsidRPr="00430B2D">
              <w:rPr>
                <w:rFonts w:ascii="GHEA Grapalat" w:hAnsi="GHEA Grapalat"/>
                <w:sz w:val="16"/>
                <w:szCs w:val="16"/>
                <w:lang w:val="hy-AM"/>
              </w:rPr>
              <w:t>մնացորդային ժամկետը ոչ պակաս քան 80 %</w:t>
            </w:r>
            <w:r>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w:t>
            </w:r>
          </w:p>
        </w:tc>
        <w:tc>
          <w:tcPr>
            <w:tcW w:w="992" w:type="dxa"/>
            <w:vAlign w:val="center"/>
          </w:tcPr>
          <w:p w14:paraId="47F2EB18" w14:textId="7EAB4CDA" w:rsidR="001A2EF7" w:rsidRPr="005C5417" w:rsidRDefault="001A2EF7" w:rsidP="001A2EF7">
            <w:pPr>
              <w:jc w:val="center"/>
              <w:rPr>
                <w:rFonts w:ascii="GHEA Grapalat" w:hAnsi="GHEA Grapalat"/>
                <w:sz w:val="18"/>
                <w:szCs w:val="18"/>
              </w:rPr>
            </w:pPr>
            <w:r w:rsidRPr="005C5417">
              <w:rPr>
                <w:rFonts w:ascii="Arial" w:hAnsi="Arial" w:cs="Arial"/>
                <w:sz w:val="18"/>
                <w:szCs w:val="18"/>
              </w:rPr>
              <w:t>լ</w:t>
            </w:r>
          </w:p>
        </w:tc>
        <w:tc>
          <w:tcPr>
            <w:tcW w:w="851" w:type="dxa"/>
            <w:vAlign w:val="center"/>
          </w:tcPr>
          <w:p w14:paraId="4D31CAF7" w14:textId="3316943B" w:rsidR="001A2EF7" w:rsidRPr="005C5417" w:rsidRDefault="001A2EF7" w:rsidP="001A2EF7">
            <w:pPr>
              <w:jc w:val="center"/>
              <w:rPr>
                <w:rFonts w:ascii="GHEA Grapalat" w:hAnsi="GHEA Grapalat" w:cs="Calibri"/>
                <w:color w:val="000000"/>
                <w:sz w:val="18"/>
                <w:szCs w:val="18"/>
              </w:rPr>
            </w:pPr>
          </w:p>
        </w:tc>
        <w:tc>
          <w:tcPr>
            <w:tcW w:w="850" w:type="dxa"/>
            <w:vAlign w:val="center"/>
          </w:tcPr>
          <w:p w14:paraId="0A443801" w14:textId="77777777" w:rsidR="001A2EF7" w:rsidRPr="005C5417" w:rsidRDefault="001A2EF7" w:rsidP="001A2EF7">
            <w:pPr>
              <w:jc w:val="center"/>
              <w:rPr>
                <w:rFonts w:ascii="GHEA Grapalat" w:hAnsi="GHEA Grapalat" w:cs="Calibri"/>
                <w:color w:val="000000"/>
                <w:sz w:val="18"/>
                <w:szCs w:val="18"/>
              </w:rPr>
            </w:pPr>
          </w:p>
        </w:tc>
        <w:tc>
          <w:tcPr>
            <w:tcW w:w="992" w:type="dxa"/>
            <w:vAlign w:val="center"/>
          </w:tcPr>
          <w:p w14:paraId="762542C5" w14:textId="15CB6115" w:rsidR="001A2EF7" w:rsidRPr="005C5417" w:rsidRDefault="001A2EF7" w:rsidP="001A2EF7">
            <w:pPr>
              <w:jc w:val="center"/>
              <w:rPr>
                <w:rFonts w:ascii="GHEA Grapalat" w:hAnsi="GHEA Grapalat"/>
                <w:sz w:val="18"/>
                <w:szCs w:val="18"/>
              </w:rPr>
            </w:pPr>
            <w:r>
              <w:rPr>
                <w:rFonts w:ascii="Arial Armenian" w:hAnsi="Arial Armenian" w:cs="Calibri"/>
                <w:color w:val="000000"/>
                <w:sz w:val="20"/>
                <w:szCs w:val="20"/>
              </w:rPr>
              <w:t>724</w:t>
            </w:r>
          </w:p>
        </w:tc>
        <w:tc>
          <w:tcPr>
            <w:tcW w:w="992" w:type="dxa"/>
            <w:vAlign w:val="center"/>
          </w:tcPr>
          <w:p w14:paraId="0E7F798E" w14:textId="1374FF7A" w:rsidR="001A2EF7" w:rsidRPr="00502095" w:rsidRDefault="001A2EF7" w:rsidP="001A2EF7">
            <w:pPr>
              <w:rPr>
                <w:sz w:val="16"/>
                <w:szCs w:val="16"/>
              </w:rPr>
            </w:pPr>
            <w:r w:rsidRPr="005C5417">
              <w:rPr>
                <w:rFonts w:ascii="GHEA Grapalat" w:hAnsi="GHEA Grapalat" w:cs="Arial"/>
                <w:color w:val="000000"/>
                <w:sz w:val="14"/>
                <w:szCs w:val="14"/>
                <w:lang w:val="ru-RU" w:eastAsia="ru-RU"/>
              </w:rPr>
              <w:t>ՀՀ</w:t>
            </w:r>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Կոտայքի</w:t>
            </w:r>
            <w:proofErr w:type="spellEnd"/>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մարզ</w:t>
            </w:r>
            <w:proofErr w:type="spellEnd"/>
            <w:r w:rsidRPr="005C5417">
              <w:rPr>
                <w:rFonts w:ascii="GHEA Grapalat" w:hAnsi="GHEA Grapalat" w:cs="Arial"/>
                <w:color w:val="000000"/>
                <w:sz w:val="14"/>
                <w:szCs w:val="14"/>
                <w:lang w:eastAsia="ru-RU"/>
              </w:rPr>
              <w:t xml:space="preserve">, </w:t>
            </w:r>
            <w:r w:rsidRPr="005C5417">
              <w:rPr>
                <w:rFonts w:ascii="GHEA Grapalat" w:hAnsi="GHEA Grapalat" w:cs="Arial"/>
                <w:color w:val="000000"/>
                <w:sz w:val="14"/>
                <w:szCs w:val="14"/>
                <w:lang w:val="ru-RU" w:eastAsia="ru-RU"/>
              </w:rPr>
              <w:t>ք</w:t>
            </w:r>
            <w:r w:rsidRPr="005C5417">
              <w:rPr>
                <w:rFonts w:ascii="GHEA Grapalat" w:hAnsi="GHEA Grapalat" w:cs="Arial"/>
                <w:color w:val="000000"/>
                <w:sz w:val="14"/>
                <w:szCs w:val="14"/>
                <w:lang w:eastAsia="ru-RU"/>
              </w:rPr>
              <w:t>.</w:t>
            </w:r>
            <w:proofErr w:type="spellStart"/>
            <w:r w:rsidRPr="005C5417">
              <w:rPr>
                <w:rFonts w:ascii="GHEA Grapalat" w:hAnsi="GHEA Grapalat" w:cs="Arial"/>
                <w:color w:val="000000"/>
                <w:sz w:val="14"/>
                <w:szCs w:val="14"/>
                <w:lang w:val="ru-RU" w:eastAsia="ru-RU"/>
              </w:rPr>
              <w:t>Աբովյան</w:t>
            </w:r>
            <w:proofErr w:type="spellEnd"/>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Սուրեն</w:t>
            </w:r>
            <w:proofErr w:type="spellEnd"/>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Մնացականյանի</w:t>
            </w:r>
            <w:proofErr w:type="spellEnd"/>
            <w:r w:rsidRPr="005C5417">
              <w:rPr>
                <w:rFonts w:ascii="GHEA Grapalat" w:hAnsi="GHEA Grapalat" w:cs="Arial"/>
                <w:color w:val="000000"/>
                <w:sz w:val="14"/>
                <w:szCs w:val="14"/>
                <w:lang w:eastAsia="ru-RU"/>
              </w:rPr>
              <w:t xml:space="preserve"> 5   </w:t>
            </w:r>
          </w:p>
        </w:tc>
        <w:tc>
          <w:tcPr>
            <w:tcW w:w="993" w:type="dxa"/>
            <w:vAlign w:val="center"/>
          </w:tcPr>
          <w:p w14:paraId="4B66E4F9" w14:textId="73EBCA6D" w:rsidR="001A2EF7" w:rsidRPr="006860BA" w:rsidRDefault="001A2EF7" w:rsidP="001A2EF7">
            <w:pPr>
              <w:rPr>
                <w:sz w:val="14"/>
                <w:szCs w:val="14"/>
              </w:rPr>
            </w:pPr>
            <w:proofErr w:type="spellStart"/>
            <w:r w:rsidRPr="006860BA">
              <w:rPr>
                <w:rFonts w:ascii="GHEA Grapalat" w:hAnsi="GHEA Grapalat" w:cs="Calibri"/>
                <w:color w:val="000000"/>
                <w:sz w:val="14"/>
                <w:szCs w:val="14"/>
                <w:lang w:val="ru-RU"/>
              </w:rPr>
              <w:t>Ըստ</w:t>
            </w:r>
            <w:proofErr w:type="spellEnd"/>
            <w:r w:rsidRPr="006860BA">
              <w:rPr>
                <w:rFonts w:ascii="GHEA Grapalat" w:hAnsi="GHEA Grapalat" w:cs="Calibri"/>
                <w:color w:val="000000"/>
                <w:sz w:val="14"/>
                <w:szCs w:val="14"/>
              </w:rPr>
              <w:t xml:space="preserve"> </w:t>
            </w:r>
            <w:proofErr w:type="spellStart"/>
            <w:r w:rsidRPr="006860BA">
              <w:rPr>
                <w:rFonts w:ascii="GHEA Grapalat" w:hAnsi="GHEA Grapalat" w:cs="Calibri"/>
                <w:color w:val="000000"/>
                <w:sz w:val="14"/>
                <w:szCs w:val="14"/>
              </w:rPr>
              <w:t>պատվիրատոհի</w:t>
            </w:r>
            <w:proofErr w:type="spellEnd"/>
            <w:r w:rsidRPr="006860BA">
              <w:rPr>
                <w:rFonts w:ascii="GHEA Grapalat" w:hAnsi="GHEA Grapalat" w:cs="Calibri"/>
                <w:color w:val="000000"/>
                <w:sz w:val="14"/>
                <w:szCs w:val="14"/>
              </w:rPr>
              <w:t xml:space="preserve"> </w:t>
            </w:r>
            <w:proofErr w:type="spellStart"/>
            <w:r w:rsidRPr="006860BA">
              <w:rPr>
                <w:rFonts w:ascii="GHEA Grapalat" w:hAnsi="GHEA Grapalat" w:cs="Calibri"/>
                <w:color w:val="000000"/>
                <w:sz w:val="14"/>
                <w:szCs w:val="14"/>
                <w:lang w:val="ru-RU"/>
              </w:rPr>
              <w:t>պահանջի</w:t>
            </w:r>
            <w:proofErr w:type="spellEnd"/>
            <w:r w:rsidRPr="006860BA">
              <w:rPr>
                <w:rFonts w:ascii="GHEA Grapalat" w:hAnsi="GHEA Grapalat" w:cs="Calibri"/>
                <w:color w:val="000000"/>
                <w:sz w:val="14"/>
                <w:szCs w:val="14"/>
              </w:rPr>
              <w:t xml:space="preserve"> </w:t>
            </w:r>
          </w:p>
        </w:tc>
        <w:tc>
          <w:tcPr>
            <w:tcW w:w="1167" w:type="dxa"/>
            <w:vAlign w:val="center"/>
          </w:tcPr>
          <w:p w14:paraId="456AFAA0" w14:textId="226E9F0C" w:rsidR="001A2EF7" w:rsidRPr="006860BA" w:rsidRDefault="001A2EF7" w:rsidP="001A2EF7">
            <w:pPr>
              <w:jc w:val="center"/>
              <w:rPr>
                <w:rFonts w:ascii="GHEA Grapalat" w:hAnsi="GHEA Grapalat"/>
                <w:sz w:val="14"/>
                <w:szCs w:val="14"/>
              </w:rPr>
            </w:pPr>
            <w:proofErr w:type="spellStart"/>
            <w:r w:rsidRPr="006860BA">
              <w:rPr>
                <w:rFonts w:ascii="GHEA Grapalat" w:hAnsi="GHEA Grapalat"/>
                <w:i/>
                <w:iCs/>
                <w:sz w:val="14"/>
                <w:szCs w:val="14"/>
              </w:rPr>
              <w:t>Պայմանագիրը</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օրինական</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ուժի</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մեջ</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մտնելուց</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հետո</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մինչև</w:t>
            </w:r>
            <w:proofErr w:type="spellEnd"/>
            <w:r w:rsidRPr="006860BA">
              <w:rPr>
                <w:rFonts w:ascii="GHEA Grapalat" w:hAnsi="GHEA Grapalat"/>
                <w:i/>
                <w:iCs/>
                <w:sz w:val="14"/>
                <w:szCs w:val="14"/>
              </w:rPr>
              <w:t xml:space="preserve"> </w:t>
            </w:r>
            <w:r>
              <w:rPr>
                <w:rFonts w:ascii="GHEA Grapalat" w:hAnsi="GHEA Grapalat"/>
                <w:i/>
                <w:iCs/>
                <w:sz w:val="14"/>
                <w:szCs w:val="14"/>
              </w:rPr>
              <w:t>25.05.2026</w:t>
            </w:r>
          </w:p>
        </w:tc>
      </w:tr>
      <w:tr w:rsidR="001A2EF7" w:rsidRPr="005B4E61" w14:paraId="131A5EE2" w14:textId="77777777" w:rsidTr="006860BA">
        <w:trPr>
          <w:cantSplit/>
          <w:trHeight w:val="1134"/>
          <w:jc w:val="center"/>
        </w:trPr>
        <w:tc>
          <w:tcPr>
            <w:tcW w:w="847" w:type="dxa"/>
            <w:vAlign w:val="center"/>
          </w:tcPr>
          <w:p w14:paraId="6FCE0DE7" w14:textId="77777777" w:rsidR="001A2EF7" w:rsidRPr="005C5417" w:rsidRDefault="001A2EF7" w:rsidP="001A2EF7">
            <w:pPr>
              <w:tabs>
                <w:tab w:val="left" w:pos="747"/>
              </w:tabs>
              <w:ind w:left="349"/>
              <w:rPr>
                <w:rFonts w:ascii="GHEA Grapalat" w:hAnsi="GHEA Grapalat"/>
                <w:sz w:val="18"/>
                <w:szCs w:val="18"/>
              </w:rPr>
            </w:pPr>
            <w:r w:rsidRPr="005C5417">
              <w:rPr>
                <w:rFonts w:ascii="GHEA Grapalat" w:hAnsi="GHEA Grapalat"/>
                <w:sz w:val="18"/>
                <w:szCs w:val="18"/>
              </w:rPr>
              <w:lastRenderedPageBreak/>
              <w:t>3</w:t>
            </w:r>
          </w:p>
        </w:tc>
        <w:tc>
          <w:tcPr>
            <w:tcW w:w="1422" w:type="dxa"/>
            <w:vAlign w:val="center"/>
          </w:tcPr>
          <w:p w14:paraId="4EF83926" w14:textId="55CEC308" w:rsidR="001A2EF7" w:rsidRPr="005C5417" w:rsidRDefault="001A2EF7" w:rsidP="001A2EF7">
            <w:pPr>
              <w:jc w:val="center"/>
              <w:rPr>
                <w:rFonts w:ascii="GHEA Grapalat" w:hAnsi="GHEA Grapalat"/>
                <w:sz w:val="18"/>
                <w:szCs w:val="18"/>
              </w:rPr>
            </w:pPr>
            <w:r w:rsidRPr="005C5417">
              <w:rPr>
                <w:rFonts w:ascii="GHEA Grapalat" w:hAnsi="GHEA Grapalat"/>
                <w:color w:val="000000"/>
                <w:sz w:val="18"/>
                <w:szCs w:val="18"/>
              </w:rPr>
              <w:t>03211300</w:t>
            </w:r>
          </w:p>
        </w:tc>
        <w:tc>
          <w:tcPr>
            <w:tcW w:w="1667" w:type="dxa"/>
            <w:vAlign w:val="center"/>
          </w:tcPr>
          <w:p w14:paraId="23B545BE" w14:textId="0A5C4567" w:rsidR="001A2EF7" w:rsidRPr="005C5417" w:rsidRDefault="001A2EF7" w:rsidP="001A2EF7">
            <w:pPr>
              <w:rPr>
                <w:rFonts w:ascii="GHEA Grapalat" w:hAnsi="GHEA Grapalat"/>
                <w:sz w:val="18"/>
                <w:szCs w:val="18"/>
              </w:rPr>
            </w:pPr>
            <w:proofErr w:type="spellStart"/>
            <w:r w:rsidRPr="005C5417">
              <w:rPr>
                <w:rFonts w:ascii="GHEA Grapalat" w:hAnsi="GHEA Grapalat"/>
                <w:color w:val="000000"/>
                <w:sz w:val="18"/>
                <w:szCs w:val="18"/>
              </w:rPr>
              <w:t>Բրինձ</w:t>
            </w:r>
            <w:proofErr w:type="spellEnd"/>
          </w:p>
        </w:tc>
        <w:tc>
          <w:tcPr>
            <w:tcW w:w="992" w:type="dxa"/>
            <w:vAlign w:val="center"/>
          </w:tcPr>
          <w:p w14:paraId="7C4142D1" w14:textId="4964D9D8" w:rsidR="001A2EF7" w:rsidRPr="005C5417" w:rsidRDefault="001A2EF7" w:rsidP="001A2EF7">
            <w:pPr>
              <w:rPr>
                <w:rFonts w:ascii="GHEA Grapalat" w:hAnsi="GHEA Grapalat"/>
                <w:sz w:val="18"/>
                <w:szCs w:val="18"/>
                <w:lang w:val="hy-AM"/>
              </w:rPr>
            </w:pPr>
          </w:p>
        </w:tc>
        <w:tc>
          <w:tcPr>
            <w:tcW w:w="4219" w:type="dxa"/>
            <w:vAlign w:val="center"/>
          </w:tcPr>
          <w:p w14:paraId="6EAD3FFD" w14:textId="6F3BBAFF" w:rsidR="001A2EF7" w:rsidRPr="005C5417" w:rsidRDefault="001A2EF7" w:rsidP="001A2EF7">
            <w:pPr>
              <w:rPr>
                <w:rFonts w:ascii="GHEA Grapalat" w:hAnsi="GHEA Grapalat"/>
                <w:sz w:val="18"/>
                <w:szCs w:val="18"/>
                <w:lang w:val="hy-AM" w:eastAsia="ru-RU"/>
              </w:rPr>
            </w:pPr>
            <w:r w:rsidRPr="005E7431">
              <w:rPr>
                <w:rFonts w:ascii="GHEA Grapalat" w:hAnsi="GHEA Grapalat"/>
                <w:sz w:val="16"/>
                <w:szCs w:val="16"/>
                <w:lang w:val="hy-AM"/>
              </w:rPr>
              <w:t xml:space="preserve">ԳՕՍՏ </w:t>
            </w:r>
            <w:r w:rsidRPr="00461C48">
              <w:rPr>
                <w:rFonts w:ascii="GHEA Grapalat" w:hAnsi="GHEA Grapalat"/>
                <w:sz w:val="16"/>
                <w:szCs w:val="16"/>
                <w:lang w:val="hy-AM"/>
              </w:rPr>
              <w:t>ԻՍՕ 7301-2013, բրինձ</w:t>
            </w:r>
            <w:r w:rsidRPr="005E7431">
              <w:rPr>
                <w:rFonts w:ascii="GHEA Grapalat" w:hAnsi="GHEA Grapalat"/>
                <w:sz w:val="16"/>
                <w:szCs w:val="16"/>
                <w:lang w:val="hy-AM"/>
              </w:rPr>
              <w:t>,</w:t>
            </w:r>
            <w:r w:rsidRPr="00461C48">
              <w:rPr>
                <w:rFonts w:ascii="GHEA Grapalat" w:hAnsi="GHEA Grapalat"/>
                <w:sz w:val="16"/>
                <w:szCs w:val="16"/>
                <w:lang w:val="hy-AM"/>
              </w:rPr>
              <w:t xml:space="preserve"> էքստրա </w:t>
            </w:r>
            <w:r>
              <w:rPr>
                <w:rFonts w:ascii="GHEA Grapalat" w:hAnsi="GHEA Grapalat"/>
                <w:sz w:val="16"/>
                <w:szCs w:val="16"/>
                <w:lang w:val="hy-AM"/>
              </w:rPr>
              <w:t xml:space="preserve">կամ բարձր </w:t>
            </w:r>
            <w:r w:rsidRPr="00461C48">
              <w:rPr>
                <w:rFonts w:ascii="GHEA Grapalat" w:hAnsi="GHEA Grapalat"/>
                <w:sz w:val="16"/>
                <w:szCs w:val="16"/>
                <w:lang w:val="hy-AM"/>
              </w:rPr>
              <w:t xml:space="preserve">դասի հղկված, չշոգեհարած, սպիտակ, խոշոր, երկար տեսակի, </w:t>
            </w:r>
            <w:r w:rsidRPr="005E7431">
              <w:rPr>
                <w:rFonts w:ascii="GHEA Grapalat" w:hAnsi="GHEA Grapalat"/>
                <w:sz w:val="16"/>
                <w:szCs w:val="16"/>
                <w:lang w:val="hy-AM"/>
              </w:rPr>
              <w:t xml:space="preserve"> </w:t>
            </w:r>
            <w:r w:rsidRPr="00461C48">
              <w:rPr>
                <w:rFonts w:ascii="GHEA Grapalat" w:hAnsi="GHEA Grapalat"/>
                <w:sz w:val="16"/>
                <w:szCs w:val="16"/>
                <w:lang w:val="hy-AM"/>
              </w:rPr>
              <w:t xml:space="preserve">խոնավությունը 15 %-ից ոչ ավելի: 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և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992" w:type="dxa"/>
            <w:vAlign w:val="center"/>
          </w:tcPr>
          <w:p w14:paraId="077CB4B1" w14:textId="627BFCB1" w:rsidR="001A2EF7" w:rsidRPr="005C5417" w:rsidRDefault="001A2EF7" w:rsidP="001A2EF7">
            <w:pPr>
              <w:jc w:val="center"/>
              <w:rPr>
                <w:rFonts w:ascii="GHEA Grapalat" w:hAnsi="GHEA Grapalat"/>
                <w:sz w:val="18"/>
                <w:szCs w:val="18"/>
              </w:rPr>
            </w:pPr>
            <w:proofErr w:type="spellStart"/>
            <w:r w:rsidRPr="005C5417">
              <w:rPr>
                <w:rFonts w:ascii="Arial" w:hAnsi="Arial" w:cs="Arial"/>
                <w:sz w:val="18"/>
                <w:szCs w:val="18"/>
              </w:rPr>
              <w:t>կգ</w:t>
            </w:r>
            <w:proofErr w:type="spellEnd"/>
          </w:p>
        </w:tc>
        <w:tc>
          <w:tcPr>
            <w:tcW w:w="851" w:type="dxa"/>
            <w:vAlign w:val="center"/>
          </w:tcPr>
          <w:p w14:paraId="562C8D71" w14:textId="0441641E" w:rsidR="001A2EF7" w:rsidRPr="005C5417" w:rsidRDefault="001A2EF7" w:rsidP="001A2EF7">
            <w:pPr>
              <w:jc w:val="center"/>
              <w:rPr>
                <w:rFonts w:ascii="GHEA Grapalat" w:hAnsi="GHEA Grapalat" w:cs="Calibri"/>
                <w:color w:val="000000"/>
                <w:sz w:val="18"/>
                <w:szCs w:val="18"/>
              </w:rPr>
            </w:pPr>
          </w:p>
        </w:tc>
        <w:tc>
          <w:tcPr>
            <w:tcW w:w="850" w:type="dxa"/>
            <w:vAlign w:val="center"/>
          </w:tcPr>
          <w:p w14:paraId="063B0929" w14:textId="77777777" w:rsidR="001A2EF7" w:rsidRPr="005C5417" w:rsidRDefault="001A2EF7" w:rsidP="001A2EF7">
            <w:pPr>
              <w:jc w:val="center"/>
              <w:rPr>
                <w:rFonts w:ascii="GHEA Grapalat" w:hAnsi="GHEA Grapalat" w:cs="Calibri"/>
                <w:color w:val="000000"/>
                <w:sz w:val="18"/>
                <w:szCs w:val="18"/>
              </w:rPr>
            </w:pPr>
          </w:p>
        </w:tc>
        <w:tc>
          <w:tcPr>
            <w:tcW w:w="992" w:type="dxa"/>
            <w:vAlign w:val="center"/>
          </w:tcPr>
          <w:p w14:paraId="21DB2CF5" w14:textId="6B9CE3C1" w:rsidR="001A2EF7" w:rsidRPr="005C5417" w:rsidRDefault="001A2EF7" w:rsidP="001A2EF7">
            <w:pPr>
              <w:jc w:val="center"/>
              <w:rPr>
                <w:rFonts w:ascii="GHEA Grapalat" w:hAnsi="GHEA Grapalat"/>
                <w:sz w:val="18"/>
                <w:szCs w:val="18"/>
              </w:rPr>
            </w:pPr>
            <w:r>
              <w:rPr>
                <w:rFonts w:ascii="Arial Armenian" w:hAnsi="Arial Armenian" w:cs="Calibri"/>
                <w:color w:val="000000"/>
                <w:sz w:val="20"/>
                <w:szCs w:val="20"/>
              </w:rPr>
              <w:t>1010</w:t>
            </w:r>
          </w:p>
        </w:tc>
        <w:tc>
          <w:tcPr>
            <w:tcW w:w="992" w:type="dxa"/>
            <w:vAlign w:val="center"/>
          </w:tcPr>
          <w:p w14:paraId="70587C48" w14:textId="2AD64AD5" w:rsidR="001A2EF7" w:rsidRPr="00502095" w:rsidRDefault="001A2EF7" w:rsidP="001A2EF7">
            <w:pPr>
              <w:rPr>
                <w:sz w:val="16"/>
                <w:szCs w:val="16"/>
              </w:rPr>
            </w:pPr>
            <w:r w:rsidRPr="005C5417">
              <w:rPr>
                <w:rFonts w:ascii="GHEA Grapalat" w:hAnsi="GHEA Grapalat" w:cs="Arial"/>
                <w:color w:val="000000"/>
                <w:sz w:val="14"/>
                <w:szCs w:val="14"/>
                <w:lang w:val="ru-RU" w:eastAsia="ru-RU"/>
              </w:rPr>
              <w:t>ՀՀ</w:t>
            </w:r>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Կոտայքի</w:t>
            </w:r>
            <w:proofErr w:type="spellEnd"/>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մարզ</w:t>
            </w:r>
            <w:proofErr w:type="spellEnd"/>
            <w:r w:rsidRPr="005C5417">
              <w:rPr>
                <w:rFonts w:ascii="GHEA Grapalat" w:hAnsi="GHEA Grapalat" w:cs="Arial"/>
                <w:color w:val="000000"/>
                <w:sz w:val="14"/>
                <w:szCs w:val="14"/>
                <w:lang w:eastAsia="ru-RU"/>
              </w:rPr>
              <w:t xml:space="preserve">, </w:t>
            </w:r>
            <w:r w:rsidRPr="005C5417">
              <w:rPr>
                <w:rFonts w:ascii="GHEA Grapalat" w:hAnsi="GHEA Grapalat" w:cs="Arial"/>
                <w:color w:val="000000"/>
                <w:sz w:val="14"/>
                <w:szCs w:val="14"/>
                <w:lang w:val="ru-RU" w:eastAsia="ru-RU"/>
              </w:rPr>
              <w:t>ք</w:t>
            </w:r>
            <w:r w:rsidRPr="005C5417">
              <w:rPr>
                <w:rFonts w:ascii="GHEA Grapalat" w:hAnsi="GHEA Grapalat" w:cs="Arial"/>
                <w:color w:val="000000"/>
                <w:sz w:val="14"/>
                <w:szCs w:val="14"/>
                <w:lang w:eastAsia="ru-RU"/>
              </w:rPr>
              <w:t>.</w:t>
            </w:r>
            <w:proofErr w:type="spellStart"/>
            <w:r w:rsidRPr="005C5417">
              <w:rPr>
                <w:rFonts w:ascii="GHEA Grapalat" w:hAnsi="GHEA Grapalat" w:cs="Arial"/>
                <w:color w:val="000000"/>
                <w:sz w:val="14"/>
                <w:szCs w:val="14"/>
                <w:lang w:val="ru-RU" w:eastAsia="ru-RU"/>
              </w:rPr>
              <w:t>Աբովյան</w:t>
            </w:r>
            <w:proofErr w:type="spellEnd"/>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Սուրեն</w:t>
            </w:r>
            <w:proofErr w:type="spellEnd"/>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Մնացականյանի</w:t>
            </w:r>
            <w:proofErr w:type="spellEnd"/>
            <w:r w:rsidRPr="005C5417">
              <w:rPr>
                <w:rFonts w:ascii="GHEA Grapalat" w:hAnsi="GHEA Grapalat" w:cs="Arial"/>
                <w:color w:val="000000"/>
                <w:sz w:val="14"/>
                <w:szCs w:val="14"/>
                <w:lang w:eastAsia="ru-RU"/>
              </w:rPr>
              <w:t xml:space="preserve"> 5   </w:t>
            </w:r>
          </w:p>
        </w:tc>
        <w:tc>
          <w:tcPr>
            <w:tcW w:w="993" w:type="dxa"/>
            <w:vAlign w:val="center"/>
          </w:tcPr>
          <w:p w14:paraId="0DA4C8BA" w14:textId="1585819F" w:rsidR="001A2EF7" w:rsidRPr="006860BA" w:rsidRDefault="001A2EF7" w:rsidP="001A2EF7">
            <w:pPr>
              <w:rPr>
                <w:sz w:val="14"/>
                <w:szCs w:val="14"/>
              </w:rPr>
            </w:pPr>
            <w:proofErr w:type="spellStart"/>
            <w:r w:rsidRPr="006860BA">
              <w:rPr>
                <w:rFonts w:ascii="GHEA Grapalat" w:hAnsi="GHEA Grapalat" w:cs="Calibri"/>
                <w:color w:val="000000"/>
                <w:sz w:val="14"/>
                <w:szCs w:val="14"/>
                <w:lang w:val="ru-RU"/>
              </w:rPr>
              <w:t>Ըստ</w:t>
            </w:r>
            <w:proofErr w:type="spellEnd"/>
            <w:r w:rsidRPr="006860BA">
              <w:rPr>
                <w:rFonts w:ascii="GHEA Grapalat" w:hAnsi="GHEA Grapalat" w:cs="Calibri"/>
                <w:color w:val="000000"/>
                <w:sz w:val="14"/>
                <w:szCs w:val="14"/>
              </w:rPr>
              <w:t xml:space="preserve"> </w:t>
            </w:r>
            <w:proofErr w:type="spellStart"/>
            <w:r w:rsidRPr="006860BA">
              <w:rPr>
                <w:rFonts w:ascii="GHEA Grapalat" w:hAnsi="GHEA Grapalat" w:cs="Calibri"/>
                <w:color w:val="000000"/>
                <w:sz w:val="14"/>
                <w:szCs w:val="14"/>
              </w:rPr>
              <w:t>պատվիրատոհի</w:t>
            </w:r>
            <w:proofErr w:type="spellEnd"/>
            <w:r w:rsidRPr="006860BA">
              <w:rPr>
                <w:rFonts w:ascii="GHEA Grapalat" w:hAnsi="GHEA Grapalat" w:cs="Calibri"/>
                <w:color w:val="000000"/>
                <w:sz w:val="14"/>
                <w:szCs w:val="14"/>
              </w:rPr>
              <w:t xml:space="preserve"> </w:t>
            </w:r>
            <w:proofErr w:type="spellStart"/>
            <w:r w:rsidRPr="006860BA">
              <w:rPr>
                <w:rFonts w:ascii="GHEA Grapalat" w:hAnsi="GHEA Grapalat" w:cs="Calibri"/>
                <w:color w:val="000000"/>
                <w:sz w:val="14"/>
                <w:szCs w:val="14"/>
                <w:lang w:val="ru-RU"/>
              </w:rPr>
              <w:t>պահանջի</w:t>
            </w:r>
            <w:proofErr w:type="spellEnd"/>
            <w:r w:rsidRPr="006860BA">
              <w:rPr>
                <w:rFonts w:ascii="GHEA Grapalat" w:hAnsi="GHEA Grapalat" w:cs="Calibri"/>
                <w:color w:val="000000"/>
                <w:sz w:val="14"/>
                <w:szCs w:val="14"/>
              </w:rPr>
              <w:t xml:space="preserve"> </w:t>
            </w:r>
          </w:p>
        </w:tc>
        <w:tc>
          <w:tcPr>
            <w:tcW w:w="1167" w:type="dxa"/>
            <w:vAlign w:val="center"/>
          </w:tcPr>
          <w:p w14:paraId="05B530B6" w14:textId="6BCAFA70" w:rsidR="001A2EF7" w:rsidRPr="006860BA" w:rsidRDefault="001A2EF7" w:rsidP="001A2EF7">
            <w:pPr>
              <w:jc w:val="center"/>
              <w:rPr>
                <w:rFonts w:ascii="GHEA Grapalat" w:hAnsi="GHEA Grapalat"/>
                <w:sz w:val="14"/>
                <w:szCs w:val="14"/>
              </w:rPr>
            </w:pPr>
            <w:proofErr w:type="spellStart"/>
            <w:r w:rsidRPr="006860BA">
              <w:rPr>
                <w:rFonts w:ascii="GHEA Grapalat" w:hAnsi="GHEA Grapalat"/>
                <w:i/>
                <w:iCs/>
                <w:sz w:val="14"/>
                <w:szCs w:val="14"/>
              </w:rPr>
              <w:t>Պայմանագիրը</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օրինական</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ուժի</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մեջ</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մտնելուց</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հետո</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մինչև</w:t>
            </w:r>
            <w:proofErr w:type="spellEnd"/>
            <w:r w:rsidRPr="006860BA">
              <w:rPr>
                <w:rFonts w:ascii="GHEA Grapalat" w:hAnsi="GHEA Grapalat"/>
                <w:i/>
                <w:iCs/>
                <w:sz w:val="14"/>
                <w:szCs w:val="14"/>
              </w:rPr>
              <w:t xml:space="preserve"> </w:t>
            </w:r>
            <w:r>
              <w:rPr>
                <w:rFonts w:ascii="GHEA Grapalat" w:hAnsi="GHEA Grapalat"/>
                <w:i/>
                <w:iCs/>
                <w:sz w:val="14"/>
                <w:szCs w:val="14"/>
              </w:rPr>
              <w:t>25.05.2026</w:t>
            </w:r>
          </w:p>
        </w:tc>
      </w:tr>
      <w:tr w:rsidR="001A2EF7" w:rsidRPr="005B4E61" w14:paraId="141D37DB" w14:textId="77777777" w:rsidTr="006860BA">
        <w:trPr>
          <w:cantSplit/>
          <w:trHeight w:val="1134"/>
          <w:jc w:val="center"/>
        </w:trPr>
        <w:tc>
          <w:tcPr>
            <w:tcW w:w="847" w:type="dxa"/>
            <w:vAlign w:val="center"/>
          </w:tcPr>
          <w:p w14:paraId="75B6B062" w14:textId="77777777" w:rsidR="001A2EF7" w:rsidRPr="005C5417" w:rsidRDefault="001A2EF7" w:rsidP="001A2EF7">
            <w:pPr>
              <w:tabs>
                <w:tab w:val="left" w:pos="747"/>
              </w:tabs>
              <w:ind w:left="349"/>
              <w:rPr>
                <w:rFonts w:ascii="GHEA Grapalat" w:hAnsi="GHEA Grapalat"/>
                <w:sz w:val="18"/>
                <w:szCs w:val="18"/>
              </w:rPr>
            </w:pPr>
            <w:r w:rsidRPr="005C5417">
              <w:rPr>
                <w:rFonts w:ascii="GHEA Grapalat" w:hAnsi="GHEA Grapalat"/>
                <w:sz w:val="18"/>
                <w:szCs w:val="18"/>
              </w:rPr>
              <w:t>4</w:t>
            </w:r>
          </w:p>
        </w:tc>
        <w:tc>
          <w:tcPr>
            <w:tcW w:w="1422" w:type="dxa"/>
            <w:vAlign w:val="center"/>
          </w:tcPr>
          <w:p w14:paraId="7C9986D9" w14:textId="5F019C69" w:rsidR="001A2EF7" w:rsidRPr="005C5417" w:rsidRDefault="001A2EF7" w:rsidP="001A2EF7">
            <w:pPr>
              <w:jc w:val="center"/>
              <w:rPr>
                <w:rFonts w:ascii="GHEA Grapalat" w:hAnsi="GHEA Grapalat"/>
                <w:sz w:val="18"/>
                <w:szCs w:val="18"/>
              </w:rPr>
            </w:pPr>
            <w:r w:rsidRPr="005C5417">
              <w:rPr>
                <w:rFonts w:ascii="GHEA Grapalat" w:hAnsi="GHEA Grapalat"/>
                <w:color w:val="000000"/>
                <w:sz w:val="18"/>
                <w:szCs w:val="18"/>
              </w:rPr>
              <w:t>03221110</w:t>
            </w:r>
          </w:p>
        </w:tc>
        <w:tc>
          <w:tcPr>
            <w:tcW w:w="1667" w:type="dxa"/>
            <w:vAlign w:val="center"/>
          </w:tcPr>
          <w:p w14:paraId="28D73EBA" w14:textId="63D3BC29" w:rsidR="001A2EF7" w:rsidRPr="005C5417" w:rsidRDefault="001A2EF7" w:rsidP="001A2EF7">
            <w:pPr>
              <w:rPr>
                <w:rFonts w:ascii="GHEA Grapalat" w:hAnsi="GHEA Grapalat"/>
                <w:sz w:val="18"/>
                <w:szCs w:val="18"/>
              </w:rPr>
            </w:pPr>
            <w:proofErr w:type="spellStart"/>
            <w:r w:rsidRPr="005C5417">
              <w:rPr>
                <w:rFonts w:ascii="GHEA Grapalat" w:hAnsi="GHEA Grapalat"/>
                <w:color w:val="000000"/>
                <w:sz w:val="18"/>
                <w:szCs w:val="18"/>
              </w:rPr>
              <w:t>Գազար</w:t>
            </w:r>
            <w:proofErr w:type="spellEnd"/>
          </w:p>
        </w:tc>
        <w:tc>
          <w:tcPr>
            <w:tcW w:w="992" w:type="dxa"/>
            <w:vAlign w:val="center"/>
          </w:tcPr>
          <w:p w14:paraId="648E1DD7" w14:textId="2C05A3B3" w:rsidR="001A2EF7" w:rsidRPr="005C5417" w:rsidRDefault="001A2EF7" w:rsidP="001A2EF7">
            <w:pPr>
              <w:rPr>
                <w:rFonts w:ascii="GHEA Grapalat" w:hAnsi="GHEA Grapalat"/>
                <w:sz w:val="18"/>
                <w:szCs w:val="18"/>
                <w:lang w:val="hy-AM"/>
              </w:rPr>
            </w:pPr>
          </w:p>
        </w:tc>
        <w:tc>
          <w:tcPr>
            <w:tcW w:w="4219" w:type="dxa"/>
            <w:vAlign w:val="center"/>
          </w:tcPr>
          <w:p w14:paraId="3B1BAAC1" w14:textId="490BA869" w:rsidR="001A2EF7" w:rsidRPr="005C5417" w:rsidRDefault="001A2EF7" w:rsidP="001A2EF7">
            <w:pPr>
              <w:rPr>
                <w:rFonts w:ascii="GHEA Grapalat" w:hAnsi="GHEA Grapalat"/>
                <w:sz w:val="18"/>
                <w:szCs w:val="18"/>
                <w:lang w:val="hy-AM" w:eastAsia="ru-RU"/>
              </w:rPr>
            </w:pPr>
            <w:r w:rsidRPr="00D65DA9">
              <w:rPr>
                <w:rFonts w:ascii="GHEA Grapalat" w:hAnsi="GHEA Grapalat"/>
                <w:sz w:val="16"/>
                <w:szCs w:val="16"/>
                <w:lang w:val="hy-AM"/>
              </w:rPr>
              <w:t>ԳՕՍՏ 32284-2013, սեղանի թարմ գազար, ս</w:t>
            </w:r>
            <w:r w:rsidRPr="005B4E61">
              <w:rPr>
                <w:rFonts w:ascii="GHEA Grapalat" w:hAnsi="GHEA Grapalat"/>
                <w:sz w:val="16"/>
                <w:szCs w:val="16"/>
                <w:lang w:val="hy-AM"/>
              </w:rPr>
              <w:t>ով</w:t>
            </w:r>
            <w:r>
              <w:rPr>
                <w:rFonts w:ascii="GHEA Grapalat" w:hAnsi="GHEA Grapalat"/>
                <w:sz w:val="16"/>
                <w:szCs w:val="16"/>
                <w:lang w:val="hy-AM"/>
              </w:rPr>
              <w:t>ո</w:t>
            </w:r>
            <w:r w:rsidRPr="005B4E61">
              <w:rPr>
                <w:rFonts w:ascii="GHEA Grapalat" w:hAnsi="GHEA Grapalat"/>
                <w:sz w:val="16"/>
                <w:szCs w:val="16"/>
                <w:lang w:val="hy-AM"/>
              </w:rPr>
              <w:t xml:space="preserve">րական և ընտիր տեսակի։ Անվտանգությունը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 օրենքի 9-րդ հոդվածի:</w:t>
            </w:r>
          </w:p>
        </w:tc>
        <w:tc>
          <w:tcPr>
            <w:tcW w:w="992" w:type="dxa"/>
            <w:vAlign w:val="center"/>
          </w:tcPr>
          <w:p w14:paraId="2F728C4D" w14:textId="352F62C5" w:rsidR="001A2EF7" w:rsidRPr="005C5417" w:rsidRDefault="001A2EF7" w:rsidP="001A2EF7">
            <w:pPr>
              <w:jc w:val="center"/>
              <w:rPr>
                <w:rFonts w:ascii="GHEA Grapalat" w:hAnsi="GHEA Grapalat"/>
                <w:sz w:val="18"/>
                <w:szCs w:val="18"/>
              </w:rPr>
            </w:pPr>
            <w:proofErr w:type="spellStart"/>
            <w:r w:rsidRPr="005C5417">
              <w:rPr>
                <w:rFonts w:ascii="Arial" w:hAnsi="Arial" w:cs="Arial"/>
                <w:sz w:val="18"/>
                <w:szCs w:val="18"/>
              </w:rPr>
              <w:t>կգ</w:t>
            </w:r>
            <w:proofErr w:type="spellEnd"/>
          </w:p>
        </w:tc>
        <w:tc>
          <w:tcPr>
            <w:tcW w:w="851" w:type="dxa"/>
            <w:vAlign w:val="center"/>
          </w:tcPr>
          <w:p w14:paraId="587D25CF" w14:textId="5BAA8DB7" w:rsidR="001A2EF7" w:rsidRPr="005C5417" w:rsidRDefault="001A2EF7" w:rsidP="001A2EF7">
            <w:pPr>
              <w:jc w:val="center"/>
              <w:rPr>
                <w:rFonts w:ascii="GHEA Grapalat" w:hAnsi="GHEA Grapalat" w:cs="Calibri"/>
                <w:color w:val="000000"/>
                <w:sz w:val="18"/>
                <w:szCs w:val="18"/>
              </w:rPr>
            </w:pPr>
          </w:p>
        </w:tc>
        <w:tc>
          <w:tcPr>
            <w:tcW w:w="850" w:type="dxa"/>
            <w:vAlign w:val="center"/>
          </w:tcPr>
          <w:p w14:paraId="54206D1C" w14:textId="77777777" w:rsidR="001A2EF7" w:rsidRPr="005C5417" w:rsidRDefault="001A2EF7" w:rsidP="001A2EF7">
            <w:pPr>
              <w:jc w:val="center"/>
              <w:rPr>
                <w:rFonts w:ascii="GHEA Grapalat" w:hAnsi="GHEA Grapalat" w:cs="Calibri"/>
                <w:color w:val="000000"/>
                <w:sz w:val="18"/>
                <w:szCs w:val="18"/>
              </w:rPr>
            </w:pPr>
          </w:p>
        </w:tc>
        <w:tc>
          <w:tcPr>
            <w:tcW w:w="992" w:type="dxa"/>
            <w:vAlign w:val="center"/>
          </w:tcPr>
          <w:p w14:paraId="7B06AF1F" w14:textId="6057B539" w:rsidR="001A2EF7" w:rsidRPr="005C5417" w:rsidRDefault="001A2EF7" w:rsidP="001A2EF7">
            <w:pPr>
              <w:jc w:val="center"/>
              <w:rPr>
                <w:rFonts w:ascii="GHEA Grapalat" w:hAnsi="GHEA Grapalat"/>
                <w:sz w:val="18"/>
                <w:szCs w:val="18"/>
              </w:rPr>
            </w:pPr>
            <w:r>
              <w:rPr>
                <w:rFonts w:ascii="Arial Armenian" w:hAnsi="Arial Armenian" w:cs="Calibri"/>
                <w:color w:val="000000"/>
                <w:sz w:val="20"/>
                <w:szCs w:val="20"/>
              </w:rPr>
              <w:t>455</w:t>
            </w:r>
          </w:p>
        </w:tc>
        <w:tc>
          <w:tcPr>
            <w:tcW w:w="992" w:type="dxa"/>
            <w:vAlign w:val="center"/>
          </w:tcPr>
          <w:p w14:paraId="4A79444D" w14:textId="4C0241E5" w:rsidR="001A2EF7" w:rsidRPr="00502095" w:rsidRDefault="001A2EF7" w:rsidP="001A2EF7">
            <w:pPr>
              <w:rPr>
                <w:sz w:val="16"/>
                <w:szCs w:val="16"/>
              </w:rPr>
            </w:pPr>
            <w:r w:rsidRPr="005C5417">
              <w:rPr>
                <w:rFonts w:ascii="GHEA Grapalat" w:hAnsi="GHEA Grapalat" w:cs="Arial"/>
                <w:color w:val="000000"/>
                <w:sz w:val="14"/>
                <w:szCs w:val="14"/>
                <w:lang w:val="ru-RU" w:eastAsia="ru-RU"/>
              </w:rPr>
              <w:t>ՀՀ</w:t>
            </w:r>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Կոտայքի</w:t>
            </w:r>
            <w:proofErr w:type="spellEnd"/>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մարզ</w:t>
            </w:r>
            <w:proofErr w:type="spellEnd"/>
            <w:r w:rsidRPr="005C5417">
              <w:rPr>
                <w:rFonts w:ascii="GHEA Grapalat" w:hAnsi="GHEA Grapalat" w:cs="Arial"/>
                <w:color w:val="000000"/>
                <w:sz w:val="14"/>
                <w:szCs w:val="14"/>
                <w:lang w:eastAsia="ru-RU"/>
              </w:rPr>
              <w:t xml:space="preserve">, </w:t>
            </w:r>
            <w:r w:rsidRPr="005C5417">
              <w:rPr>
                <w:rFonts w:ascii="GHEA Grapalat" w:hAnsi="GHEA Grapalat" w:cs="Arial"/>
                <w:color w:val="000000"/>
                <w:sz w:val="14"/>
                <w:szCs w:val="14"/>
                <w:lang w:val="ru-RU" w:eastAsia="ru-RU"/>
              </w:rPr>
              <w:t>ք</w:t>
            </w:r>
            <w:r w:rsidRPr="005C5417">
              <w:rPr>
                <w:rFonts w:ascii="GHEA Grapalat" w:hAnsi="GHEA Grapalat" w:cs="Arial"/>
                <w:color w:val="000000"/>
                <w:sz w:val="14"/>
                <w:szCs w:val="14"/>
                <w:lang w:eastAsia="ru-RU"/>
              </w:rPr>
              <w:t>.</w:t>
            </w:r>
            <w:proofErr w:type="spellStart"/>
            <w:r w:rsidRPr="005C5417">
              <w:rPr>
                <w:rFonts w:ascii="GHEA Grapalat" w:hAnsi="GHEA Grapalat" w:cs="Arial"/>
                <w:color w:val="000000"/>
                <w:sz w:val="14"/>
                <w:szCs w:val="14"/>
                <w:lang w:val="ru-RU" w:eastAsia="ru-RU"/>
              </w:rPr>
              <w:t>Աբովյան</w:t>
            </w:r>
            <w:proofErr w:type="spellEnd"/>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Սուրեն</w:t>
            </w:r>
            <w:proofErr w:type="spellEnd"/>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Մնացականյանի</w:t>
            </w:r>
            <w:proofErr w:type="spellEnd"/>
            <w:r w:rsidRPr="005C5417">
              <w:rPr>
                <w:rFonts w:ascii="GHEA Grapalat" w:hAnsi="GHEA Grapalat" w:cs="Arial"/>
                <w:color w:val="000000"/>
                <w:sz w:val="14"/>
                <w:szCs w:val="14"/>
                <w:lang w:eastAsia="ru-RU"/>
              </w:rPr>
              <w:t xml:space="preserve"> 5   </w:t>
            </w:r>
          </w:p>
        </w:tc>
        <w:tc>
          <w:tcPr>
            <w:tcW w:w="993" w:type="dxa"/>
            <w:vAlign w:val="center"/>
          </w:tcPr>
          <w:p w14:paraId="293E2A8C" w14:textId="7C991599" w:rsidR="001A2EF7" w:rsidRPr="006860BA" w:rsidRDefault="001A2EF7" w:rsidP="001A2EF7">
            <w:pPr>
              <w:rPr>
                <w:sz w:val="14"/>
                <w:szCs w:val="14"/>
              </w:rPr>
            </w:pPr>
            <w:proofErr w:type="spellStart"/>
            <w:r w:rsidRPr="006860BA">
              <w:rPr>
                <w:rFonts w:ascii="GHEA Grapalat" w:hAnsi="GHEA Grapalat" w:cs="Calibri"/>
                <w:color w:val="000000"/>
                <w:sz w:val="14"/>
                <w:szCs w:val="14"/>
                <w:lang w:val="ru-RU"/>
              </w:rPr>
              <w:t>Ըստ</w:t>
            </w:r>
            <w:proofErr w:type="spellEnd"/>
            <w:r w:rsidRPr="006860BA">
              <w:rPr>
                <w:rFonts w:ascii="GHEA Grapalat" w:hAnsi="GHEA Grapalat" w:cs="Calibri"/>
                <w:color w:val="000000"/>
                <w:sz w:val="14"/>
                <w:szCs w:val="14"/>
              </w:rPr>
              <w:t xml:space="preserve"> </w:t>
            </w:r>
            <w:proofErr w:type="spellStart"/>
            <w:r w:rsidRPr="006860BA">
              <w:rPr>
                <w:rFonts w:ascii="GHEA Grapalat" w:hAnsi="GHEA Grapalat" w:cs="Calibri"/>
                <w:color w:val="000000"/>
                <w:sz w:val="14"/>
                <w:szCs w:val="14"/>
              </w:rPr>
              <w:t>պատվիրատոհի</w:t>
            </w:r>
            <w:proofErr w:type="spellEnd"/>
            <w:r w:rsidRPr="006860BA">
              <w:rPr>
                <w:rFonts w:ascii="GHEA Grapalat" w:hAnsi="GHEA Grapalat" w:cs="Calibri"/>
                <w:color w:val="000000"/>
                <w:sz w:val="14"/>
                <w:szCs w:val="14"/>
              </w:rPr>
              <w:t xml:space="preserve"> </w:t>
            </w:r>
            <w:proofErr w:type="spellStart"/>
            <w:r w:rsidRPr="006860BA">
              <w:rPr>
                <w:rFonts w:ascii="GHEA Grapalat" w:hAnsi="GHEA Grapalat" w:cs="Calibri"/>
                <w:color w:val="000000"/>
                <w:sz w:val="14"/>
                <w:szCs w:val="14"/>
                <w:lang w:val="ru-RU"/>
              </w:rPr>
              <w:t>պահանջի</w:t>
            </w:r>
            <w:proofErr w:type="spellEnd"/>
            <w:r w:rsidRPr="006860BA">
              <w:rPr>
                <w:rFonts w:ascii="GHEA Grapalat" w:hAnsi="GHEA Grapalat" w:cs="Calibri"/>
                <w:color w:val="000000"/>
                <w:sz w:val="14"/>
                <w:szCs w:val="14"/>
              </w:rPr>
              <w:t xml:space="preserve"> </w:t>
            </w:r>
          </w:p>
        </w:tc>
        <w:tc>
          <w:tcPr>
            <w:tcW w:w="1167" w:type="dxa"/>
            <w:vAlign w:val="center"/>
          </w:tcPr>
          <w:p w14:paraId="50F2F7E7" w14:textId="60DAEE71" w:rsidR="001A2EF7" w:rsidRPr="006860BA" w:rsidRDefault="001A2EF7" w:rsidP="001A2EF7">
            <w:pPr>
              <w:jc w:val="center"/>
              <w:rPr>
                <w:rFonts w:ascii="GHEA Grapalat" w:hAnsi="GHEA Grapalat"/>
                <w:sz w:val="14"/>
                <w:szCs w:val="14"/>
              </w:rPr>
            </w:pPr>
            <w:proofErr w:type="spellStart"/>
            <w:r w:rsidRPr="006860BA">
              <w:rPr>
                <w:rFonts w:ascii="GHEA Grapalat" w:hAnsi="GHEA Grapalat"/>
                <w:i/>
                <w:iCs/>
                <w:sz w:val="14"/>
                <w:szCs w:val="14"/>
              </w:rPr>
              <w:t>Պայմանագիրը</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օրինական</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ուժի</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մեջ</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մտնելուց</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հետո</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մինչև</w:t>
            </w:r>
            <w:proofErr w:type="spellEnd"/>
            <w:r w:rsidRPr="006860BA">
              <w:rPr>
                <w:rFonts w:ascii="GHEA Grapalat" w:hAnsi="GHEA Grapalat"/>
                <w:i/>
                <w:iCs/>
                <w:sz w:val="14"/>
                <w:szCs w:val="14"/>
              </w:rPr>
              <w:t xml:space="preserve"> </w:t>
            </w:r>
            <w:r>
              <w:rPr>
                <w:rFonts w:ascii="GHEA Grapalat" w:hAnsi="GHEA Grapalat"/>
                <w:i/>
                <w:iCs/>
                <w:sz w:val="14"/>
                <w:szCs w:val="14"/>
              </w:rPr>
              <w:t>25.05.2026</w:t>
            </w:r>
          </w:p>
        </w:tc>
      </w:tr>
      <w:tr w:rsidR="001A2EF7" w:rsidRPr="005B4E61" w14:paraId="4C319D8E" w14:textId="77777777" w:rsidTr="006860BA">
        <w:trPr>
          <w:cantSplit/>
          <w:trHeight w:val="1134"/>
          <w:jc w:val="center"/>
        </w:trPr>
        <w:tc>
          <w:tcPr>
            <w:tcW w:w="847" w:type="dxa"/>
            <w:vAlign w:val="center"/>
          </w:tcPr>
          <w:p w14:paraId="0FDBEE5A" w14:textId="6A0DA411" w:rsidR="001A2EF7" w:rsidRPr="00E43E87" w:rsidRDefault="001A2EF7" w:rsidP="001A2EF7">
            <w:pPr>
              <w:tabs>
                <w:tab w:val="left" w:pos="747"/>
              </w:tabs>
              <w:ind w:left="349"/>
              <w:rPr>
                <w:rFonts w:ascii="GHEA Grapalat" w:hAnsi="GHEA Grapalat"/>
                <w:sz w:val="18"/>
                <w:szCs w:val="18"/>
                <w:lang w:val="hy-AM"/>
              </w:rPr>
            </w:pPr>
            <w:r>
              <w:rPr>
                <w:rFonts w:ascii="GHEA Grapalat" w:hAnsi="GHEA Grapalat"/>
                <w:sz w:val="18"/>
                <w:szCs w:val="18"/>
                <w:lang w:val="hy-AM"/>
              </w:rPr>
              <w:t>5</w:t>
            </w:r>
          </w:p>
        </w:tc>
        <w:tc>
          <w:tcPr>
            <w:tcW w:w="1422" w:type="dxa"/>
            <w:vAlign w:val="center"/>
          </w:tcPr>
          <w:p w14:paraId="0353A9B2" w14:textId="26CCB4F0" w:rsidR="001A2EF7" w:rsidRPr="005C5417" w:rsidRDefault="001A2EF7" w:rsidP="001A2EF7">
            <w:pPr>
              <w:jc w:val="center"/>
              <w:rPr>
                <w:rFonts w:ascii="GHEA Grapalat" w:hAnsi="GHEA Grapalat"/>
                <w:sz w:val="18"/>
                <w:szCs w:val="18"/>
              </w:rPr>
            </w:pPr>
            <w:r w:rsidRPr="005C5417">
              <w:rPr>
                <w:rFonts w:ascii="Arial Armenian" w:hAnsi="Arial Armenian"/>
                <w:sz w:val="18"/>
                <w:szCs w:val="18"/>
              </w:rPr>
              <w:t>03222128</w:t>
            </w:r>
          </w:p>
        </w:tc>
        <w:tc>
          <w:tcPr>
            <w:tcW w:w="1667" w:type="dxa"/>
            <w:vAlign w:val="center"/>
          </w:tcPr>
          <w:p w14:paraId="3BA1D194" w14:textId="1A960B72" w:rsidR="001A2EF7" w:rsidRPr="005C5417" w:rsidRDefault="001A2EF7" w:rsidP="001A2EF7">
            <w:pPr>
              <w:rPr>
                <w:rFonts w:ascii="GHEA Grapalat" w:hAnsi="GHEA Grapalat"/>
                <w:sz w:val="18"/>
                <w:szCs w:val="18"/>
              </w:rPr>
            </w:pPr>
            <w:proofErr w:type="spellStart"/>
            <w:r w:rsidRPr="005C5417">
              <w:rPr>
                <w:rFonts w:ascii="GHEA Grapalat" w:hAnsi="GHEA Grapalat"/>
                <w:color w:val="000000"/>
                <w:sz w:val="18"/>
                <w:szCs w:val="18"/>
              </w:rPr>
              <w:t>Խնձոր</w:t>
            </w:r>
            <w:proofErr w:type="spellEnd"/>
          </w:p>
        </w:tc>
        <w:tc>
          <w:tcPr>
            <w:tcW w:w="992" w:type="dxa"/>
            <w:vAlign w:val="center"/>
          </w:tcPr>
          <w:p w14:paraId="49F1F249" w14:textId="51435691" w:rsidR="001A2EF7" w:rsidRPr="005C5417" w:rsidRDefault="001A2EF7" w:rsidP="001A2EF7">
            <w:pPr>
              <w:rPr>
                <w:rFonts w:ascii="GHEA Grapalat" w:hAnsi="GHEA Grapalat"/>
                <w:sz w:val="18"/>
                <w:szCs w:val="18"/>
                <w:lang w:val="hy-AM"/>
              </w:rPr>
            </w:pPr>
          </w:p>
        </w:tc>
        <w:tc>
          <w:tcPr>
            <w:tcW w:w="4219" w:type="dxa"/>
            <w:vAlign w:val="center"/>
          </w:tcPr>
          <w:p w14:paraId="61E8AAFE" w14:textId="044C4F39" w:rsidR="001A2EF7" w:rsidRPr="005C5417" w:rsidRDefault="001A2EF7" w:rsidP="001A2EF7">
            <w:pPr>
              <w:rPr>
                <w:rFonts w:ascii="GHEA Grapalat" w:hAnsi="GHEA Grapalat"/>
                <w:color w:val="000000"/>
                <w:sz w:val="18"/>
                <w:szCs w:val="18"/>
                <w:lang w:val="hy-AM" w:eastAsia="ru-RU"/>
              </w:rPr>
            </w:pPr>
            <w:r w:rsidRPr="008E023E">
              <w:rPr>
                <w:rFonts w:ascii="GHEA Grapalat" w:hAnsi="GHEA Grapalat"/>
                <w:sz w:val="16"/>
                <w:szCs w:val="16"/>
                <w:lang w:val="hy-AM"/>
              </w:rPr>
              <w:t xml:space="preserve">ԳՕՍՏ 34314-2017, </w:t>
            </w:r>
            <w:r>
              <w:rPr>
                <w:rFonts w:ascii="GHEA Grapalat" w:hAnsi="GHEA Grapalat"/>
                <w:sz w:val="16"/>
                <w:szCs w:val="16"/>
                <w:lang w:val="hy-AM"/>
              </w:rPr>
              <w:t>թ</w:t>
            </w:r>
            <w:r w:rsidRPr="008E023E">
              <w:rPr>
                <w:rFonts w:ascii="GHEA Grapalat" w:hAnsi="GHEA Grapalat"/>
                <w:sz w:val="16"/>
                <w:szCs w:val="16"/>
                <w:lang w:val="hy-AM"/>
              </w:rPr>
              <w:t>արմ խնձոր</w:t>
            </w:r>
            <w:r w:rsidRPr="005B4E61">
              <w:rPr>
                <w:rFonts w:ascii="GHEA Grapalat" w:hAnsi="GHEA Grapalat"/>
                <w:sz w:val="16"/>
                <w:szCs w:val="16"/>
                <w:lang w:val="hy-AM"/>
              </w:rPr>
              <w:t xml:space="preserve">, պտղաբանական I խմբի, Հայաստանի տարբեր տեսակների, նեղ  տրամագիծը 5 սմ-ից ոչ պակաս, անվտանգությունը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 օրենքի 9-րդ հոդվածի</w:t>
            </w:r>
          </w:p>
        </w:tc>
        <w:tc>
          <w:tcPr>
            <w:tcW w:w="992" w:type="dxa"/>
            <w:vAlign w:val="center"/>
          </w:tcPr>
          <w:p w14:paraId="35F4AF43" w14:textId="1AF3D87F" w:rsidR="001A2EF7" w:rsidRPr="005C5417" w:rsidRDefault="001A2EF7" w:rsidP="001A2EF7">
            <w:pPr>
              <w:jc w:val="center"/>
              <w:rPr>
                <w:rFonts w:ascii="GHEA Grapalat" w:hAnsi="GHEA Grapalat"/>
                <w:sz w:val="18"/>
                <w:szCs w:val="18"/>
              </w:rPr>
            </w:pPr>
            <w:proofErr w:type="spellStart"/>
            <w:r w:rsidRPr="005C5417">
              <w:rPr>
                <w:rFonts w:ascii="Arial" w:hAnsi="Arial" w:cs="Arial"/>
                <w:sz w:val="18"/>
                <w:szCs w:val="18"/>
              </w:rPr>
              <w:t>կգ</w:t>
            </w:r>
            <w:proofErr w:type="spellEnd"/>
          </w:p>
        </w:tc>
        <w:tc>
          <w:tcPr>
            <w:tcW w:w="851" w:type="dxa"/>
            <w:vAlign w:val="center"/>
          </w:tcPr>
          <w:p w14:paraId="06F460C7" w14:textId="0C81778A" w:rsidR="001A2EF7" w:rsidRPr="005C5417" w:rsidRDefault="001A2EF7" w:rsidP="001A2EF7">
            <w:pPr>
              <w:jc w:val="center"/>
              <w:rPr>
                <w:rFonts w:ascii="GHEA Grapalat" w:hAnsi="GHEA Grapalat" w:cs="Calibri"/>
                <w:color w:val="000000"/>
                <w:sz w:val="18"/>
                <w:szCs w:val="18"/>
              </w:rPr>
            </w:pPr>
          </w:p>
        </w:tc>
        <w:tc>
          <w:tcPr>
            <w:tcW w:w="850" w:type="dxa"/>
            <w:vAlign w:val="center"/>
          </w:tcPr>
          <w:p w14:paraId="6831780D" w14:textId="77777777" w:rsidR="001A2EF7" w:rsidRPr="005C5417" w:rsidRDefault="001A2EF7" w:rsidP="001A2EF7">
            <w:pPr>
              <w:jc w:val="center"/>
              <w:rPr>
                <w:rFonts w:ascii="GHEA Grapalat" w:hAnsi="GHEA Grapalat" w:cs="Calibri"/>
                <w:color w:val="000000"/>
                <w:sz w:val="18"/>
                <w:szCs w:val="18"/>
              </w:rPr>
            </w:pPr>
          </w:p>
        </w:tc>
        <w:tc>
          <w:tcPr>
            <w:tcW w:w="992" w:type="dxa"/>
            <w:vAlign w:val="center"/>
          </w:tcPr>
          <w:p w14:paraId="4CD768AF" w14:textId="1336CFC1" w:rsidR="001A2EF7" w:rsidRPr="005C5417" w:rsidRDefault="001A2EF7" w:rsidP="001A2EF7">
            <w:pPr>
              <w:jc w:val="center"/>
              <w:rPr>
                <w:rFonts w:ascii="GHEA Grapalat" w:hAnsi="GHEA Grapalat"/>
                <w:sz w:val="18"/>
                <w:szCs w:val="18"/>
              </w:rPr>
            </w:pPr>
            <w:r>
              <w:rPr>
                <w:rFonts w:ascii="Arial Armenian" w:hAnsi="Arial Armenian" w:cs="Calibri"/>
                <w:color w:val="000000"/>
                <w:sz w:val="20"/>
                <w:szCs w:val="20"/>
              </w:rPr>
              <w:t>4210</w:t>
            </w:r>
          </w:p>
        </w:tc>
        <w:tc>
          <w:tcPr>
            <w:tcW w:w="992" w:type="dxa"/>
            <w:vAlign w:val="center"/>
          </w:tcPr>
          <w:p w14:paraId="7ED7D2DE" w14:textId="5ADDAC92" w:rsidR="001A2EF7" w:rsidRPr="00502095" w:rsidRDefault="001A2EF7" w:rsidP="001A2EF7">
            <w:pPr>
              <w:rPr>
                <w:sz w:val="16"/>
                <w:szCs w:val="16"/>
              </w:rPr>
            </w:pPr>
            <w:r w:rsidRPr="005C5417">
              <w:rPr>
                <w:rFonts w:ascii="GHEA Grapalat" w:hAnsi="GHEA Grapalat" w:cs="Arial"/>
                <w:color w:val="000000"/>
                <w:sz w:val="14"/>
                <w:szCs w:val="14"/>
                <w:lang w:val="ru-RU" w:eastAsia="ru-RU"/>
              </w:rPr>
              <w:t>ՀՀ</w:t>
            </w:r>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Կոտայքի</w:t>
            </w:r>
            <w:proofErr w:type="spellEnd"/>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մարզ</w:t>
            </w:r>
            <w:proofErr w:type="spellEnd"/>
            <w:r w:rsidRPr="005C5417">
              <w:rPr>
                <w:rFonts w:ascii="GHEA Grapalat" w:hAnsi="GHEA Grapalat" w:cs="Arial"/>
                <w:color w:val="000000"/>
                <w:sz w:val="14"/>
                <w:szCs w:val="14"/>
                <w:lang w:eastAsia="ru-RU"/>
              </w:rPr>
              <w:t xml:space="preserve">, </w:t>
            </w:r>
            <w:r w:rsidRPr="005C5417">
              <w:rPr>
                <w:rFonts w:ascii="GHEA Grapalat" w:hAnsi="GHEA Grapalat" w:cs="Arial"/>
                <w:color w:val="000000"/>
                <w:sz w:val="14"/>
                <w:szCs w:val="14"/>
                <w:lang w:val="ru-RU" w:eastAsia="ru-RU"/>
              </w:rPr>
              <w:t>ք</w:t>
            </w:r>
            <w:r w:rsidRPr="005C5417">
              <w:rPr>
                <w:rFonts w:ascii="GHEA Grapalat" w:hAnsi="GHEA Grapalat" w:cs="Arial"/>
                <w:color w:val="000000"/>
                <w:sz w:val="14"/>
                <w:szCs w:val="14"/>
                <w:lang w:eastAsia="ru-RU"/>
              </w:rPr>
              <w:t>.</w:t>
            </w:r>
            <w:proofErr w:type="spellStart"/>
            <w:r w:rsidRPr="005C5417">
              <w:rPr>
                <w:rFonts w:ascii="GHEA Grapalat" w:hAnsi="GHEA Grapalat" w:cs="Arial"/>
                <w:color w:val="000000"/>
                <w:sz w:val="14"/>
                <w:szCs w:val="14"/>
                <w:lang w:val="ru-RU" w:eastAsia="ru-RU"/>
              </w:rPr>
              <w:t>Աբովյան</w:t>
            </w:r>
            <w:proofErr w:type="spellEnd"/>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Սուրեն</w:t>
            </w:r>
            <w:proofErr w:type="spellEnd"/>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Մնացականյանի</w:t>
            </w:r>
            <w:proofErr w:type="spellEnd"/>
            <w:r w:rsidRPr="005C5417">
              <w:rPr>
                <w:rFonts w:ascii="GHEA Grapalat" w:hAnsi="GHEA Grapalat" w:cs="Arial"/>
                <w:color w:val="000000"/>
                <w:sz w:val="14"/>
                <w:szCs w:val="14"/>
                <w:lang w:eastAsia="ru-RU"/>
              </w:rPr>
              <w:t xml:space="preserve"> 5   </w:t>
            </w:r>
          </w:p>
        </w:tc>
        <w:tc>
          <w:tcPr>
            <w:tcW w:w="993" w:type="dxa"/>
            <w:vAlign w:val="center"/>
          </w:tcPr>
          <w:p w14:paraId="38C191EC" w14:textId="02143B83" w:rsidR="001A2EF7" w:rsidRPr="006860BA" w:rsidRDefault="001A2EF7" w:rsidP="001A2EF7">
            <w:pPr>
              <w:rPr>
                <w:sz w:val="14"/>
                <w:szCs w:val="14"/>
              </w:rPr>
            </w:pPr>
            <w:proofErr w:type="spellStart"/>
            <w:r w:rsidRPr="006860BA">
              <w:rPr>
                <w:rFonts w:ascii="GHEA Grapalat" w:hAnsi="GHEA Grapalat" w:cs="Calibri"/>
                <w:color w:val="000000"/>
                <w:sz w:val="14"/>
                <w:szCs w:val="14"/>
                <w:lang w:val="ru-RU"/>
              </w:rPr>
              <w:t>Ըստ</w:t>
            </w:r>
            <w:proofErr w:type="spellEnd"/>
            <w:r w:rsidRPr="006860BA">
              <w:rPr>
                <w:rFonts w:ascii="GHEA Grapalat" w:hAnsi="GHEA Grapalat" w:cs="Calibri"/>
                <w:color w:val="000000"/>
                <w:sz w:val="14"/>
                <w:szCs w:val="14"/>
              </w:rPr>
              <w:t xml:space="preserve"> </w:t>
            </w:r>
            <w:proofErr w:type="spellStart"/>
            <w:r w:rsidRPr="006860BA">
              <w:rPr>
                <w:rFonts w:ascii="GHEA Grapalat" w:hAnsi="GHEA Grapalat" w:cs="Calibri"/>
                <w:color w:val="000000"/>
                <w:sz w:val="14"/>
                <w:szCs w:val="14"/>
              </w:rPr>
              <w:t>պատվիրատոհի</w:t>
            </w:r>
            <w:proofErr w:type="spellEnd"/>
            <w:r w:rsidRPr="006860BA">
              <w:rPr>
                <w:rFonts w:ascii="GHEA Grapalat" w:hAnsi="GHEA Grapalat" w:cs="Calibri"/>
                <w:color w:val="000000"/>
                <w:sz w:val="14"/>
                <w:szCs w:val="14"/>
              </w:rPr>
              <w:t xml:space="preserve"> </w:t>
            </w:r>
            <w:proofErr w:type="spellStart"/>
            <w:r w:rsidRPr="006860BA">
              <w:rPr>
                <w:rFonts w:ascii="GHEA Grapalat" w:hAnsi="GHEA Grapalat" w:cs="Calibri"/>
                <w:color w:val="000000"/>
                <w:sz w:val="14"/>
                <w:szCs w:val="14"/>
                <w:lang w:val="ru-RU"/>
              </w:rPr>
              <w:t>պահանջի</w:t>
            </w:r>
            <w:proofErr w:type="spellEnd"/>
            <w:r w:rsidRPr="006860BA">
              <w:rPr>
                <w:rFonts w:ascii="GHEA Grapalat" w:hAnsi="GHEA Grapalat" w:cs="Calibri"/>
                <w:color w:val="000000"/>
                <w:sz w:val="14"/>
                <w:szCs w:val="14"/>
              </w:rPr>
              <w:t xml:space="preserve"> </w:t>
            </w:r>
          </w:p>
        </w:tc>
        <w:tc>
          <w:tcPr>
            <w:tcW w:w="1167" w:type="dxa"/>
            <w:vAlign w:val="center"/>
          </w:tcPr>
          <w:p w14:paraId="7507ED90" w14:textId="234AFFF9" w:rsidR="001A2EF7" w:rsidRPr="006860BA" w:rsidRDefault="001A2EF7" w:rsidP="001A2EF7">
            <w:pPr>
              <w:jc w:val="center"/>
              <w:rPr>
                <w:rFonts w:ascii="GHEA Grapalat" w:hAnsi="GHEA Grapalat"/>
                <w:sz w:val="14"/>
                <w:szCs w:val="14"/>
              </w:rPr>
            </w:pPr>
            <w:proofErr w:type="spellStart"/>
            <w:r w:rsidRPr="006860BA">
              <w:rPr>
                <w:rFonts w:ascii="GHEA Grapalat" w:hAnsi="GHEA Grapalat"/>
                <w:i/>
                <w:iCs/>
                <w:sz w:val="14"/>
                <w:szCs w:val="14"/>
              </w:rPr>
              <w:t>Պայմանագիրը</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օրինական</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ուժի</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մեջ</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մտնելուց</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հետո</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մինչև</w:t>
            </w:r>
            <w:proofErr w:type="spellEnd"/>
            <w:r w:rsidRPr="006860BA">
              <w:rPr>
                <w:rFonts w:ascii="GHEA Grapalat" w:hAnsi="GHEA Grapalat"/>
                <w:i/>
                <w:iCs/>
                <w:sz w:val="14"/>
                <w:szCs w:val="14"/>
              </w:rPr>
              <w:t xml:space="preserve"> </w:t>
            </w:r>
            <w:r>
              <w:rPr>
                <w:rFonts w:ascii="GHEA Grapalat" w:hAnsi="GHEA Grapalat"/>
                <w:i/>
                <w:iCs/>
                <w:sz w:val="14"/>
                <w:szCs w:val="14"/>
              </w:rPr>
              <w:t>25.05.2026</w:t>
            </w:r>
          </w:p>
        </w:tc>
      </w:tr>
      <w:tr w:rsidR="001A2EF7" w:rsidRPr="005B4E61" w14:paraId="7424FA47" w14:textId="77777777" w:rsidTr="006860BA">
        <w:trPr>
          <w:cantSplit/>
          <w:trHeight w:val="1134"/>
          <w:jc w:val="center"/>
        </w:trPr>
        <w:tc>
          <w:tcPr>
            <w:tcW w:w="847" w:type="dxa"/>
            <w:vAlign w:val="center"/>
          </w:tcPr>
          <w:p w14:paraId="26762E53" w14:textId="18A36F3C" w:rsidR="001A2EF7" w:rsidRPr="005C5417" w:rsidRDefault="001A2EF7" w:rsidP="001A2EF7">
            <w:pPr>
              <w:tabs>
                <w:tab w:val="left" w:pos="747"/>
              </w:tabs>
              <w:ind w:left="349"/>
              <w:rPr>
                <w:rFonts w:ascii="GHEA Grapalat" w:hAnsi="GHEA Grapalat"/>
                <w:sz w:val="18"/>
                <w:szCs w:val="18"/>
              </w:rPr>
            </w:pPr>
            <w:r w:rsidRPr="005C5417">
              <w:rPr>
                <w:rFonts w:ascii="GHEA Grapalat" w:hAnsi="GHEA Grapalat"/>
                <w:sz w:val="18"/>
                <w:szCs w:val="18"/>
              </w:rPr>
              <w:t>6</w:t>
            </w:r>
          </w:p>
        </w:tc>
        <w:tc>
          <w:tcPr>
            <w:tcW w:w="1422" w:type="dxa"/>
            <w:vAlign w:val="center"/>
          </w:tcPr>
          <w:p w14:paraId="1EDBE28C" w14:textId="3FCB9764" w:rsidR="001A2EF7" w:rsidRPr="005C5417" w:rsidRDefault="001A2EF7" w:rsidP="001A2EF7">
            <w:pPr>
              <w:jc w:val="center"/>
              <w:rPr>
                <w:rFonts w:ascii="GHEA Grapalat" w:hAnsi="GHEA Grapalat"/>
                <w:sz w:val="18"/>
                <w:szCs w:val="18"/>
              </w:rPr>
            </w:pPr>
            <w:r w:rsidRPr="005C5417">
              <w:rPr>
                <w:rFonts w:ascii="Arial Armenian" w:hAnsi="Arial Armenian"/>
                <w:sz w:val="18"/>
                <w:szCs w:val="18"/>
              </w:rPr>
              <w:t>03221410</w:t>
            </w:r>
          </w:p>
        </w:tc>
        <w:tc>
          <w:tcPr>
            <w:tcW w:w="1667" w:type="dxa"/>
            <w:vAlign w:val="center"/>
          </w:tcPr>
          <w:p w14:paraId="748ED7C4" w14:textId="2470CE7C" w:rsidR="001A2EF7" w:rsidRPr="005C5417" w:rsidRDefault="001A2EF7" w:rsidP="001A2EF7">
            <w:pPr>
              <w:rPr>
                <w:rFonts w:ascii="GHEA Grapalat" w:hAnsi="GHEA Grapalat"/>
                <w:sz w:val="18"/>
                <w:szCs w:val="18"/>
              </w:rPr>
            </w:pPr>
            <w:proofErr w:type="spellStart"/>
            <w:r w:rsidRPr="005C5417">
              <w:rPr>
                <w:rFonts w:ascii="GHEA Grapalat" w:hAnsi="GHEA Grapalat"/>
                <w:color w:val="000000"/>
                <w:sz w:val="18"/>
                <w:szCs w:val="18"/>
              </w:rPr>
              <w:t>Կաղամբ</w:t>
            </w:r>
            <w:proofErr w:type="spellEnd"/>
          </w:p>
        </w:tc>
        <w:tc>
          <w:tcPr>
            <w:tcW w:w="992" w:type="dxa"/>
            <w:vAlign w:val="center"/>
          </w:tcPr>
          <w:p w14:paraId="26F88246" w14:textId="47891DAD" w:rsidR="001A2EF7" w:rsidRPr="005C5417" w:rsidRDefault="001A2EF7" w:rsidP="001A2EF7">
            <w:pPr>
              <w:rPr>
                <w:rFonts w:ascii="GHEA Grapalat" w:hAnsi="GHEA Grapalat"/>
                <w:sz w:val="18"/>
                <w:szCs w:val="18"/>
                <w:lang w:val="hy-AM"/>
              </w:rPr>
            </w:pPr>
          </w:p>
        </w:tc>
        <w:tc>
          <w:tcPr>
            <w:tcW w:w="4219" w:type="dxa"/>
            <w:vAlign w:val="center"/>
          </w:tcPr>
          <w:p w14:paraId="26AA8BE0" w14:textId="3EA71BFB" w:rsidR="001A2EF7" w:rsidRPr="005C5417" w:rsidRDefault="001A2EF7" w:rsidP="001A2EF7">
            <w:pPr>
              <w:rPr>
                <w:rFonts w:ascii="GHEA Grapalat" w:hAnsi="GHEA Grapalat"/>
                <w:color w:val="000000"/>
                <w:sz w:val="18"/>
                <w:szCs w:val="18"/>
                <w:lang w:val="hy-AM" w:eastAsia="ru-RU"/>
              </w:rPr>
            </w:pPr>
            <w:r w:rsidRPr="00B8431E">
              <w:rPr>
                <w:rFonts w:ascii="GHEA Grapalat" w:hAnsi="GHEA Grapalat"/>
                <w:sz w:val="16"/>
                <w:szCs w:val="16"/>
                <w:lang w:val="hy-AM"/>
              </w:rPr>
              <w:t xml:space="preserve">ԳՕՍՏ 7967-2015, կաղամբ թարմ: </w:t>
            </w:r>
            <w:r w:rsidRPr="005B4E61">
              <w:rPr>
                <w:rFonts w:ascii="GHEA Grapalat" w:hAnsi="GHEA Grapalat"/>
                <w:sz w:val="16"/>
                <w:szCs w:val="16"/>
                <w:lang w:val="hy-AM"/>
              </w:rPr>
              <w:t>Թարմ գլուխկաղամբն ըստ հասունացման ժամկետների ստորաբաժանվում է հետևյալ տեսակների, վաղահաս, միջահաս և ուշահաս: Արտաքինտեսքը` գլուխներըթարմ, ամբողջական, մաքուր,առողջ, լիովին ձևավորված, առանց</w:t>
            </w:r>
            <w:r w:rsidRPr="00E25CE4">
              <w:rPr>
                <w:rFonts w:ascii="GHEA Grapalat" w:hAnsi="GHEA Grapalat"/>
                <w:sz w:val="16"/>
                <w:szCs w:val="16"/>
                <w:lang w:val="hy-AM"/>
              </w:rPr>
              <w:t xml:space="preserve"> </w:t>
            </w:r>
            <w:r w:rsidRPr="005B4E61">
              <w:rPr>
                <w:rFonts w:ascii="GHEA Grapalat" w:hAnsi="GHEA Grapalat"/>
                <w:sz w:val="16"/>
                <w:szCs w:val="16"/>
                <w:lang w:val="hy-AM"/>
              </w:rPr>
              <w:t>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նշահատված</w:t>
            </w:r>
            <w:r w:rsidRPr="00E25CE4">
              <w:rPr>
                <w:rFonts w:ascii="GHEA Grapalat" w:hAnsi="GHEA Grapalat"/>
                <w:sz w:val="16"/>
                <w:szCs w:val="16"/>
                <w:lang w:val="hy-AM"/>
              </w:rPr>
              <w:t xml:space="preserve">, մեխանիկական վնասվածքներով, ճաքերով, ցրտահարված, պետք է լինեն լիովին կազմավորված, ամուր, ոչ փխրուն և չլխկած: </w:t>
            </w:r>
            <w:r w:rsidRPr="005B4E61">
              <w:rPr>
                <w:rFonts w:ascii="GHEA Grapalat" w:hAnsi="GHEA Grapalat"/>
                <w:sz w:val="16"/>
                <w:szCs w:val="16"/>
                <w:lang w:val="hy-AM"/>
              </w:rPr>
              <w:t>Կաղամբակոթի երկարությունը 3սմ-ից ոչավելի: Կաղամբի մաքրված գլուխների քաշը ոչ պակաս`  0.</w:t>
            </w:r>
            <w:r w:rsidRPr="00E25CE4">
              <w:rPr>
                <w:rFonts w:ascii="GHEA Grapalat" w:hAnsi="GHEA Grapalat"/>
                <w:sz w:val="16"/>
                <w:szCs w:val="16"/>
                <w:lang w:val="hy-AM"/>
              </w:rPr>
              <w:t xml:space="preserve">7 </w:t>
            </w:r>
            <w:r w:rsidRPr="005B4E61">
              <w:rPr>
                <w:rFonts w:ascii="GHEA Grapalat" w:hAnsi="GHEA Grapalat"/>
                <w:sz w:val="16"/>
                <w:szCs w:val="16"/>
                <w:lang w:val="hy-AM"/>
              </w:rPr>
              <w:t>կգ</w:t>
            </w:r>
            <w:r w:rsidRPr="00E25CE4">
              <w:rPr>
                <w:rFonts w:ascii="GHEA Grapalat" w:hAnsi="GHEA Grapalat"/>
                <w:sz w:val="16"/>
                <w:szCs w:val="16"/>
                <w:lang w:val="hy-AM"/>
              </w:rPr>
              <w:t>:</w:t>
            </w:r>
            <w:r w:rsidRPr="005B4E61">
              <w:rPr>
                <w:rFonts w:ascii="GHEA Grapalat" w:hAnsi="GHEA Grapalat"/>
                <w:sz w:val="16"/>
                <w:szCs w:val="16"/>
                <w:lang w:val="hy-AM"/>
              </w:rPr>
              <w:t xml:space="preserve"> Անվտանգությունը, փաթեթավորումը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w:t>
            </w:r>
            <w:r>
              <w:rPr>
                <w:rFonts w:ascii="GHEA Grapalat" w:hAnsi="GHEA Grapalat"/>
                <w:sz w:val="16"/>
                <w:szCs w:val="16"/>
                <w:lang w:val="hy-AM"/>
              </w:rPr>
              <w:t xml:space="preserve"> </w:t>
            </w:r>
            <w:r w:rsidRPr="005B4E61">
              <w:rPr>
                <w:rFonts w:ascii="GHEA Grapalat" w:hAnsi="GHEA Grapalat"/>
                <w:sz w:val="16"/>
                <w:szCs w:val="16"/>
                <w:lang w:val="hy-AM"/>
              </w:rPr>
              <w:t>օրենքի 9-րդ հոդվածի:</w:t>
            </w:r>
          </w:p>
        </w:tc>
        <w:tc>
          <w:tcPr>
            <w:tcW w:w="992" w:type="dxa"/>
            <w:vAlign w:val="center"/>
          </w:tcPr>
          <w:p w14:paraId="77C4DF0C" w14:textId="04739309" w:rsidR="001A2EF7" w:rsidRPr="005C5417" w:rsidRDefault="001A2EF7" w:rsidP="001A2EF7">
            <w:pPr>
              <w:jc w:val="center"/>
              <w:rPr>
                <w:rFonts w:ascii="GHEA Grapalat" w:hAnsi="GHEA Grapalat"/>
                <w:sz w:val="18"/>
                <w:szCs w:val="18"/>
              </w:rPr>
            </w:pPr>
            <w:proofErr w:type="spellStart"/>
            <w:r w:rsidRPr="005C5417">
              <w:rPr>
                <w:rFonts w:ascii="Arial" w:hAnsi="Arial" w:cs="Arial"/>
                <w:sz w:val="18"/>
                <w:szCs w:val="18"/>
              </w:rPr>
              <w:t>կգ</w:t>
            </w:r>
            <w:proofErr w:type="spellEnd"/>
          </w:p>
        </w:tc>
        <w:tc>
          <w:tcPr>
            <w:tcW w:w="851" w:type="dxa"/>
            <w:vAlign w:val="center"/>
          </w:tcPr>
          <w:p w14:paraId="56ADC4EC" w14:textId="5DD38F58" w:rsidR="001A2EF7" w:rsidRPr="005C5417" w:rsidRDefault="001A2EF7" w:rsidP="001A2EF7">
            <w:pPr>
              <w:jc w:val="center"/>
              <w:rPr>
                <w:rFonts w:ascii="GHEA Grapalat" w:hAnsi="GHEA Grapalat" w:cs="Calibri"/>
                <w:color w:val="000000"/>
                <w:sz w:val="18"/>
                <w:szCs w:val="18"/>
              </w:rPr>
            </w:pPr>
          </w:p>
        </w:tc>
        <w:tc>
          <w:tcPr>
            <w:tcW w:w="850" w:type="dxa"/>
            <w:vAlign w:val="center"/>
          </w:tcPr>
          <w:p w14:paraId="63686B6C" w14:textId="77777777" w:rsidR="001A2EF7" w:rsidRPr="005C5417" w:rsidRDefault="001A2EF7" w:rsidP="001A2EF7">
            <w:pPr>
              <w:jc w:val="center"/>
              <w:rPr>
                <w:rFonts w:ascii="GHEA Grapalat" w:hAnsi="GHEA Grapalat" w:cs="Calibri"/>
                <w:color w:val="000000"/>
                <w:sz w:val="18"/>
                <w:szCs w:val="18"/>
              </w:rPr>
            </w:pPr>
          </w:p>
        </w:tc>
        <w:tc>
          <w:tcPr>
            <w:tcW w:w="992" w:type="dxa"/>
            <w:vAlign w:val="center"/>
          </w:tcPr>
          <w:p w14:paraId="37EDF855" w14:textId="247E3F1E" w:rsidR="001A2EF7" w:rsidRPr="005C5417" w:rsidRDefault="001A2EF7" w:rsidP="001A2EF7">
            <w:pPr>
              <w:jc w:val="center"/>
              <w:rPr>
                <w:rFonts w:ascii="GHEA Grapalat" w:hAnsi="GHEA Grapalat"/>
                <w:sz w:val="18"/>
                <w:szCs w:val="18"/>
              </w:rPr>
            </w:pPr>
            <w:r>
              <w:rPr>
                <w:rFonts w:ascii="Arial Armenian" w:hAnsi="Arial Armenian" w:cs="Calibri"/>
                <w:color w:val="000000"/>
                <w:sz w:val="20"/>
                <w:szCs w:val="20"/>
              </w:rPr>
              <w:t>2525</w:t>
            </w:r>
          </w:p>
        </w:tc>
        <w:tc>
          <w:tcPr>
            <w:tcW w:w="992" w:type="dxa"/>
            <w:vAlign w:val="center"/>
          </w:tcPr>
          <w:p w14:paraId="3F5CB683" w14:textId="3DD4D62A" w:rsidR="001A2EF7" w:rsidRPr="00502095" w:rsidRDefault="001A2EF7" w:rsidP="001A2EF7">
            <w:pPr>
              <w:rPr>
                <w:sz w:val="16"/>
                <w:szCs w:val="16"/>
              </w:rPr>
            </w:pPr>
            <w:r w:rsidRPr="005C5417">
              <w:rPr>
                <w:rFonts w:ascii="GHEA Grapalat" w:hAnsi="GHEA Grapalat" w:cs="Arial"/>
                <w:color w:val="000000"/>
                <w:sz w:val="14"/>
                <w:szCs w:val="14"/>
                <w:lang w:val="ru-RU" w:eastAsia="ru-RU"/>
              </w:rPr>
              <w:t>ՀՀ</w:t>
            </w:r>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Կոտայքի</w:t>
            </w:r>
            <w:proofErr w:type="spellEnd"/>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մարզ</w:t>
            </w:r>
            <w:proofErr w:type="spellEnd"/>
            <w:r w:rsidRPr="005C5417">
              <w:rPr>
                <w:rFonts w:ascii="GHEA Grapalat" w:hAnsi="GHEA Grapalat" w:cs="Arial"/>
                <w:color w:val="000000"/>
                <w:sz w:val="14"/>
                <w:szCs w:val="14"/>
                <w:lang w:eastAsia="ru-RU"/>
              </w:rPr>
              <w:t xml:space="preserve">, </w:t>
            </w:r>
            <w:r w:rsidRPr="005C5417">
              <w:rPr>
                <w:rFonts w:ascii="GHEA Grapalat" w:hAnsi="GHEA Grapalat" w:cs="Arial"/>
                <w:color w:val="000000"/>
                <w:sz w:val="14"/>
                <w:szCs w:val="14"/>
                <w:lang w:val="ru-RU" w:eastAsia="ru-RU"/>
              </w:rPr>
              <w:t>ք</w:t>
            </w:r>
            <w:r w:rsidRPr="005C5417">
              <w:rPr>
                <w:rFonts w:ascii="GHEA Grapalat" w:hAnsi="GHEA Grapalat" w:cs="Arial"/>
                <w:color w:val="000000"/>
                <w:sz w:val="14"/>
                <w:szCs w:val="14"/>
                <w:lang w:eastAsia="ru-RU"/>
              </w:rPr>
              <w:t>.</w:t>
            </w:r>
            <w:proofErr w:type="spellStart"/>
            <w:r w:rsidRPr="005C5417">
              <w:rPr>
                <w:rFonts w:ascii="GHEA Grapalat" w:hAnsi="GHEA Grapalat" w:cs="Arial"/>
                <w:color w:val="000000"/>
                <w:sz w:val="14"/>
                <w:szCs w:val="14"/>
                <w:lang w:val="ru-RU" w:eastAsia="ru-RU"/>
              </w:rPr>
              <w:t>Աբովյան</w:t>
            </w:r>
            <w:proofErr w:type="spellEnd"/>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Սուրեն</w:t>
            </w:r>
            <w:proofErr w:type="spellEnd"/>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Մնացականյանի</w:t>
            </w:r>
            <w:proofErr w:type="spellEnd"/>
            <w:r w:rsidRPr="005C5417">
              <w:rPr>
                <w:rFonts w:ascii="GHEA Grapalat" w:hAnsi="GHEA Grapalat" w:cs="Arial"/>
                <w:color w:val="000000"/>
                <w:sz w:val="14"/>
                <w:szCs w:val="14"/>
                <w:lang w:eastAsia="ru-RU"/>
              </w:rPr>
              <w:t xml:space="preserve"> 5   </w:t>
            </w:r>
          </w:p>
        </w:tc>
        <w:tc>
          <w:tcPr>
            <w:tcW w:w="993" w:type="dxa"/>
            <w:vAlign w:val="center"/>
          </w:tcPr>
          <w:p w14:paraId="62D28D10" w14:textId="422F5FA8" w:rsidR="001A2EF7" w:rsidRPr="006860BA" w:rsidRDefault="001A2EF7" w:rsidP="001A2EF7">
            <w:pPr>
              <w:rPr>
                <w:sz w:val="14"/>
                <w:szCs w:val="14"/>
              </w:rPr>
            </w:pPr>
            <w:proofErr w:type="spellStart"/>
            <w:r w:rsidRPr="006860BA">
              <w:rPr>
                <w:rFonts w:ascii="GHEA Grapalat" w:hAnsi="GHEA Grapalat" w:cs="Calibri"/>
                <w:color w:val="000000"/>
                <w:sz w:val="14"/>
                <w:szCs w:val="14"/>
                <w:lang w:val="ru-RU"/>
              </w:rPr>
              <w:t>Ըստ</w:t>
            </w:r>
            <w:proofErr w:type="spellEnd"/>
            <w:r w:rsidRPr="006860BA">
              <w:rPr>
                <w:rFonts w:ascii="GHEA Grapalat" w:hAnsi="GHEA Grapalat" w:cs="Calibri"/>
                <w:color w:val="000000"/>
                <w:sz w:val="14"/>
                <w:szCs w:val="14"/>
              </w:rPr>
              <w:t xml:space="preserve"> </w:t>
            </w:r>
            <w:proofErr w:type="spellStart"/>
            <w:r w:rsidRPr="006860BA">
              <w:rPr>
                <w:rFonts w:ascii="GHEA Grapalat" w:hAnsi="GHEA Grapalat" w:cs="Calibri"/>
                <w:color w:val="000000"/>
                <w:sz w:val="14"/>
                <w:szCs w:val="14"/>
              </w:rPr>
              <w:t>պատվիրատոհի</w:t>
            </w:r>
            <w:proofErr w:type="spellEnd"/>
            <w:r w:rsidRPr="006860BA">
              <w:rPr>
                <w:rFonts w:ascii="GHEA Grapalat" w:hAnsi="GHEA Grapalat" w:cs="Calibri"/>
                <w:color w:val="000000"/>
                <w:sz w:val="14"/>
                <w:szCs w:val="14"/>
              </w:rPr>
              <w:t xml:space="preserve"> </w:t>
            </w:r>
            <w:proofErr w:type="spellStart"/>
            <w:r w:rsidRPr="006860BA">
              <w:rPr>
                <w:rFonts w:ascii="GHEA Grapalat" w:hAnsi="GHEA Grapalat" w:cs="Calibri"/>
                <w:color w:val="000000"/>
                <w:sz w:val="14"/>
                <w:szCs w:val="14"/>
                <w:lang w:val="ru-RU"/>
              </w:rPr>
              <w:t>պահանջի</w:t>
            </w:r>
            <w:proofErr w:type="spellEnd"/>
            <w:r w:rsidRPr="006860BA">
              <w:rPr>
                <w:rFonts w:ascii="GHEA Grapalat" w:hAnsi="GHEA Grapalat" w:cs="Calibri"/>
                <w:color w:val="000000"/>
                <w:sz w:val="14"/>
                <w:szCs w:val="14"/>
              </w:rPr>
              <w:t xml:space="preserve"> </w:t>
            </w:r>
          </w:p>
        </w:tc>
        <w:tc>
          <w:tcPr>
            <w:tcW w:w="1167" w:type="dxa"/>
            <w:vAlign w:val="center"/>
          </w:tcPr>
          <w:p w14:paraId="427A97F9" w14:textId="3FB63C31" w:rsidR="001A2EF7" w:rsidRPr="006860BA" w:rsidRDefault="001A2EF7" w:rsidP="001A2EF7">
            <w:pPr>
              <w:jc w:val="center"/>
              <w:rPr>
                <w:rFonts w:ascii="GHEA Grapalat" w:hAnsi="GHEA Grapalat"/>
                <w:sz w:val="14"/>
                <w:szCs w:val="14"/>
              </w:rPr>
            </w:pPr>
            <w:proofErr w:type="spellStart"/>
            <w:r w:rsidRPr="006860BA">
              <w:rPr>
                <w:rFonts w:ascii="GHEA Grapalat" w:hAnsi="GHEA Grapalat"/>
                <w:i/>
                <w:iCs/>
                <w:sz w:val="14"/>
                <w:szCs w:val="14"/>
              </w:rPr>
              <w:t>Պայմանագիրը</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օրինական</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ուժի</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մեջ</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մտնելուց</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հետո</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մինչև</w:t>
            </w:r>
            <w:proofErr w:type="spellEnd"/>
            <w:r w:rsidRPr="006860BA">
              <w:rPr>
                <w:rFonts w:ascii="GHEA Grapalat" w:hAnsi="GHEA Grapalat"/>
                <w:i/>
                <w:iCs/>
                <w:sz w:val="14"/>
                <w:szCs w:val="14"/>
              </w:rPr>
              <w:t xml:space="preserve"> </w:t>
            </w:r>
            <w:r>
              <w:rPr>
                <w:rFonts w:ascii="GHEA Grapalat" w:hAnsi="GHEA Grapalat"/>
                <w:i/>
                <w:iCs/>
                <w:sz w:val="14"/>
                <w:szCs w:val="14"/>
              </w:rPr>
              <w:t>25.05.2026</w:t>
            </w:r>
          </w:p>
        </w:tc>
      </w:tr>
      <w:tr w:rsidR="001A2EF7" w:rsidRPr="005B4E61" w14:paraId="0D98D9F3" w14:textId="77777777" w:rsidTr="006860BA">
        <w:trPr>
          <w:cantSplit/>
          <w:trHeight w:val="1134"/>
          <w:jc w:val="center"/>
        </w:trPr>
        <w:tc>
          <w:tcPr>
            <w:tcW w:w="847" w:type="dxa"/>
            <w:vAlign w:val="center"/>
          </w:tcPr>
          <w:p w14:paraId="49A2794B" w14:textId="50EF035F" w:rsidR="001A2EF7" w:rsidRPr="005C5417" w:rsidRDefault="001A2EF7" w:rsidP="001A2EF7">
            <w:pPr>
              <w:tabs>
                <w:tab w:val="left" w:pos="747"/>
              </w:tabs>
              <w:ind w:left="349"/>
              <w:rPr>
                <w:rFonts w:ascii="GHEA Grapalat" w:hAnsi="GHEA Grapalat"/>
                <w:sz w:val="18"/>
                <w:szCs w:val="18"/>
              </w:rPr>
            </w:pPr>
            <w:r w:rsidRPr="005C5417">
              <w:rPr>
                <w:rFonts w:ascii="GHEA Grapalat" w:hAnsi="GHEA Grapalat"/>
                <w:sz w:val="18"/>
                <w:szCs w:val="18"/>
              </w:rPr>
              <w:lastRenderedPageBreak/>
              <w:t>7</w:t>
            </w:r>
          </w:p>
        </w:tc>
        <w:tc>
          <w:tcPr>
            <w:tcW w:w="1422" w:type="dxa"/>
            <w:vAlign w:val="center"/>
          </w:tcPr>
          <w:p w14:paraId="791403B1" w14:textId="339EB7C8" w:rsidR="001A2EF7" w:rsidRPr="005C5417" w:rsidRDefault="001A2EF7" w:rsidP="001A2EF7">
            <w:pPr>
              <w:jc w:val="center"/>
              <w:rPr>
                <w:rFonts w:ascii="GHEA Grapalat" w:hAnsi="GHEA Grapalat"/>
                <w:sz w:val="18"/>
                <w:szCs w:val="18"/>
              </w:rPr>
            </w:pPr>
            <w:r w:rsidRPr="005C5417">
              <w:rPr>
                <w:rFonts w:ascii="GHEA Grapalat" w:hAnsi="GHEA Grapalat"/>
                <w:color w:val="000000"/>
                <w:sz w:val="18"/>
                <w:szCs w:val="18"/>
              </w:rPr>
              <w:t>03221100</w:t>
            </w:r>
          </w:p>
        </w:tc>
        <w:tc>
          <w:tcPr>
            <w:tcW w:w="1667" w:type="dxa"/>
            <w:vAlign w:val="center"/>
          </w:tcPr>
          <w:p w14:paraId="0FDE8827" w14:textId="1104B4B9" w:rsidR="001A2EF7" w:rsidRPr="005C5417" w:rsidRDefault="001A2EF7" w:rsidP="001A2EF7">
            <w:pPr>
              <w:rPr>
                <w:rFonts w:ascii="GHEA Grapalat" w:hAnsi="GHEA Grapalat"/>
                <w:sz w:val="18"/>
                <w:szCs w:val="18"/>
              </w:rPr>
            </w:pPr>
            <w:proofErr w:type="spellStart"/>
            <w:r w:rsidRPr="005C5417">
              <w:rPr>
                <w:rFonts w:ascii="GHEA Grapalat" w:hAnsi="GHEA Grapalat"/>
                <w:color w:val="000000"/>
                <w:sz w:val="18"/>
                <w:szCs w:val="18"/>
              </w:rPr>
              <w:t>Բազուկ</w:t>
            </w:r>
            <w:proofErr w:type="spellEnd"/>
          </w:p>
        </w:tc>
        <w:tc>
          <w:tcPr>
            <w:tcW w:w="992" w:type="dxa"/>
            <w:vAlign w:val="center"/>
          </w:tcPr>
          <w:p w14:paraId="6719F48A" w14:textId="41F6E181" w:rsidR="001A2EF7" w:rsidRPr="005C5417" w:rsidRDefault="001A2EF7" w:rsidP="001A2EF7">
            <w:pPr>
              <w:rPr>
                <w:rFonts w:ascii="GHEA Grapalat" w:hAnsi="GHEA Grapalat"/>
                <w:sz w:val="18"/>
                <w:szCs w:val="18"/>
                <w:lang w:val="hy-AM"/>
              </w:rPr>
            </w:pPr>
          </w:p>
        </w:tc>
        <w:tc>
          <w:tcPr>
            <w:tcW w:w="4219" w:type="dxa"/>
            <w:vAlign w:val="center"/>
          </w:tcPr>
          <w:p w14:paraId="69C7510F" w14:textId="516DB3D7" w:rsidR="001A2EF7" w:rsidRPr="005C5417" w:rsidRDefault="001A2EF7" w:rsidP="001A2EF7">
            <w:pPr>
              <w:rPr>
                <w:rFonts w:ascii="GHEA Grapalat" w:hAnsi="GHEA Grapalat"/>
                <w:color w:val="000000"/>
                <w:sz w:val="18"/>
                <w:szCs w:val="18"/>
                <w:lang w:val="hy-AM" w:eastAsia="ru-RU"/>
              </w:rPr>
            </w:pPr>
            <w:r w:rsidRPr="00001E01">
              <w:rPr>
                <w:rFonts w:ascii="GHEA Grapalat" w:hAnsi="GHEA Grapalat"/>
                <w:sz w:val="16"/>
                <w:szCs w:val="16"/>
                <w:lang w:val="hy-AM"/>
              </w:rPr>
              <w:t>ԳՕՍՏ 32285-2013, Բազուկ սեղանի թարմ: Ա</w:t>
            </w:r>
            <w:r w:rsidRPr="005B4E61">
              <w:rPr>
                <w:rFonts w:ascii="GHEA Grapalat" w:hAnsi="GHEA Grapalat"/>
                <w:sz w:val="16"/>
                <w:szCs w:val="16"/>
                <w:lang w:val="hy-AM"/>
              </w:rPr>
              <w:t>րմատապտուղները թարմ, ամբողջական, առանց հիվանդությունների, չոր, չկեղտոտված, առանց ճաքերի և վնասվածքների:</w:t>
            </w:r>
            <w:r w:rsidRPr="00001E01">
              <w:rPr>
                <w:rFonts w:ascii="GHEA Grapalat" w:hAnsi="GHEA Grapalat"/>
                <w:sz w:val="16"/>
                <w:szCs w:val="16"/>
                <w:lang w:val="hy-AM"/>
              </w:rPr>
              <w:t xml:space="preserve"> </w:t>
            </w:r>
            <w:r w:rsidRPr="005B4E61">
              <w:rPr>
                <w:rFonts w:ascii="GHEA Grapalat" w:hAnsi="GHEA Grapalat"/>
                <w:sz w:val="16"/>
                <w:szCs w:val="16"/>
                <w:lang w:val="hy-AM"/>
              </w:rPr>
              <w:t>Ներքին կառուցվածքը` միջուկը հյութալի, մուգ կարմիր` տարբեր երանգների:</w:t>
            </w:r>
            <w:r w:rsidRPr="00390033">
              <w:rPr>
                <w:rFonts w:ascii="GHEA Grapalat" w:hAnsi="GHEA Grapalat"/>
                <w:sz w:val="16"/>
                <w:szCs w:val="16"/>
                <w:lang w:val="hy-AM"/>
              </w:rPr>
              <w:t xml:space="preserve"> </w:t>
            </w:r>
            <w:r w:rsidRPr="005B4E61">
              <w:rPr>
                <w:rFonts w:ascii="GHEA Grapalat" w:hAnsi="GHEA Grapalat"/>
                <w:sz w:val="16"/>
                <w:szCs w:val="16"/>
                <w:lang w:val="hy-AM"/>
              </w:rPr>
              <w:t>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w:t>
            </w:r>
            <w:r w:rsidRPr="00001E01">
              <w:rPr>
                <w:rFonts w:ascii="GHEA Grapalat" w:hAnsi="GHEA Grapalat"/>
                <w:sz w:val="16"/>
                <w:szCs w:val="16"/>
                <w:lang w:val="hy-AM"/>
              </w:rPr>
              <w:t xml:space="preserve"> </w:t>
            </w:r>
            <w:r w:rsidRPr="005B4E61">
              <w:rPr>
                <w:rFonts w:ascii="GHEA Grapalat" w:hAnsi="GHEA Grapalat"/>
                <w:sz w:val="16"/>
                <w:szCs w:val="16"/>
                <w:lang w:val="hy-AM"/>
              </w:rPr>
              <w:t xml:space="preserve">Անվտանգությունը, փաթեթավորումը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ՀՀօրենքի 9-րդ հոդվածի:</w:t>
            </w:r>
          </w:p>
        </w:tc>
        <w:tc>
          <w:tcPr>
            <w:tcW w:w="992" w:type="dxa"/>
            <w:vAlign w:val="center"/>
          </w:tcPr>
          <w:p w14:paraId="1E7DA11D" w14:textId="06F7998B" w:rsidR="001A2EF7" w:rsidRPr="005C5417" w:rsidRDefault="001A2EF7" w:rsidP="001A2EF7">
            <w:pPr>
              <w:jc w:val="center"/>
              <w:rPr>
                <w:rFonts w:ascii="GHEA Grapalat" w:hAnsi="GHEA Grapalat"/>
                <w:sz w:val="18"/>
                <w:szCs w:val="18"/>
              </w:rPr>
            </w:pPr>
            <w:proofErr w:type="spellStart"/>
            <w:r w:rsidRPr="005C5417">
              <w:rPr>
                <w:rFonts w:ascii="Arial" w:hAnsi="Arial" w:cs="Arial"/>
                <w:sz w:val="18"/>
                <w:szCs w:val="18"/>
              </w:rPr>
              <w:t>կգ</w:t>
            </w:r>
            <w:proofErr w:type="spellEnd"/>
          </w:p>
        </w:tc>
        <w:tc>
          <w:tcPr>
            <w:tcW w:w="851" w:type="dxa"/>
            <w:vAlign w:val="center"/>
          </w:tcPr>
          <w:p w14:paraId="549AA841" w14:textId="182F153D" w:rsidR="001A2EF7" w:rsidRPr="005C5417" w:rsidRDefault="001A2EF7" w:rsidP="001A2EF7">
            <w:pPr>
              <w:jc w:val="center"/>
              <w:rPr>
                <w:rFonts w:ascii="GHEA Grapalat" w:hAnsi="GHEA Grapalat" w:cs="Calibri"/>
                <w:color w:val="000000"/>
                <w:sz w:val="18"/>
                <w:szCs w:val="18"/>
              </w:rPr>
            </w:pPr>
          </w:p>
        </w:tc>
        <w:tc>
          <w:tcPr>
            <w:tcW w:w="850" w:type="dxa"/>
            <w:vAlign w:val="center"/>
          </w:tcPr>
          <w:p w14:paraId="4C35B3D5" w14:textId="77777777" w:rsidR="001A2EF7" w:rsidRPr="005C5417" w:rsidRDefault="001A2EF7" w:rsidP="001A2EF7">
            <w:pPr>
              <w:jc w:val="center"/>
              <w:rPr>
                <w:rFonts w:ascii="GHEA Grapalat" w:hAnsi="GHEA Grapalat" w:cs="Calibri"/>
                <w:color w:val="000000"/>
                <w:sz w:val="18"/>
                <w:szCs w:val="18"/>
              </w:rPr>
            </w:pPr>
          </w:p>
        </w:tc>
        <w:tc>
          <w:tcPr>
            <w:tcW w:w="992" w:type="dxa"/>
            <w:vAlign w:val="center"/>
          </w:tcPr>
          <w:p w14:paraId="4340D3A3" w14:textId="5B320C7E" w:rsidR="001A2EF7" w:rsidRPr="005C5417" w:rsidRDefault="001A2EF7" w:rsidP="001A2EF7">
            <w:pPr>
              <w:jc w:val="center"/>
              <w:rPr>
                <w:rFonts w:ascii="GHEA Grapalat" w:hAnsi="GHEA Grapalat"/>
                <w:sz w:val="18"/>
                <w:szCs w:val="18"/>
              </w:rPr>
            </w:pPr>
            <w:r>
              <w:rPr>
                <w:rFonts w:ascii="Arial Armenian" w:hAnsi="Arial Armenian" w:cs="Calibri"/>
                <w:color w:val="000000"/>
                <w:sz w:val="20"/>
                <w:szCs w:val="20"/>
              </w:rPr>
              <w:t>421</w:t>
            </w:r>
          </w:p>
        </w:tc>
        <w:tc>
          <w:tcPr>
            <w:tcW w:w="992" w:type="dxa"/>
            <w:vAlign w:val="center"/>
          </w:tcPr>
          <w:p w14:paraId="2903E537" w14:textId="407ECED1" w:rsidR="001A2EF7" w:rsidRPr="00502095" w:rsidRDefault="001A2EF7" w:rsidP="001A2EF7">
            <w:pPr>
              <w:rPr>
                <w:sz w:val="16"/>
                <w:szCs w:val="16"/>
              </w:rPr>
            </w:pPr>
            <w:r w:rsidRPr="005C5417">
              <w:rPr>
                <w:rFonts w:ascii="GHEA Grapalat" w:hAnsi="GHEA Grapalat" w:cs="Arial"/>
                <w:color w:val="000000"/>
                <w:sz w:val="14"/>
                <w:szCs w:val="14"/>
                <w:lang w:val="ru-RU" w:eastAsia="ru-RU"/>
              </w:rPr>
              <w:t>ՀՀ</w:t>
            </w:r>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Կոտայքի</w:t>
            </w:r>
            <w:proofErr w:type="spellEnd"/>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մարզ</w:t>
            </w:r>
            <w:proofErr w:type="spellEnd"/>
            <w:r w:rsidRPr="005C5417">
              <w:rPr>
                <w:rFonts w:ascii="GHEA Grapalat" w:hAnsi="GHEA Grapalat" w:cs="Arial"/>
                <w:color w:val="000000"/>
                <w:sz w:val="14"/>
                <w:szCs w:val="14"/>
                <w:lang w:eastAsia="ru-RU"/>
              </w:rPr>
              <w:t xml:space="preserve">, </w:t>
            </w:r>
            <w:r w:rsidRPr="005C5417">
              <w:rPr>
                <w:rFonts w:ascii="GHEA Grapalat" w:hAnsi="GHEA Grapalat" w:cs="Arial"/>
                <w:color w:val="000000"/>
                <w:sz w:val="14"/>
                <w:szCs w:val="14"/>
                <w:lang w:val="ru-RU" w:eastAsia="ru-RU"/>
              </w:rPr>
              <w:t>ք</w:t>
            </w:r>
            <w:r w:rsidRPr="005C5417">
              <w:rPr>
                <w:rFonts w:ascii="GHEA Grapalat" w:hAnsi="GHEA Grapalat" w:cs="Arial"/>
                <w:color w:val="000000"/>
                <w:sz w:val="14"/>
                <w:szCs w:val="14"/>
                <w:lang w:eastAsia="ru-RU"/>
              </w:rPr>
              <w:t>.</w:t>
            </w:r>
            <w:proofErr w:type="spellStart"/>
            <w:r w:rsidRPr="005C5417">
              <w:rPr>
                <w:rFonts w:ascii="GHEA Grapalat" w:hAnsi="GHEA Grapalat" w:cs="Arial"/>
                <w:color w:val="000000"/>
                <w:sz w:val="14"/>
                <w:szCs w:val="14"/>
                <w:lang w:val="ru-RU" w:eastAsia="ru-RU"/>
              </w:rPr>
              <w:t>Աբովյան</w:t>
            </w:r>
            <w:proofErr w:type="spellEnd"/>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Սուրեն</w:t>
            </w:r>
            <w:proofErr w:type="spellEnd"/>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Մնացականյանի</w:t>
            </w:r>
            <w:proofErr w:type="spellEnd"/>
            <w:r w:rsidRPr="005C5417">
              <w:rPr>
                <w:rFonts w:ascii="GHEA Grapalat" w:hAnsi="GHEA Grapalat" w:cs="Arial"/>
                <w:color w:val="000000"/>
                <w:sz w:val="14"/>
                <w:szCs w:val="14"/>
                <w:lang w:eastAsia="ru-RU"/>
              </w:rPr>
              <w:t xml:space="preserve"> 5   </w:t>
            </w:r>
          </w:p>
        </w:tc>
        <w:tc>
          <w:tcPr>
            <w:tcW w:w="993" w:type="dxa"/>
            <w:vAlign w:val="center"/>
          </w:tcPr>
          <w:p w14:paraId="157D3005" w14:textId="77F8713B" w:rsidR="001A2EF7" w:rsidRPr="006860BA" w:rsidRDefault="001A2EF7" w:rsidP="001A2EF7">
            <w:pPr>
              <w:rPr>
                <w:sz w:val="14"/>
                <w:szCs w:val="14"/>
              </w:rPr>
            </w:pPr>
            <w:proofErr w:type="spellStart"/>
            <w:r w:rsidRPr="006860BA">
              <w:rPr>
                <w:rFonts w:ascii="GHEA Grapalat" w:hAnsi="GHEA Grapalat" w:cs="Calibri"/>
                <w:color w:val="000000"/>
                <w:sz w:val="14"/>
                <w:szCs w:val="14"/>
                <w:lang w:val="ru-RU"/>
              </w:rPr>
              <w:t>Ըստ</w:t>
            </w:r>
            <w:proofErr w:type="spellEnd"/>
            <w:r w:rsidRPr="006860BA">
              <w:rPr>
                <w:rFonts w:ascii="GHEA Grapalat" w:hAnsi="GHEA Grapalat" w:cs="Calibri"/>
                <w:color w:val="000000"/>
                <w:sz w:val="14"/>
                <w:szCs w:val="14"/>
              </w:rPr>
              <w:t xml:space="preserve"> </w:t>
            </w:r>
            <w:proofErr w:type="spellStart"/>
            <w:r w:rsidRPr="006860BA">
              <w:rPr>
                <w:rFonts w:ascii="GHEA Grapalat" w:hAnsi="GHEA Grapalat" w:cs="Calibri"/>
                <w:color w:val="000000"/>
                <w:sz w:val="14"/>
                <w:szCs w:val="14"/>
              </w:rPr>
              <w:t>պատվիրատոհի</w:t>
            </w:r>
            <w:proofErr w:type="spellEnd"/>
            <w:r w:rsidRPr="006860BA">
              <w:rPr>
                <w:rFonts w:ascii="GHEA Grapalat" w:hAnsi="GHEA Grapalat" w:cs="Calibri"/>
                <w:color w:val="000000"/>
                <w:sz w:val="14"/>
                <w:szCs w:val="14"/>
              </w:rPr>
              <w:t xml:space="preserve"> </w:t>
            </w:r>
            <w:proofErr w:type="spellStart"/>
            <w:r w:rsidRPr="006860BA">
              <w:rPr>
                <w:rFonts w:ascii="GHEA Grapalat" w:hAnsi="GHEA Grapalat" w:cs="Calibri"/>
                <w:color w:val="000000"/>
                <w:sz w:val="14"/>
                <w:szCs w:val="14"/>
                <w:lang w:val="ru-RU"/>
              </w:rPr>
              <w:t>պահանջի</w:t>
            </w:r>
            <w:proofErr w:type="spellEnd"/>
            <w:r w:rsidRPr="006860BA">
              <w:rPr>
                <w:rFonts w:ascii="GHEA Grapalat" w:hAnsi="GHEA Grapalat" w:cs="Calibri"/>
                <w:color w:val="000000"/>
                <w:sz w:val="14"/>
                <w:szCs w:val="14"/>
              </w:rPr>
              <w:t xml:space="preserve"> </w:t>
            </w:r>
          </w:p>
        </w:tc>
        <w:tc>
          <w:tcPr>
            <w:tcW w:w="1167" w:type="dxa"/>
            <w:vAlign w:val="center"/>
          </w:tcPr>
          <w:p w14:paraId="7EA7FCC4" w14:textId="45D7661A" w:rsidR="001A2EF7" w:rsidRPr="006860BA" w:rsidRDefault="001A2EF7" w:rsidP="001A2EF7">
            <w:pPr>
              <w:jc w:val="center"/>
              <w:rPr>
                <w:rFonts w:ascii="GHEA Grapalat" w:hAnsi="GHEA Grapalat"/>
                <w:sz w:val="14"/>
                <w:szCs w:val="14"/>
              </w:rPr>
            </w:pPr>
            <w:proofErr w:type="spellStart"/>
            <w:r w:rsidRPr="006860BA">
              <w:rPr>
                <w:rFonts w:ascii="GHEA Grapalat" w:hAnsi="GHEA Grapalat"/>
                <w:i/>
                <w:iCs/>
                <w:sz w:val="14"/>
                <w:szCs w:val="14"/>
              </w:rPr>
              <w:t>Պայմանագիրը</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օրինական</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ուժի</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մեջ</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մտնելուց</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հետո</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մինչև</w:t>
            </w:r>
            <w:proofErr w:type="spellEnd"/>
            <w:r w:rsidRPr="006860BA">
              <w:rPr>
                <w:rFonts w:ascii="GHEA Grapalat" w:hAnsi="GHEA Grapalat"/>
                <w:i/>
                <w:iCs/>
                <w:sz w:val="14"/>
                <w:szCs w:val="14"/>
              </w:rPr>
              <w:t xml:space="preserve"> </w:t>
            </w:r>
            <w:r>
              <w:rPr>
                <w:rFonts w:ascii="GHEA Grapalat" w:hAnsi="GHEA Grapalat"/>
                <w:i/>
                <w:iCs/>
                <w:sz w:val="14"/>
                <w:szCs w:val="14"/>
              </w:rPr>
              <w:t>25.05.2026</w:t>
            </w:r>
          </w:p>
        </w:tc>
      </w:tr>
      <w:tr w:rsidR="001A2EF7" w:rsidRPr="005B4E61" w14:paraId="2BDB4113" w14:textId="77777777" w:rsidTr="006860BA">
        <w:trPr>
          <w:cantSplit/>
          <w:trHeight w:val="1134"/>
          <w:jc w:val="center"/>
        </w:trPr>
        <w:tc>
          <w:tcPr>
            <w:tcW w:w="847" w:type="dxa"/>
            <w:vAlign w:val="center"/>
          </w:tcPr>
          <w:p w14:paraId="3BEE04BD" w14:textId="7C6144A6" w:rsidR="001A2EF7" w:rsidRPr="005C5417" w:rsidRDefault="001A2EF7" w:rsidP="001A2EF7">
            <w:pPr>
              <w:tabs>
                <w:tab w:val="left" w:pos="747"/>
              </w:tabs>
              <w:ind w:left="349"/>
              <w:rPr>
                <w:rFonts w:ascii="GHEA Grapalat" w:hAnsi="GHEA Grapalat"/>
                <w:sz w:val="18"/>
                <w:szCs w:val="18"/>
              </w:rPr>
            </w:pPr>
            <w:r w:rsidRPr="005C5417">
              <w:rPr>
                <w:rFonts w:ascii="GHEA Grapalat" w:hAnsi="GHEA Grapalat"/>
                <w:sz w:val="18"/>
                <w:szCs w:val="18"/>
              </w:rPr>
              <w:t>8</w:t>
            </w:r>
          </w:p>
        </w:tc>
        <w:tc>
          <w:tcPr>
            <w:tcW w:w="1422" w:type="dxa"/>
            <w:vAlign w:val="center"/>
          </w:tcPr>
          <w:p w14:paraId="353888BF" w14:textId="1C9002EF" w:rsidR="001A2EF7" w:rsidRPr="005C5417" w:rsidRDefault="001A2EF7" w:rsidP="001A2EF7">
            <w:pPr>
              <w:jc w:val="center"/>
              <w:rPr>
                <w:rFonts w:ascii="GHEA Grapalat" w:hAnsi="GHEA Grapalat"/>
                <w:sz w:val="18"/>
                <w:szCs w:val="18"/>
              </w:rPr>
            </w:pPr>
            <w:r w:rsidRPr="005C5417">
              <w:rPr>
                <w:rFonts w:ascii="GHEA Grapalat" w:hAnsi="GHEA Grapalat"/>
                <w:color w:val="000000"/>
                <w:sz w:val="18"/>
                <w:szCs w:val="18"/>
              </w:rPr>
              <w:t>15311100</w:t>
            </w:r>
          </w:p>
        </w:tc>
        <w:tc>
          <w:tcPr>
            <w:tcW w:w="1667" w:type="dxa"/>
            <w:vAlign w:val="center"/>
          </w:tcPr>
          <w:p w14:paraId="54E2E92B" w14:textId="7070ACE0" w:rsidR="001A2EF7" w:rsidRPr="005C5417" w:rsidRDefault="001A2EF7" w:rsidP="001A2EF7">
            <w:pPr>
              <w:rPr>
                <w:rFonts w:ascii="GHEA Grapalat" w:hAnsi="GHEA Grapalat"/>
                <w:sz w:val="18"/>
                <w:szCs w:val="18"/>
              </w:rPr>
            </w:pPr>
            <w:proofErr w:type="spellStart"/>
            <w:r w:rsidRPr="005C5417">
              <w:rPr>
                <w:rFonts w:ascii="GHEA Grapalat" w:hAnsi="GHEA Grapalat"/>
                <w:color w:val="000000"/>
                <w:sz w:val="18"/>
                <w:szCs w:val="18"/>
              </w:rPr>
              <w:t>Կարտոֆիլ</w:t>
            </w:r>
            <w:proofErr w:type="spellEnd"/>
          </w:p>
        </w:tc>
        <w:tc>
          <w:tcPr>
            <w:tcW w:w="992" w:type="dxa"/>
            <w:vAlign w:val="center"/>
          </w:tcPr>
          <w:p w14:paraId="2017F209" w14:textId="2D018EA6" w:rsidR="001A2EF7" w:rsidRPr="005C5417" w:rsidRDefault="001A2EF7" w:rsidP="001A2EF7">
            <w:pPr>
              <w:jc w:val="center"/>
              <w:rPr>
                <w:rFonts w:ascii="GHEA Grapalat" w:hAnsi="GHEA Grapalat"/>
                <w:sz w:val="18"/>
                <w:szCs w:val="18"/>
                <w:lang w:val="es-ES"/>
              </w:rPr>
            </w:pPr>
          </w:p>
        </w:tc>
        <w:tc>
          <w:tcPr>
            <w:tcW w:w="4219" w:type="dxa"/>
            <w:vAlign w:val="center"/>
          </w:tcPr>
          <w:p w14:paraId="51AD0DD3" w14:textId="22CF3F90" w:rsidR="001A2EF7" w:rsidRPr="005C5417" w:rsidRDefault="001A2EF7" w:rsidP="001A2EF7">
            <w:pPr>
              <w:rPr>
                <w:rFonts w:ascii="GHEA Grapalat" w:hAnsi="GHEA Grapalat"/>
                <w:color w:val="000000"/>
                <w:sz w:val="18"/>
                <w:szCs w:val="18"/>
                <w:lang w:val="es-ES" w:eastAsia="ru-RU"/>
              </w:rPr>
            </w:pPr>
            <w:r w:rsidRPr="00001E01">
              <w:rPr>
                <w:rFonts w:ascii="GHEA Grapalat" w:hAnsi="GHEA Grapalat"/>
                <w:sz w:val="16"/>
                <w:szCs w:val="16"/>
                <w:lang w:val="hy-AM"/>
              </w:rPr>
              <w:t xml:space="preserve">ԳՕՍՏ 7176-2017, Կարտոֆիլ պարենային, </w:t>
            </w:r>
            <w:r w:rsidRPr="005B4E61">
              <w:rPr>
                <w:rFonts w:ascii="GHEA Grapalat" w:hAnsi="GHEA Grapalat"/>
                <w:sz w:val="16"/>
                <w:szCs w:val="16"/>
                <w:lang w:val="hy-AM"/>
              </w:rPr>
              <w:t>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Անվտանգությունը և մակնշումը՝ ըստ «Սննդամթերքի անվտանգության մասին» ՀՀ օրենքի 9-րդ հոդվածի:</w:t>
            </w:r>
          </w:p>
        </w:tc>
        <w:tc>
          <w:tcPr>
            <w:tcW w:w="992" w:type="dxa"/>
            <w:vAlign w:val="center"/>
          </w:tcPr>
          <w:p w14:paraId="76F82739" w14:textId="59AFA62F" w:rsidR="001A2EF7" w:rsidRPr="005C5417" w:rsidRDefault="001A2EF7" w:rsidP="001A2EF7">
            <w:pPr>
              <w:jc w:val="center"/>
              <w:rPr>
                <w:rFonts w:ascii="GHEA Grapalat" w:hAnsi="GHEA Grapalat"/>
                <w:sz w:val="18"/>
                <w:szCs w:val="18"/>
              </w:rPr>
            </w:pPr>
            <w:proofErr w:type="spellStart"/>
            <w:r w:rsidRPr="005C5417">
              <w:rPr>
                <w:rFonts w:ascii="Arial" w:hAnsi="Arial" w:cs="Arial"/>
                <w:sz w:val="18"/>
                <w:szCs w:val="18"/>
              </w:rPr>
              <w:t>կգ</w:t>
            </w:r>
            <w:proofErr w:type="spellEnd"/>
          </w:p>
        </w:tc>
        <w:tc>
          <w:tcPr>
            <w:tcW w:w="851" w:type="dxa"/>
            <w:vAlign w:val="center"/>
          </w:tcPr>
          <w:p w14:paraId="2905B22A" w14:textId="614E78B6" w:rsidR="001A2EF7" w:rsidRPr="005C5417" w:rsidRDefault="001A2EF7" w:rsidP="001A2EF7">
            <w:pPr>
              <w:jc w:val="center"/>
              <w:rPr>
                <w:rFonts w:ascii="GHEA Grapalat" w:hAnsi="GHEA Grapalat" w:cs="Calibri"/>
                <w:color w:val="000000"/>
                <w:sz w:val="18"/>
                <w:szCs w:val="18"/>
              </w:rPr>
            </w:pPr>
          </w:p>
        </w:tc>
        <w:tc>
          <w:tcPr>
            <w:tcW w:w="850" w:type="dxa"/>
            <w:vAlign w:val="center"/>
          </w:tcPr>
          <w:p w14:paraId="5A90C3DB" w14:textId="77777777" w:rsidR="001A2EF7" w:rsidRPr="005C5417" w:rsidRDefault="001A2EF7" w:rsidP="001A2EF7">
            <w:pPr>
              <w:jc w:val="center"/>
              <w:rPr>
                <w:rFonts w:ascii="GHEA Grapalat" w:hAnsi="GHEA Grapalat" w:cs="Calibri"/>
                <w:color w:val="000000"/>
                <w:sz w:val="18"/>
                <w:szCs w:val="18"/>
              </w:rPr>
            </w:pPr>
          </w:p>
        </w:tc>
        <w:tc>
          <w:tcPr>
            <w:tcW w:w="992" w:type="dxa"/>
            <w:vAlign w:val="center"/>
          </w:tcPr>
          <w:p w14:paraId="7EB69726" w14:textId="2F4694AC" w:rsidR="001A2EF7" w:rsidRPr="005C5417" w:rsidRDefault="001A2EF7" w:rsidP="001A2EF7">
            <w:pPr>
              <w:jc w:val="center"/>
              <w:rPr>
                <w:rFonts w:ascii="GHEA Grapalat" w:hAnsi="GHEA Grapalat"/>
                <w:sz w:val="18"/>
                <w:szCs w:val="18"/>
              </w:rPr>
            </w:pPr>
            <w:r>
              <w:rPr>
                <w:rFonts w:ascii="Arial Armenian" w:hAnsi="Arial Armenian" w:cs="Calibri"/>
                <w:color w:val="000000"/>
                <w:sz w:val="20"/>
                <w:szCs w:val="20"/>
              </w:rPr>
              <w:t>1515</w:t>
            </w:r>
          </w:p>
        </w:tc>
        <w:tc>
          <w:tcPr>
            <w:tcW w:w="992" w:type="dxa"/>
            <w:vAlign w:val="center"/>
          </w:tcPr>
          <w:p w14:paraId="3DD190E7" w14:textId="5979C8C6" w:rsidR="001A2EF7" w:rsidRPr="00502095" w:rsidRDefault="001A2EF7" w:rsidP="001A2EF7">
            <w:pPr>
              <w:rPr>
                <w:sz w:val="16"/>
                <w:szCs w:val="16"/>
              </w:rPr>
            </w:pPr>
            <w:r w:rsidRPr="005C5417">
              <w:rPr>
                <w:rFonts w:ascii="GHEA Grapalat" w:hAnsi="GHEA Grapalat" w:cs="Arial"/>
                <w:color w:val="000000"/>
                <w:sz w:val="14"/>
                <w:szCs w:val="14"/>
                <w:lang w:val="ru-RU" w:eastAsia="ru-RU"/>
              </w:rPr>
              <w:t>ՀՀ</w:t>
            </w:r>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Կոտայքի</w:t>
            </w:r>
            <w:proofErr w:type="spellEnd"/>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մարզ</w:t>
            </w:r>
            <w:proofErr w:type="spellEnd"/>
            <w:r w:rsidRPr="005C5417">
              <w:rPr>
                <w:rFonts w:ascii="GHEA Grapalat" w:hAnsi="GHEA Grapalat" w:cs="Arial"/>
                <w:color w:val="000000"/>
                <w:sz w:val="14"/>
                <w:szCs w:val="14"/>
                <w:lang w:eastAsia="ru-RU"/>
              </w:rPr>
              <w:t xml:space="preserve">, </w:t>
            </w:r>
            <w:r w:rsidRPr="005C5417">
              <w:rPr>
                <w:rFonts w:ascii="GHEA Grapalat" w:hAnsi="GHEA Grapalat" w:cs="Arial"/>
                <w:color w:val="000000"/>
                <w:sz w:val="14"/>
                <w:szCs w:val="14"/>
                <w:lang w:val="ru-RU" w:eastAsia="ru-RU"/>
              </w:rPr>
              <w:t>ք</w:t>
            </w:r>
            <w:r w:rsidRPr="005C5417">
              <w:rPr>
                <w:rFonts w:ascii="GHEA Grapalat" w:hAnsi="GHEA Grapalat" w:cs="Arial"/>
                <w:color w:val="000000"/>
                <w:sz w:val="14"/>
                <w:szCs w:val="14"/>
                <w:lang w:eastAsia="ru-RU"/>
              </w:rPr>
              <w:t>.</w:t>
            </w:r>
            <w:proofErr w:type="spellStart"/>
            <w:r w:rsidRPr="005C5417">
              <w:rPr>
                <w:rFonts w:ascii="GHEA Grapalat" w:hAnsi="GHEA Grapalat" w:cs="Arial"/>
                <w:color w:val="000000"/>
                <w:sz w:val="14"/>
                <w:szCs w:val="14"/>
                <w:lang w:val="ru-RU" w:eastAsia="ru-RU"/>
              </w:rPr>
              <w:t>Աբովյան</w:t>
            </w:r>
            <w:proofErr w:type="spellEnd"/>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Սուրեն</w:t>
            </w:r>
            <w:proofErr w:type="spellEnd"/>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Մնացականյանի</w:t>
            </w:r>
            <w:proofErr w:type="spellEnd"/>
            <w:r w:rsidRPr="005C5417">
              <w:rPr>
                <w:rFonts w:ascii="GHEA Grapalat" w:hAnsi="GHEA Grapalat" w:cs="Arial"/>
                <w:color w:val="000000"/>
                <w:sz w:val="14"/>
                <w:szCs w:val="14"/>
                <w:lang w:eastAsia="ru-RU"/>
              </w:rPr>
              <w:t xml:space="preserve"> 5   </w:t>
            </w:r>
          </w:p>
        </w:tc>
        <w:tc>
          <w:tcPr>
            <w:tcW w:w="993" w:type="dxa"/>
            <w:vAlign w:val="center"/>
          </w:tcPr>
          <w:p w14:paraId="2BB0D0C0" w14:textId="64273A15" w:rsidR="001A2EF7" w:rsidRPr="006860BA" w:rsidRDefault="001A2EF7" w:rsidP="001A2EF7">
            <w:pPr>
              <w:rPr>
                <w:sz w:val="14"/>
                <w:szCs w:val="14"/>
              </w:rPr>
            </w:pPr>
            <w:proofErr w:type="spellStart"/>
            <w:r w:rsidRPr="006860BA">
              <w:rPr>
                <w:rFonts w:ascii="GHEA Grapalat" w:hAnsi="GHEA Grapalat" w:cs="Calibri"/>
                <w:color w:val="000000"/>
                <w:sz w:val="14"/>
                <w:szCs w:val="14"/>
                <w:lang w:val="ru-RU"/>
              </w:rPr>
              <w:t>Ըստ</w:t>
            </w:r>
            <w:proofErr w:type="spellEnd"/>
            <w:r w:rsidRPr="006860BA">
              <w:rPr>
                <w:rFonts w:ascii="GHEA Grapalat" w:hAnsi="GHEA Grapalat" w:cs="Calibri"/>
                <w:color w:val="000000"/>
                <w:sz w:val="14"/>
                <w:szCs w:val="14"/>
              </w:rPr>
              <w:t xml:space="preserve"> </w:t>
            </w:r>
            <w:proofErr w:type="spellStart"/>
            <w:r w:rsidRPr="006860BA">
              <w:rPr>
                <w:rFonts w:ascii="GHEA Grapalat" w:hAnsi="GHEA Grapalat" w:cs="Calibri"/>
                <w:color w:val="000000"/>
                <w:sz w:val="14"/>
                <w:szCs w:val="14"/>
              </w:rPr>
              <w:t>պատվիրատոհի</w:t>
            </w:r>
            <w:proofErr w:type="spellEnd"/>
            <w:r w:rsidRPr="006860BA">
              <w:rPr>
                <w:rFonts w:ascii="GHEA Grapalat" w:hAnsi="GHEA Grapalat" w:cs="Calibri"/>
                <w:color w:val="000000"/>
                <w:sz w:val="14"/>
                <w:szCs w:val="14"/>
              </w:rPr>
              <w:t xml:space="preserve"> </w:t>
            </w:r>
            <w:proofErr w:type="spellStart"/>
            <w:r w:rsidRPr="006860BA">
              <w:rPr>
                <w:rFonts w:ascii="GHEA Grapalat" w:hAnsi="GHEA Grapalat" w:cs="Calibri"/>
                <w:color w:val="000000"/>
                <w:sz w:val="14"/>
                <w:szCs w:val="14"/>
                <w:lang w:val="ru-RU"/>
              </w:rPr>
              <w:t>պահանջի</w:t>
            </w:r>
            <w:proofErr w:type="spellEnd"/>
            <w:r w:rsidRPr="006860BA">
              <w:rPr>
                <w:rFonts w:ascii="GHEA Grapalat" w:hAnsi="GHEA Grapalat" w:cs="Calibri"/>
                <w:color w:val="000000"/>
                <w:sz w:val="14"/>
                <w:szCs w:val="14"/>
              </w:rPr>
              <w:t xml:space="preserve"> </w:t>
            </w:r>
          </w:p>
        </w:tc>
        <w:tc>
          <w:tcPr>
            <w:tcW w:w="1167" w:type="dxa"/>
            <w:vAlign w:val="center"/>
          </w:tcPr>
          <w:p w14:paraId="39451FA1" w14:textId="64390C93" w:rsidR="001A2EF7" w:rsidRPr="006860BA" w:rsidRDefault="001A2EF7" w:rsidP="001A2EF7">
            <w:pPr>
              <w:jc w:val="center"/>
              <w:rPr>
                <w:rFonts w:ascii="GHEA Grapalat" w:hAnsi="GHEA Grapalat"/>
                <w:sz w:val="14"/>
                <w:szCs w:val="14"/>
              </w:rPr>
            </w:pPr>
            <w:proofErr w:type="spellStart"/>
            <w:r w:rsidRPr="006860BA">
              <w:rPr>
                <w:rFonts w:ascii="GHEA Grapalat" w:hAnsi="GHEA Grapalat"/>
                <w:i/>
                <w:iCs/>
                <w:sz w:val="14"/>
                <w:szCs w:val="14"/>
              </w:rPr>
              <w:t>Պայմանագիրը</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օրինական</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ուժի</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մեջ</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մտնելուց</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հետո</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մինչև</w:t>
            </w:r>
            <w:proofErr w:type="spellEnd"/>
            <w:r w:rsidRPr="006860BA">
              <w:rPr>
                <w:rFonts w:ascii="GHEA Grapalat" w:hAnsi="GHEA Grapalat"/>
                <w:i/>
                <w:iCs/>
                <w:sz w:val="14"/>
                <w:szCs w:val="14"/>
              </w:rPr>
              <w:t xml:space="preserve"> </w:t>
            </w:r>
            <w:r>
              <w:rPr>
                <w:rFonts w:ascii="GHEA Grapalat" w:hAnsi="GHEA Grapalat"/>
                <w:i/>
                <w:iCs/>
                <w:sz w:val="14"/>
                <w:szCs w:val="14"/>
              </w:rPr>
              <w:t>25.05.2026</w:t>
            </w:r>
          </w:p>
        </w:tc>
      </w:tr>
      <w:tr w:rsidR="004734B7" w:rsidRPr="005B4E61" w14:paraId="0C2325B8" w14:textId="77777777" w:rsidTr="006860BA">
        <w:trPr>
          <w:cantSplit/>
          <w:trHeight w:val="1134"/>
          <w:jc w:val="center"/>
        </w:trPr>
        <w:tc>
          <w:tcPr>
            <w:tcW w:w="847" w:type="dxa"/>
            <w:vAlign w:val="center"/>
          </w:tcPr>
          <w:p w14:paraId="155C4AB9" w14:textId="3A939F26" w:rsidR="004734B7" w:rsidRPr="005C5417" w:rsidRDefault="004734B7" w:rsidP="004734B7">
            <w:pPr>
              <w:tabs>
                <w:tab w:val="left" w:pos="747"/>
              </w:tabs>
              <w:ind w:left="349"/>
              <w:rPr>
                <w:rFonts w:ascii="GHEA Grapalat" w:hAnsi="GHEA Grapalat"/>
                <w:sz w:val="18"/>
                <w:szCs w:val="18"/>
              </w:rPr>
            </w:pPr>
            <w:r w:rsidRPr="005C5417">
              <w:rPr>
                <w:rFonts w:ascii="GHEA Grapalat" w:hAnsi="GHEA Grapalat"/>
                <w:sz w:val="18"/>
                <w:szCs w:val="18"/>
              </w:rPr>
              <w:t>9</w:t>
            </w:r>
          </w:p>
        </w:tc>
        <w:tc>
          <w:tcPr>
            <w:tcW w:w="1422" w:type="dxa"/>
            <w:vAlign w:val="center"/>
          </w:tcPr>
          <w:p w14:paraId="10AB665D" w14:textId="30F26DE9" w:rsidR="004734B7" w:rsidRPr="005C5417" w:rsidRDefault="004734B7" w:rsidP="004734B7">
            <w:pPr>
              <w:jc w:val="center"/>
              <w:rPr>
                <w:rFonts w:ascii="GHEA Grapalat" w:hAnsi="GHEA Grapalat"/>
                <w:sz w:val="18"/>
                <w:szCs w:val="18"/>
              </w:rPr>
            </w:pPr>
            <w:r w:rsidRPr="005C5417">
              <w:rPr>
                <w:rFonts w:ascii="GHEA Grapalat" w:hAnsi="GHEA Grapalat"/>
                <w:color w:val="000000"/>
                <w:sz w:val="18"/>
                <w:szCs w:val="18"/>
              </w:rPr>
              <w:t>15112150</w:t>
            </w:r>
          </w:p>
        </w:tc>
        <w:tc>
          <w:tcPr>
            <w:tcW w:w="1667" w:type="dxa"/>
            <w:vAlign w:val="center"/>
          </w:tcPr>
          <w:p w14:paraId="1A82B862" w14:textId="75227E51" w:rsidR="004734B7" w:rsidRPr="005C5417" w:rsidRDefault="004734B7" w:rsidP="004734B7">
            <w:pPr>
              <w:rPr>
                <w:rFonts w:ascii="GHEA Grapalat" w:hAnsi="GHEA Grapalat"/>
                <w:sz w:val="18"/>
                <w:szCs w:val="18"/>
              </w:rPr>
            </w:pPr>
            <w:r w:rsidRPr="005F6070">
              <w:rPr>
                <w:rFonts w:ascii="GHEA Grapalat" w:hAnsi="GHEA Grapalat" w:cs="Calibri"/>
                <w:sz w:val="18"/>
                <w:szCs w:val="18"/>
                <w:lang w:val="hy-AM"/>
              </w:rPr>
              <w:t>Հ</w:t>
            </w:r>
            <w:proofErr w:type="spellStart"/>
            <w:r w:rsidRPr="005F6070">
              <w:rPr>
                <w:rFonts w:ascii="GHEA Grapalat" w:hAnsi="GHEA Grapalat" w:cs="Calibri"/>
                <w:sz w:val="18"/>
                <w:szCs w:val="18"/>
              </w:rPr>
              <w:t>ավի</w:t>
            </w:r>
            <w:proofErr w:type="spellEnd"/>
            <w:r w:rsidRPr="005F6070">
              <w:rPr>
                <w:rFonts w:ascii="GHEA Grapalat" w:hAnsi="GHEA Grapalat" w:cs="Calibri"/>
                <w:sz w:val="18"/>
                <w:szCs w:val="18"/>
              </w:rPr>
              <w:t xml:space="preserve"> </w:t>
            </w:r>
            <w:proofErr w:type="spellStart"/>
            <w:r w:rsidRPr="005F6070">
              <w:rPr>
                <w:rFonts w:ascii="GHEA Grapalat" w:hAnsi="GHEA Grapalat" w:cs="Calibri"/>
                <w:sz w:val="18"/>
                <w:szCs w:val="18"/>
              </w:rPr>
              <w:t>մսեղիք</w:t>
            </w:r>
            <w:proofErr w:type="spellEnd"/>
            <w:r w:rsidRPr="005F6070">
              <w:rPr>
                <w:rFonts w:ascii="GHEA Grapalat" w:hAnsi="GHEA Grapalat" w:cs="Calibri"/>
                <w:sz w:val="18"/>
                <w:szCs w:val="18"/>
              </w:rPr>
              <w:t xml:space="preserve">, </w:t>
            </w:r>
            <w:proofErr w:type="spellStart"/>
            <w:r w:rsidRPr="005F6070">
              <w:rPr>
                <w:rFonts w:ascii="GHEA Grapalat" w:hAnsi="GHEA Grapalat" w:cs="Calibri"/>
                <w:sz w:val="18"/>
                <w:szCs w:val="18"/>
              </w:rPr>
              <w:t>պաղեցրած</w:t>
            </w:r>
            <w:proofErr w:type="spellEnd"/>
          </w:p>
        </w:tc>
        <w:tc>
          <w:tcPr>
            <w:tcW w:w="992" w:type="dxa"/>
            <w:vAlign w:val="center"/>
          </w:tcPr>
          <w:p w14:paraId="23E83CBA" w14:textId="7AEDE119" w:rsidR="004734B7" w:rsidRPr="005C5417" w:rsidRDefault="004734B7" w:rsidP="004734B7">
            <w:pPr>
              <w:jc w:val="center"/>
              <w:rPr>
                <w:rFonts w:ascii="GHEA Grapalat" w:hAnsi="GHEA Grapalat"/>
                <w:sz w:val="18"/>
                <w:szCs w:val="18"/>
                <w:lang w:val="es-ES"/>
              </w:rPr>
            </w:pPr>
          </w:p>
        </w:tc>
        <w:tc>
          <w:tcPr>
            <w:tcW w:w="4219" w:type="dxa"/>
            <w:vAlign w:val="center"/>
          </w:tcPr>
          <w:p w14:paraId="1F6E7D18" w14:textId="1E40667F" w:rsidR="004734B7" w:rsidRPr="005C5417" w:rsidRDefault="004734B7" w:rsidP="004734B7">
            <w:pPr>
              <w:rPr>
                <w:rFonts w:ascii="GHEA Grapalat" w:hAnsi="GHEA Grapalat"/>
                <w:color w:val="000000"/>
                <w:sz w:val="18"/>
                <w:szCs w:val="18"/>
                <w:lang w:val="es-ES" w:eastAsia="ru-RU"/>
              </w:rPr>
            </w:pPr>
            <w:r w:rsidRPr="005B4E61">
              <w:rPr>
                <w:rFonts w:ascii="GHEA Grapalat" w:hAnsi="GHEA Grapalat"/>
                <w:sz w:val="16"/>
                <w:szCs w:val="16"/>
                <w:lang w:val="hy-AM"/>
              </w:rPr>
              <w:t xml:space="preserve">Հավի </w:t>
            </w:r>
            <w:r w:rsidRPr="000D2A78">
              <w:rPr>
                <w:rFonts w:ascii="GHEA Grapalat" w:hAnsi="GHEA Grapalat"/>
                <w:sz w:val="16"/>
                <w:szCs w:val="16"/>
                <w:lang w:val="hy-AM"/>
              </w:rPr>
              <w:t>կրծքամիս</w:t>
            </w:r>
            <w:r w:rsidRPr="005B4E61">
              <w:rPr>
                <w:rFonts w:ascii="GHEA Grapalat" w:hAnsi="GHEA Grapalat"/>
                <w:sz w:val="16"/>
                <w:szCs w:val="16"/>
                <w:lang w:val="hy-AM"/>
              </w:rPr>
              <w:t xml:space="preserve">, </w:t>
            </w:r>
            <w:r w:rsidRPr="000D2A78">
              <w:rPr>
                <w:rFonts w:ascii="GHEA Grapalat" w:hAnsi="GHEA Grapalat"/>
                <w:sz w:val="16"/>
                <w:szCs w:val="16"/>
                <w:lang w:val="hy-AM"/>
              </w:rPr>
              <w:t xml:space="preserve">առանց ոսկոր, </w:t>
            </w:r>
            <w:r w:rsidRPr="005B4E61">
              <w:rPr>
                <w:rFonts w:ascii="GHEA Grapalat" w:hAnsi="GHEA Grapalat"/>
                <w:sz w:val="16"/>
                <w:szCs w:val="16"/>
                <w:lang w:val="hy-AM"/>
              </w:rPr>
              <w:t>տեղական</w:t>
            </w:r>
            <w:r w:rsidRPr="007409D5">
              <w:rPr>
                <w:rFonts w:ascii="GHEA Grapalat" w:hAnsi="GHEA Grapalat"/>
                <w:sz w:val="16"/>
                <w:szCs w:val="16"/>
                <w:lang w:val="hy-AM"/>
              </w:rPr>
              <w:t xml:space="preserve">, մաքուր, արյունազրկված, առանց կողմնակի հոտերի, փաթեթավորված պոլիէթիլենային թաղանթներով։ պաղեցված` մկանների խորքում 120C-ից ոչ բարձր ջերմաստիճանով: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sidRPr="007409D5">
              <w:rPr>
                <w:rFonts w:ascii="GHEA Grapalat" w:hAnsi="GHEA Grapalat"/>
                <w:sz w:val="16"/>
                <w:szCs w:val="16"/>
                <w:lang w:val="hy-AM"/>
              </w:rPr>
              <w:t>, ըստ</w:t>
            </w:r>
            <w:r>
              <w:rPr>
                <w:rFonts w:ascii="GHEA Grapalat" w:hAnsi="GHEA Grapalat"/>
                <w:sz w:val="16"/>
                <w:szCs w:val="16"/>
                <w:lang w:val="hy-AM"/>
              </w:rPr>
              <w:t xml:space="preserve"> </w:t>
            </w:r>
            <w:r w:rsidRPr="007409D5">
              <w:rPr>
                <w:rFonts w:ascii="GHEA Grapalat" w:hAnsi="GHEA Grapalat"/>
                <w:sz w:val="16"/>
                <w:szCs w:val="16"/>
                <w:lang w:val="hy-AM"/>
              </w:rPr>
              <w:t xml:space="preserve">Մաքսային միության հանձնաժողովի </w:t>
            </w:r>
            <w:r>
              <w:rPr>
                <w:rFonts w:ascii="GHEA Grapalat" w:hAnsi="GHEA Grapalat"/>
                <w:sz w:val="16"/>
                <w:szCs w:val="16"/>
                <w:lang w:val="hy-AM"/>
              </w:rPr>
              <w:t>09.10.</w:t>
            </w:r>
            <w:r w:rsidRPr="007409D5">
              <w:rPr>
                <w:rFonts w:ascii="GHEA Grapalat" w:hAnsi="GHEA Grapalat"/>
                <w:sz w:val="16"/>
                <w:szCs w:val="16"/>
                <w:lang w:val="hy-AM"/>
              </w:rPr>
              <w:t xml:space="preserve">2013թվականի թիվ 68 որոշմամբ ընդունված «Մսի </w:t>
            </w:r>
            <w:r>
              <w:rPr>
                <w:rFonts w:ascii="GHEA Grapalat" w:hAnsi="GHEA Grapalat"/>
                <w:sz w:val="16"/>
                <w:szCs w:val="16"/>
                <w:lang w:val="hy-AM"/>
              </w:rPr>
              <w:t>և</w:t>
            </w:r>
            <w:r w:rsidRPr="007409D5">
              <w:rPr>
                <w:rFonts w:ascii="GHEA Grapalat" w:hAnsi="GHEA Grapalat"/>
                <w:sz w:val="16"/>
                <w:szCs w:val="16"/>
                <w:lang w:val="hy-AM"/>
              </w:rPr>
              <w:t xml:space="preserve"> մսամթերքի անվտանգության մասին» (ՄՄ ՏԿ 034/2013) տեխնիկական կանոնակարգերի</w:t>
            </w:r>
            <w:r>
              <w:rPr>
                <w:rFonts w:ascii="GHEA Grapalat" w:hAnsi="GHEA Grapalat"/>
                <w:sz w:val="16"/>
                <w:szCs w:val="16"/>
                <w:lang w:val="hy-AM"/>
              </w:rPr>
              <w:t>:</w:t>
            </w:r>
          </w:p>
        </w:tc>
        <w:tc>
          <w:tcPr>
            <w:tcW w:w="992" w:type="dxa"/>
            <w:vAlign w:val="center"/>
          </w:tcPr>
          <w:p w14:paraId="6CC1CD2B" w14:textId="578B0EBF" w:rsidR="004734B7" w:rsidRPr="005C5417" w:rsidRDefault="004734B7" w:rsidP="004734B7">
            <w:pPr>
              <w:jc w:val="center"/>
              <w:rPr>
                <w:rFonts w:ascii="GHEA Grapalat" w:hAnsi="GHEA Grapalat"/>
                <w:sz w:val="18"/>
                <w:szCs w:val="18"/>
              </w:rPr>
            </w:pPr>
            <w:proofErr w:type="spellStart"/>
            <w:r w:rsidRPr="005C5417">
              <w:rPr>
                <w:rFonts w:ascii="Arial" w:hAnsi="Arial" w:cs="Arial"/>
                <w:sz w:val="18"/>
                <w:szCs w:val="18"/>
              </w:rPr>
              <w:t>կգ</w:t>
            </w:r>
            <w:proofErr w:type="spellEnd"/>
          </w:p>
        </w:tc>
        <w:tc>
          <w:tcPr>
            <w:tcW w:w="851" w:type="dxa"/>
            <w:vAlign w:val="center"/>
          </w:tcPr>
          <w:p w14:paraId="61E8E773" w14:textId="1A79B6C3" w:rsidR="004734B7" w:rsidRPr="005C5417" w:rsidRDefault="004734B7" w:rsidP="004734B7">
            <w:pPr>
              <w:jc w:val="center"/>
              <w:rPr>
                <w:rFonts w:ascii="GHEA Grapalat" w:hAnsi="GHEA Grapalat" w:cs="Calibri"/>
                <w:color w:val="000000"/>
                <w:sz w:val="18"/>
                <w:szCs w:val="18"/>
              </w:rPr>
            </w:pPr>
          </w:p>
        </w:tc>
        <w:tc>
          <w:tcPr>
            <w:tcW w:w="850" w:type="dxa"/>
            <w:vAlign w:val="center"/>
          </w:tcPr>
          <w:p w14:paraId="3F04184B" w14:textId="77777777" w:rsidR="004734B7" w:rsidRPr="005C5417" w:rsidRDefault="004734B7" w:rsidP="004734B7">
            <w:pPr>
              <w:jc w:val="center"/>
              <w:rPr>
                <w:rFonts w:ascii="GHEA Grapalat" w:hAnsi="GHEA Grapalat" w:cs="Calibri"/>
                <w:color w:val="000000"/>
                <w:sz w:val="18"/>
                <w:szCs w:val="18"/>
              </w:rPr>
            </w:pPr>
          </w:p>
        </w:tc>
        <w:tc>
          <w:tcPr>
            <w:tcW w:w="992" w:type="dxa"/>
            <w:vAlign w:val="center"/>
          </w:tcPr>
          <w:p w14:paraId="1B24D635" w14:textId="55008A54" w:rsidR="004734B7" w:rsidRPr="005C5417" w:rsidRDefault="004734B7" w:rsidP="004734B7">
            <w:pPr>
              <w:jc w:val="center"/>
              <w:rPr>
                <w:rFonts w:ascii="GHEA Grapalat" w:hAnsi="GHEA Grapalat"/>
                <w:sz w:val="18"/>
                <w:szCs w:val="18"/>
              </w:rPr>
            </w:pPr>
            <w:r>
              <w:rPr>
                <w:rFonts w:ascii="Arial Armenian" w:hAnsi="Arial Armenian" w:cs="Calibri"/>
                <w:color w:val="000000"/>
                <w:sz w:val="20"/>
                <w:szCs w:val="20"/>
              </w:rPr>
              <w:t>842</w:t>
            </w:r>
          </w:p>
        </w:tc>
        <w:tc>
          <w:tcPr>
            <w:tcW w:w="992" w:type="dxa"/>
            <w:vAlign w:val="center"/>
          </w:tcPr>
          <w:p w14:paraId="6F3A6460" w14:textId="18275A15" w:rsidR="004734B7" w:rsidRPr="00502095" w:rsidRDefault="004734B7" w:rsidP="004734B7">
            <w:pPr>
              <w:rPr>
                <w:sz w:val="16"/>
                <w:szCs w:val="16"/>
              </w:rPr>
            </w:pPr>
            <w:r w:rsidRPr="005C5417">
              <w:rPr>
                <w:rFonts w:ascii="GHEA Grapalat" w:hAnsi="GHEA Grapalat" w:cs="Arial"/>
                <w:color w:val="000000"/>
                <w:sz w:val="14"/>
                <w:szCs w:val="14"/>
                <w:lang w:val="ru-RU" w:eastAsia="ru-RU"/>
              </w:rPr>
              <w:t>ՀՀ</w:t>
            </w:r>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Կոտայքի</w:t>
            </w:r>
            <w:proofErr w:type="spellEnd"/>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մարզ</w:t>
            </w:r>
            <w:proofErr w:type="spellEnd"/>
            <w:r w:rsidRPr="005C5417">
              <w:rPr>
                <w:rFonts w:ascii="GHEA Grapalat" w:hAnsi="GHEA Grapalat" w:cs="Arial"/>
                <w:color w:val="000000"/>
                <w:sz w:val="14"/>
                <w:szCs w:val="14"/>
                <w:lang w:eastAsia="ru-RU"/>
              </w:rPr>
              <w:t xml:space="preserve">, </w:t>
            </w:r>
            <w:r w:rsidRPr="005C5417">
              <w:rPr>
                <w:rFonts w:ascii="GHEA Grapalat" w:hAnsi="GHEA Grapalat" w:cs="Arial"/>
                <w:color w:val="000000"/>
                <w:sz w:val="14"/>
                <w:szCs w:val="14"/>
                <w:lang w:val="ru-RU" w:eastAsia="ru-RU"/>
              </w:rPr>
              <w:t>ք</w:t>
            </w:r>
            <w:r w:rsidRPr="005C5417">
              <w:rPr>
                <w:rFonts w:ascii="GHEA Grapalat" w:hAnsi="GHEA Grapalat" w:cs="Arial"/>
                <w:color w:val="000000"/>
                <w:sz w:val="14"/>
                <w:szCs w:val="14"/>
                <w:lang w:eastAsia="ru-RU"/>
              </w:rPr>
              <w:t>.</w:t>
            </w:r>
            <w:proofErr w:type="spellStart"/>
            <w:r w:rsidRPr="005C5417">
              <w:rPr>
                <w:rFonts w:ascii="GHEA Grapalat" w:hAnsi="GHEA Grapalat" w:cs="Arial"/>
                <w:color w:val="000000"/>
                <w:sz w:val="14"/>
                <w:szCs w:val="14"/>
                <w:lang w:val="ru-RU" w:eastAsia="ru-RU"/>
              </w:rPr>
              <w:t>Աբովյան</w:t>
            </w:r>
            <w:proofErr w:type="spellEnd"/>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Սուրեն</w:t>
            </w:r>
            <w:proofErr w:type="spellEnd"/>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Մնացականյանի</w:t>
            </w:r>
            <w:proofErr w:type="spellEnd"/>
            <w:r w:rsidRPr="005C5417">
              <w:rPr>
                <w:rFonts w:ascii="GHEA Grapalat" w:hAnsi="GHEA Grapalat" w:cs="Arial"/>
                <w:color w:val="000000"/>
                <w:sz w:val="14"/>
                <w:szCs w:val="14"/>
                <w:lang w:eastAsia="ru-RU"/>
              </w:rPr>
              <w:t xml:space="preserve"> 5   </w:t>
            </w:r>
          </w:p>
        </w:tc>
        <w:tc>
          <w:tcPr>
            <w:tcW w:w="993" w:type="dxa"/>
            <w:vAlign w:val="center"/>
          </w:tcPr>
          <w:p w14:paraId="2E29AEC3" w14:textId="715782DA" w:rsidR="004734B7" w:rsidRPr="006860BA" w:rsidRDefault="004734B7" w:rsidP="004734B7">
            <w:pPr>
              <w:rPr>
                <w:sz w:val="14"/>
                <w:szCs w:val="14"/>
              </w:rPr>
            </w:pPr>
            <w:proofErr w:type="spellStart"/>
            <w:r w:rsidRPr="006860BA">
              <w:rPr>
                <w:rFonts w:ascii="GHEA Grapalat" w:hAnsi="GHEA Grapalat" w:cs="Calibri"/>
                <w:color w:val="000000"/>
                <w:sz w:val="14"/>
                <w:szCs w:val="14"/>
                <w:lang w:val="ru-RU"/>
              </w:rPr>
              <w:t>Ըստ</w:t>
            </w:r>
            <w:proofErr w:type="spellEnd"/>
            <w:r w:rsidRPr="006860BA">
              <w:rPr>
                <w:rFonts w:ascii="GHEA Grapalat" w:hAnsi="GHEA Grapalat" w:cs="Calibri"/>
                <w:color w:val="000000"/>
                <w:sz w:val="14"/>
                <w:szCs w:val="14"/>
              </w:rPr>
              <w:t xml:space="preserve"> </w:t>
            </w:r>
            <w:proofErr w:type="spellStart"/>
            <w:r w:rsidRPr="006860BA">
              <w:rPr>
                <w:rFonts w:ascii="GHEA Grapalat" w:hAnsi="GHEA Grapalat" w:cs="Calibri"/>
                <w:color w:val="000000"/>
                <w:sz w:val="14"/>
                <w:szCs w:val="14"/>
              </w:rPr>
              <w:t>պատվիրատոհի</w:t>
            </w:r>
            <w:proofErr w:type="spellEnd"/>
            <w:r w:rsidRPr="006860BA">
              <w:rPr>
                <w:rFonts w:ascii="GHEA Grapalat" w:hAnsi="GHEA Grapalat" w:cs="Calibri"/>
                <w:color w:val="000000"/>
                <w:sz w:val="14"/>
                <w:szCs w:val="14"/>
              </w:rPr>
              <w:t xml:space="preserve"> </w:t>
            </w:r>
            <w:proofErr w:type="spellStart"/>
            <w:r w:rsidRPr="006860BA">
              <w:rPr>
                <w:rFonts w:ascii="GHEA Grapalat" w:hAnsi="GHEA Grapalat" w:cs="Calibri"/>
                <w:color w:val="000000"/>
                <w:sz w:val="14"/>
                <w:szCs w:val="14"/>
                <w:lang w:val="ru-RU"/>
              </w:rPr>
              <w:t>պահանջի</w:t>
            </w:r>
            <w:proofErr w:type="spellEnd"/>
            <w:r w:rsidRPr="006860BA">
              <w:rPr>
                <w:rFonts w:ascii="GHEA Grapalat" w:hAnsi="GHEA Grapalat" w:cs="Calibri"/>
                <w:color w:val="000000"/>
                <w:sz w:val="14"/>
                <w:szCs w:val="14"/>
              </w:rPr>
              <w:t xml:space="preserve"> </w:t>
            </w:r>
          </w:p>
        </w:tc>
        <w:tc>
          <w:tcPr>
            <w:tcW w:w="1167" w:type="dxa"/>
            <w:vAlign w:val="center"/>
          </w:tcPr>
          <w:p w14:paraId="10223A4C" w14:textId="6BB38CCF" w:rsidR="004734B7" w:rsidRPr="006860BA" w:rsidRDefault="004734B7" w:rsidP="004734B7">
            <w:pPr>
              <w:jc w:val="center"/>
              <w:rPr>
                <w:rFonts w:ascii="GHEA Grapalat" w:hAnsi="GHEA Grapalat"/>
                <w:sz w:val="14"/>
                <w:szCs w:val="14"/>
              </w:rPr>
            </w:pPr>
            <w:proofErr w:type="spellStart"/>
            <w:r w:rsidRPr="006860BA">
              <w:rPr>
                <w:rFonts w:ascii="GHEA Grapalat" w:hAnsi="GHEA Grapalat"/>
                <w:i/>
                <w:iCs/>
                <w:sz w:val="14"/>
                <w:szCs w:val="14"/>
              </w:rPr>
              <w:t>Պայմանագիրը</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օրինական</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ուժի</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մեջ</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մտնելուց</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հետո</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մինչև</w:t>
            </w:r>
            <w:proofErr w:type="spellEnd"/>
            <w:r w:rsidRPr="006860BA">
              <w:rPr>
                <w:rFonts w:ascii="GHEA Grapalat" w:hAnsi="GHEA Grapalat"/>
                <w:i/>
                <w:iCs/>
                <w:sz w:val="14"/>
                <w:szCs w:val="14"/>
              </w:rPr>
              <w:t xml:space="preserve"> </w:t>
            </w:r>
            <w:r>
              <w:rPr>
                <w:rFonts w:ascii="GHEA Grapalat" w:hAnsi="GHEA Grapalat"/>
                <w:i/>
                <w:iCs/>
                <w:sz w:val="14"/>
                <w:szCs w:val="14"/>
              </w:rPr>
              <w:t>25.05.2026</w:t>
            </w:r>
          </w:p>
        </w:tc>
      </w:tr>
      <w:tr w:rsidR="001A2EF7" w:rsidRPr="005B4E61" w14:paraId="5ACCE328" w14:textId="77777777" w:rsidTr="006860BA">
        <w:trPr>
          <w:cantSplit/>
          <w:trHeight w:val="1134"/>
          <w:jc w:val="center"/>
        </w:trPr>
        <w:tc>
          <w:tcPr>
            <w:tcW w:w="847" w:type="dxa"/>
            <w:vAlign w:val="center"/>
          </w:tcPr>
          <w:p w14:paraId="3B6AA87C" w14:textId="4C4D3E9C" w:rsidR="001A2EF7" w:rsidRPr="005C5417" w:rsidRDefault="001A2EF7" w:rsidP="001A2EF7">
            <w:pPr>
              <w:tabs>
                <w:tab w:val="left" w:pos="747"/>
              </w:tabs>
              <w:ind w:left="349"/>
              <w:rPr>
                <w:rFonts w:ascii="GHEA Grapalat" w:hAnsi="GHEA Grapalat"/>
                <w:sz w:val="18"/>
                <w:szCs w:val="18"/>
              </w:rPr>
            </w:pPr>
            <w:r w:rsidRPr="005C5417">
              <w:rPr>
                <w:rFonts w:ascii="GHEA Grapalat" w:hAnsi="GHEA Grapalat"/>
                <w:sz w:val="18"/>
                <w:szCs w:val="18"/>
              </w:rPr>
              <w:lastRenderedPageBreak/>
              <w:t>10</w:t>
            </w:r>
          </w:p>
        </w:tc>
        <w:tc>
          <w:tcPr>
            <w:tcW w:w="1422" w:type="dxa"/>
            <w:vAlign w:val="center"/>
          </w:tcPr>
          <w:p w14:paraId="05CE7012" w14:textId="5B1C7CB7" w:rsidR="001A2EF7" w:rsidRPr="005C5417" w:rsidRDefault="001A2EF7" w:rsidP="001A2EF7">
            <w:pPr>
              <w:jc w:val="center"/>
              <w:rPr>
                <w:rFonts w:ascii="GHEA Grapalat" w:hAnsi="GHEA Grapalat"/>
                <w:sz w:val="18"/>
                <w:szCs w:val="18"/>
              </w:rPr>
            </w:pPr>
            <w:r w:rsidRPr="005C5417">
              <w:rPr>
                <w:rFonts w:ascii="Arial Armenian" w:hAnsi="Arial Armenian"/>
                <w:sz w:val="18"/>
                <w:szCs w:val="18"/>
              </w:rPr>
              <w:t>15811100</w:t>
            </w:r>
          </w:p>
        </w:tc>
        <w:tc>
          <w:tcPr>
            <w:tcW w:w="1667" w:type="dxa"/>
            <w:vAlign w:val="center"/>
          </w:tcPr>
          <w:p w14:paraId="5BAE1FE7" w14:textId="0BC51A66" w:rsidR="001A2EF7" w:rsidRPr="005C5417" w:rsidRDefault="001A2EF7" w:rsidP="001A2EF7">
            <w:pPr>
              <w:rPr>
                <w:rFonts w:ascii="GHEA Grapalat" w:hAnsi="GHEA Grapalat"/>
                <w:sz w:val="18"/>
                <w:szCs w:val="18"/>
              </w:rPr>
            </w:pPr>
            <w:proofErr w:type="spellStart"/>
            <w:r w:rsidRPr="005C5417">
              <w:rPr>
                <w:rFonts w:ascii="GHEA Grapalat" w:hAnsi="GHEA Grapalat"/>
                <w:color w:val="000000"/>
                <w:sz w:val="18"/>
                <w:szCs w:val="18"/>
              </w:rPr>
              <w:t>Հաց</w:t>
            </w:r>
            <w:proofErr w:type="spellEnd"/>
          </w:p>
        </w:tc>
        <w:tc>
          <w:tcPr>
            <w:tcW w:w="992" w:type="dxa"/>
            <w:vAlign w:val="center"/>
          </w:tcPr>
          <w:p w14:paraId="420AD80E" w14:textId="7066C2E2" w:rsidR="001A2EF7" w:rsidRPr="005C5417" w:rsidRDefault="001A2EF7" w:rsidP="001A2EF7">
            <w:pPr>
              <w:jc w:val="center"/>
              <w:rPr>
                <w:rFonts w:ascii="GHEA Grapalat" w:hAnsi="GHEA Grapalat"/>
                <w:sz w:val="18"/>
                <w:szCs w:val="18"/>
                <w:lang w:val="es-ES"/>
              </w:rPr>
            </w:pPr>
          </w:p>
        </w:tc>
        <w:tc>
          <w:tcPr>
            <w:tcW w:w="4219" w:type="dxa"/>
            <w:vAlign w:val="center"/>
          </w:tcPr>
          <w:p w14:paraId="350F6395" w14:textId="035A65E1" w:rsidR="001A2EF7" w:rsidRPr="005C5417" w:rsidRDefault="001A2EF7" w:rsidP="001A2EF7">
            <w:pPr>
              <w:rPr>
                <w:rFonts w:ascii="GHEA Grapalat" w:hAnsi="GHEA Grapalat"/>
                <w:color w:val="000000"/>
                <w:sz w:val="18"/>
                <w:szCs w:val="18"/>
                <w:lang w:val="es-ES" w:eastAsia="ru-RU"/>
              </w:rPr>
            </w:pPr>
            <w:r w:rsidRPr="00F16820">
              <w:rPr>
                <w:rFonts w:ascii="GHEA Grapalat" w:hAnsi="GHEA Grapalat"/>
                <w:sz w:val="16"/>
                <w:szCs w:val="16"/>
                <w:lang w:val="hy-AM"/>
              </w:rPr>
              <w:t xml:space="preserve">ՀՍՏ 31-2019, Հաց ցորենի ալյուրից՝ </w:t>
            </w:r>
            <w:r w:rsidRPr="00E26D9F">
              <w:rPr>
                <w:rFonts w:ascii="GHEA Grapalat" w:hAnsi="GHEA Grapalat"/>
                <w:sz w:val="16"/>
                <w:szCs w:val="16"/>
                <w:lang w:val="hy-AM"/>
              </w:rPr>
              <w:t>ց</w:t>
            </w:r>
            <w:r w:rsidRPr="005B4E61">
              <w:rPr>
                <w:rFonts w:ascii="GHEA Grapalat" w:hAnsi="GHEA Grapalat"/>
                <w:sz w:val="16"/>
                <w:szCs w:val="16"/>
                <w:lang w:val="hy-AM"/>
              </w:rPr>
              <w:t xml:space="preserve">որենի 1-ին տեսակի ալյուրից պատրաստված։ </w:t>
            </w:r>
            <w:r w:rsidRPr="0091002C">
              <w:rPr>
                <w:rFonts w:ascii="GHEA Grapalat" w:hAnsi="GHEA Grapalat"/>
                <w:sz w:val="16"/>
                <w:szCs w:val="16"/>
                <w:lang w:val="hy-AM"/>
              </w:rPr>
              <w:t>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r w:rsidRPr="0099479C">
              <w:rPr>
                <w:rFonts w:ascii="GHEA Grapalat" w:hAnsi="GHEA Grapalat"/>
                <w:sz w:val="16"/>
                <w:szCs w:val="16"/>
                <w:lang w:val="hy-AM"/>
              </w:rPr>
              <w:t xml:space="preserve"> </w:t>
            </w:r>
            <w:r w:rsidRPr="00390033">
              <w:rPr>
                <w:rFonts w:ascii="GHEA Grapalat" w:hAnsi="GHEA Grapalat"/>
                <w:sz w:val="16"/>
                <w:szCs w:val="16"/>
                <w:lang w:val="hy-AM"/>
              </w:rPr>
              <w:t>Պիտանելիության մնացորդային ժամկետը ոչ պակաս քան 90%</w:t>
            </w:r>
            <w:r w:rsidRPr="005B4E61">
              <w:rPr>
                <w:rFonts w:ascii="GHEA Grapalat" w:hAnsi="GHEA Grapalat"/>
                <w:sz w:val="16"/>
                <w:szCs w:val="16"/>
                <w:lang w:val="hy-AM"/>
              </w:rPr>
              <w:t>։</w:t>
            </w:r>
            <w:r w:rsidRPr="00390033">
              <w:rPr>
                <w:rFonts w:ascii="GHEA Grapalat" w:hAnsi="GHEA Grapalat"/>
                <w:sz w:val="16"/>
                <w:szCs w:val="16"/>
                <w:lang w:val="hy-AM"/>
              </w:rPr>
              <w:t xml:space="preserve"> </w:t>
            </w:r>
            <w:r w:rsidRPr="0091002C">
              <w:rPr>
                <w:rFonts w:ascii="GHEA Grapalat" w:hAnsi="GHEA Grapalat"/>
                <w:sz w:val="16"/>
                <w:szCs w:val="16"/>
                <w:lang w:val="hy-AM"/>
              </w:rPr>
              <w:t>ՀՀ «Ստանդարտացման մասին» օրենքի համաձայն</w:t>
            </w:r>
            <w:r>
              <w:rPr>
                <w:rFonts w:ascii="GHEA Grapalat" w:hAnsi="GHEA Grapalat"/>
                <w:sz w:val="16"/>
                <w:szCs w:val="16"/>
                <w:lang w:val="hy-AM"/>
              </w:rPr>
              <w:t xml:space="preserve"> ապրանքի </w:t>
            </w:r>
            <w:r w:rsidRPr="0091002C">
              <w:rPr>
                <w:rFonts w:ascii="GHEA Grapalat" w:hAnsi="GHEA Grapalat"/>
                <w:sz w:val="16"/>
                <w:szCs w:val="16"/>
                <w:lang w:val="hy-AM"/>
              </w:rPr>
              <w:t xml:space="preserve">տեխնիկական պայմանները </w:t>
            </w:r>
            <w:r>
              <w:rPr>
                <w:rFonts w:ascii="GHEA Grapalat" w:hAnsi="GHEA Grapalat"/>
                <w:sz w:val="16"/>
                <w:szCs w:val="16"/>
                <w:lang w:val="hy-AM"/>
              </w:rPr>
              <w:t>պետք է գրանցված լինեն և ներկայացվեն ապրանքի մատակարարման ժամանակ</w:t>
            </w:r>
            <w:r w:rsidRPr="0091002C">
              <w:rPr>
                <w:rFonts w:ascii="GHEA Grapalat" w:hAnsi="GHEA Grapalat"/>
                <w:sz w:val="16"/>
                <w:szCs w:val="16"/>
                <w:lang w:val="hy-AM"/>
              </w:rPr>
              <w:t>։</w:t>
            </w:r>
            <w:r>
              <w:rPr>
                <w:rFonts w:ascii="GHEA Grapalat" w:hAnsi="GHEA Grapalat"/>
                <w:sz w:val="16"/>
                <w:szCs w:val="16"/>
                <w:lang w:val="hy-AM"/>
              </w:rPr>
              <w:t xml:space="preserve"> </w:t>
            </w:r>
            <w:r w:rsidRPr="00390033">
              <w:rPr>
                <w:rFonts w:ascii="GHEA Grapalat" w:hAnsi="GHEA Grapalat" w:cs="Calibri"/>
                <w:sz w:val="16"/>
                <w:szCs w:val="16"/>
                <w:lang w:val="hy-AM"/>
              </w:rPr>
              <w:t xml:space="preserve">Պիտանելիության ժամկետը՝ թխված մատակարարման օրը։ Պարտադիր պայման՝ </w:t>
            </w:r>
            <w:r w:rsidRPr="00522FEB">
              <w:rPr>
                <w:rFonts w:ascii="GHEA Grapalat" w:hAnsi="GHEA Grapalat" w:cs="Calibri"/>
                <w:sz w:val="16"/>
                <w:szCs w:val="16"/>
                <w:lang w:val="hy-AM"/>
              </w:rPr>
              <w:t>Սննդամթերքի փոխադրումը պետք է իրականացվի սննդամթերքի անվտանգության ոլորտի իրավական ակտերով սահմանված պահանջներին համապատասխանող փոխադրամիջոցներով:</w:t>
            </w:r>
          </w:p>
        </w:tc>
        <w:tc>
          <w:tcPr>
            <w:tcW w:w="992" w:type="dxa"/>
            <w:vAlign w:val="center"/>
          </w:tcPr>
          <w:p w14:paraId="2A6C2472" w14:textId="7CB106EC" w:rsidR="001A2EF7" w:rsidRPr="005C5417" w:rsidRDefault="001A2EF7" w:rsidP="001A2EF7">
            <w:pPr>
              <w:jc w:val="center"/>
              <w:rPr>
                <w:rFonts w:ascii="GHEA Grapalat" w:hAnsi="GHEA Grapalat"/>
                <w:sz w:val="18"/>
                <w:szCs w:val="18"/>
              </w:rPr>
            </w:pPr>
            <w:proofErr w:type="spellStart"/>
            <w:r w:rsidRPr="005C5417">
              <w:rPr>
                <w:rFonts w:ascii="Arial" w:hAnsi="Arial" w:cs="Arial"/>
                <w:sz w:val="18"/>
                <w:szCs w:val="18"/>
              </w:rPr>
              <w:t>կգ</w:t>
            </w:r>
            <w:proofErr w:type="spellEnd"/>
          </w:p>
        </w:tc>
        <w:tc>
          <w:tcPr>
            <w:tcW w:w="851" w:type="dxa"/>
            <w:vAlign w:val="center"/>
          </w:tcPr>
          <w:p w14:paraId="11BEF0AD" w14:textId="4A6505BF" w:rsidR="001A2EF7" w:rsidRPr="005C5417" w:rsidRDefault="001A2EF7" w:rsidP="001A2EF7">
            <w:pPr>
              <w:jc w:val="center"/>
              <w:rPr>
                <w:rFonts w:ascii="GHEA Grapalat" w:hAnsi="GHEA Grapalat" w:cs="Calibri"/>
                <w:color w:val="000000"/>
                <w:sz w:val="18"/>
                <w:szCs w:val="18"/>
              </w:rPr>
            </w:pPr>
          </w:p>
        </w:tc>
        <w:tc>
          <w:tcPr>
            <w:tcW w:w="850" w:type="dxa"/>
            <w:vAlign w:val="center"/>
          </w:tcPr>
          <w:p w14:paraId="6523C65B" w14:textId="77777777" w:rsidR="001A2EF7" w:rsidRPr="005C5417" w:rsidRDefault="001A2EF7" w:rsidP="001A2EF7">
            <w:pPr>
              <w:jc w:val="center"/>
              <w:rPr>
                <w:rFonts w:ascii="GHEA Grapalat" w:hAnsi="GHEA Grapalat" w:cs="Calibri"/>
                <w:color w:val="000000"/>
                <w:sz w:val="18"/>
                <w:szCs w:val="18"/>
              </w:rPr>
            </w:pPr>
          </w:p>
        </w:tc>
        <w:tc>
          <w:tcPr>
            <w:tcW w:w="992" w:type="dxa"/>
            <w:vAlign w:val="center"/>
          </w:tcPr>
          <w:p w14:paraId="287D8307" w14:textId="56BBD6E6" w:rsidR="001A2EF7" w:rsidRPr="005C5417" w:rsidRDefault="001A2EF7" w:rsidP="001A2EF7">
            <w:pPr>
              <w:jc w:val="center"/>
              <w:rPr>
                <w:rFonts w:ascii="GHEA Grapalat" w:hAnsi="GHEA Grapalat"/>
                <w:sz w:val="18"/>
                <w:szCs w:val="18"/>
              </w:rPr>
            </w:pPr>
            <w:r>
              <w:rPr>
                <w:rFonts w:ascii="Arial Armenian" w:hAnsi="Arial Armenian" w:cs="Calibri"/>
                <w:color w:val="000000"/>
                <w:sz w:val="20"/>
                <w:szCs w:val="20"/>
              </w:rPr>
              <w:t>6312</w:t>
            </w:r>
          </w:p>
        </w:tc>
        <w:tc>
          <w:tcPr>
            <w:tcW w:w="992" w:type="dxa"/>
            <w:vAlign w:val="center"/>
          </w:tcPr>
          <w:p w14:paraId="72186195" w14:textId="698369AF" w:rsidR="001A2EF7" w:rsidRPr="00502095" w:rsidRDefault="001A2EF7" w:rsidP="001A2EF7">
            <w:pPr>
              <w:rPr>
                <w:sz w:val="16"/>
                <w:szCs w:val="16"/>
              </w:rPr>
            </w:pPr>
            <w:r w:rsidRPr="005C5417">
              <w:rPr>
                <w:rFonts w:ascii="GHEA Grapalat" w:hAnsi="GHEA Grapalat" w:cs="Arial"/>
                <w:color w:val="000000"/>
                <w:sz w:val="14"/>
                <w:szCs w:val="14"/>
                <w:lang w:val="ru-RU" w:eastAsia="ru-RU"/>
              </w:rPr>
              <w:t>ՀՀ</w:t>
            </w:r>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Կոտայքի</w:t>
            </w:r>
            <w:proofErr w:type="spellEnd"/>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մարզ</w:t>
            </w:r>
            <w:proofErr w:type="spellEnd"/>
            <w:r w:rsidRPr="005C5417">
              <w:rPr>
                <w:rFonts w:ascii="GHEA Grapalat" w:hAnsi="GHEA Grapalat" w:cs="Arial"/>
                <w:color w:val="000000"/>
                <w:sz w:val="14"/>
                <w:szCs w:val="14"/>
                <w:lang w:eastAsia="ru-RU"/>
              </w:rPr>
              <w:t xml:space="preserve">, </w:t>
            </w:r>
            <w:r w:rsidRPr="005C5417">
              <w:rPr>
                <w:rFonts w:ascii="GHEA Grapalat" w:hAnsi="GHEA Grapalat" w:cs="Arial"/>
                <w:color w:val="000000"/>
                <w:sz w:val="14"/>
                <w:szCs w:val="14"/>
                <w:lang w:val="ru-RU" w:eastAsia="ru-RU"/>
              </w:rPr>
              <w:t>ք</w:t>
            </w:r>
            <w:r w:rsidRPr="005C5417">
              <w:rPr>
                <w:rFonts w:ascii="GHEA Grapalat" w:hAnsi="GHEA Grapalat" w:cs="Arial"/>
                <w:color w:val="000000"/>
                <w:sz w:val="14"/>
                <w:szCs w:val="14"/>
                <w:lang w:eastAsia="ru-RU"/>
              </w:rPr>
              <w:t>.</w:t>
            </w:r>
            <w:proofErr w:type="spellStart"/>
            <w:r w:rsidRPr="005C5417">
              <w:rPr>
                <w:rFonts w:ascii="GHEA Grapalat" w:hAnsi="GHEA Grapalat" w:cs="Arial"/>
                <w:color w:val="000000"/>
                <w:sz w:val="14"/>
                <w:szCs w:val="14"/>
                <w:lang w:val="ru-RU" w:eastAsia="ru-RU"/>
              </w:rPr>
              <w:t>Աբովյան</w:t>
            </w:r>
            <w:proofErr w:type="spellEnd"/>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Սուրեն</w:t>
            </w:r>
            <w:proofErr w:type="spellEnd"/>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Մնացականյանի</w:t>
            </w:r>
            <w:proofErr w:type="spellEnd"/>
            <w:r w:rsidRPr="005C5417">
              <w:rPr>
                <w:rFonts w:ascii="GHEA Grapalat" w:hAnsi="GHEA Grapalat" w:cs="Arial"/>
                <w:color w:val="000000"/>
                <w:sz w:val="14"/>
                <w:szCs w:val="14"/>
                <w:lang w:eastAsia="ru-RU"/>
              </w:rPr>
              <w:t xml:space="preserve"> 5   </w:t>
            </w:r>
          </w:p>
        </w:tc>
        <w:tc>
          <w:tcPr>
            <w:tcW w:w="993" w:type="dxa"/>
            <w:vAlign w:val="center"/>
          </w:tcPr>
          <w:p w14:paraId="2C647A41" w14:textId="573ADEF8" w:rsidR="001A2EF7" w:rsidRPr="006860BA" w:rsidRDefault="001A2EF7" w:rsidP="001A2EF7">
            <w:pPr>
              <w:rPr>
                <w:sz w:val="14"/>
                <w:szCs w:val="14"/>
              </w:rPr>
            </w:pPr>
            <w:proofErr w:type="spellStart"/>
            <w:r w:rsidRPr="006860BA">
              <w:rPr>
                <w:rFonts w:ascii="GHEA Grapalat" w:hAnsi="GHEA Grapalat" w:cs="Calibri"/>
                <w:color w:val="000000"/>
                <w:sz w:val="14"/>
                <w:szCs w:val="14"/>
                <w:lang w:val="ru-RU"/>
              </w:rPr>
              <w:t>Ըստ</w:t>
            </w:r>
            <w:proofErr w:type="spellEnd"/>
            <w:r w:rsidRPr="006860BA">
              <w:rPr>
                <w:rFonts w:ascii="GHEA Grapalat" w:hAnsi="GHEA Grapalat" w:cs="Calibri"/>
                <w:color w:val="000000"/>
                <w:sz w:val="14"/>
                <w:szCs w:val="14"/>
              </w:rPr>
              <w:t xml:space="preserve"> </w:t>
            </w:r>
            <w:proofErr w:type="spellStart"/>
            <w:r w:rsidRPr="006860BA">
              <w:rPr>
                <w:rFonts w:ascii="GHEA Grapalat" w:hAnsi="GHEA Grapalat" w:cs="Calibri"/>
                <w:color w:val="000000"/>
                <w:sz w:val="14"/>
                <w:szCs w:val="14"/>
              </w:rPr>
              <w:t>պատվիրատոհի</w:t>
            </w:r>
            <w:proofErr w:type="spellEnd"/>
            <w:r w:rsidRPr="006860BA">
              <w:rPr>
                <w:rFonts w:ascii="GHEA Grapalat" w:hAnsi="GHEA Grapalat" w:cs="Calibri"/>
                <w:color w:val="000000"/>
                <w:sz w:val="14"/>
                <w:szCs w:val="14"/>
              </w:rPr>
              <w:t xml:space="preserve"> </w:t>
            </w:r>
            <w:proofErr w:type="spellStart"/>
            <w:r w:rsidRPr="006860BA">
              <w:rPr>
                <w:rFonts w:ascii="GHEA Grapalat" w:hAnsi="GHEA Grapalat" w:cs="Calibri"/>
                <w:color w:val="000000"/>
                <w:sz w:val="14"/>
                <w:szCs w:val="14"/>
                <w:lang w:val="ru-RU"/>
              </w:rPr>
              <w:t>պահանջի</w:t>
            </w:r>
            <w:proofErr w:type="spellEnd"/>
            <w:r w:rsidRPr="006860BA">
              <w:rPr>
                <w:rFonts w:ascii="GHEA Grapalat" w:hAnsi="GHEA Grapalat" w:cs="Calibri"/>
                <w:color w:val="000000"/>
                <w:sz w:val="14"/>
                <w:szCs w:val="14"/>
              </w:rPr>
              <w:t xml:space="preserve"> </w:t>
            </w:r>
          </w:p>
        </w:tc>
        <w:tc>
          <w:tcPr>
            <w:tcW w:w="1167" w:type="dxa"/>
            <w:vAlign w:val="center"/>
          </w:tcPr>
          <w:p w14:paraId="25B2E376" w14:textId="10533609" w:rsidR="001A2EF7" w:rsidRPr="006860BA" w:rsidRDefault="001A2EF7" w:rsidP="001A2EF7">
            <w:pPr>
              <w:jc w:val="center"/>
              <w:rPr>
                <w:rFonts w:ascii="GHEA Grapalat" w:hAnsi="GHEA Grapalat"/>
                <w:sz w:val="14"/>
                <w:szCs w:val="14"/>
              </w:rPr>
            </w:pPr>
            <w:proofErr w:type="spellStart"/>
            <w:r w:rsidRPr="006860BA">
              <w:rPr>
                <w:rFonts w:ascii="GHEA Grapalat" w:hAnsi="GHEA Grapalat"/>
                <w:i/>
                <w:iCs/>
                <w:sz w:val="14"/>
                <w:szCs w:val="14"/>
              </w:rPr>
              <w:t>Պայմանագիրը</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օրինական</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ուժի</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մեջ</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մտնելուց</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հետո</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մինչև</w:t>
            </w:r>
            <w:proofErr w:type="spellEnd"/>
            <w:r w:rsidRPr="006860BA">
              <w:rPr>
                <w:rFonts w:ascii="GHEA Grapalat" w:hAnsi="GHEA Grapalat"/>
                <w:i/>
                <w:iCs/>
                <w:sz w:val="14"/>
                <w:szCs w:val="14"/>
              </w:rPr>
              <w:t xml:space="preserve"> </w:t>
            </w:r>
            <w:r>
              <w:rPr>
                <w:rFonts w:ascii="GHEA Grapalat" w:hAnsi="GHEA Grapalat"/>
                <w:i/>
                <w:iCs/>
                <w:sz w:val="14"/>
                <w:szCs w:val="14"/>
              </w:rPr>
              <w:t>25.05.2026</w:t>
            </w:r>
          </w:p>
        </w:tc>
      </w:tr>
      <w:tr w:rsidR="004734B7" w:rsidRPr="005B4E61" w14:paraId="7312BF95" w14:textId="77777777" w:rsidTr="006860BA">
        <w:trPr>
          <w:cantSplit/>
          <w:trHeight w:val="1134"/>
          <w:jc w:val="center"/>
        </w:trPr>
        <w:tc>
          <w:tcPr>
            <w:tcW w:w="847" w:type="dxa"/>
            <w:vAlign w:val="center"/>
          </w:tcPr>
          <w:p w14:paraId="013365B4" w14:textId="4A67BD4A" w:rsidR="004734B7" w:rsidRPr="005C5417" w:rsidRDefault="004734B7" w:rsidP="004734B7">
            <w:pPr>
              <w:tabs>
                <w:tab w:val="left" w:pos="747"/>
              </w:tabs>
              <w:ind w:left="349"/>
              <w:rPr>
                <w:rFonts w:ascii="GHEA Grapalat" w:hAnsi="GHEA Grapalat"/>
                <w:sz w:val="18"/>
                <w:szCs w:val="18"/>
              </w:rPr>
            </w:pPr>
            <w:r w:rsidRPr="005C5417">
              <w:rPr>
                <w:rFonts w:ascii="GHEA Grapalat" w:hAnsi="GHEA Grapalat"/>
                <w:sz w:val="18"/>
                <w:szCs w:val="18"/>
              </w:rPr>
              <w:t>11</w:t>
            </w:r>
          </w:p>
        </w:tc>
        <w:tc>
          <w:tcPr>
            <w:tcW w:w="1422" w:type="dxa"/>
            <w:vAlign w:val="center"/>
          </w:tcPr>
          <w:p w14:paraId="2BD15AA5" w14:textId="44E91A98" w:rsidR="004734B7" w:rsidRPr="005C5417" w:rsidRDefault="004734B7" w:rsidP="004734B7">
            <w:pPr>
              <w:jc w:val="center"/>
              <w:rPr>
                <w:rFonts w:ascii="GHEA Grapalat" w:hAnsi="GHEA Grapalat"/>
                <w:sz w:val="18"/>
                <w:szCs w:val="18"/>
              </w:rPr>
            </w:pPr>
            <w:r w:rsidRPr="005C5417">
              <w:rPr>
                <w:rFonts w:ascii="GHEA Grapalat" w:hAnsi="GHEA Grapalat"/>
                <w:color w:val="000000"/>
                <w:sz w:val="18"/>
                <w:szCs w:val="18"/>
              </w:rPr>
              <w:t>15616000</w:t>
            </w:r>
          </w:p>
        </w:tc>
        <w:tc>
          <w:tcPr>
            <w:tcW w:w="1667" w:type="dxa"/>
            <w:vAlign w:val="center"/>
          </w:tcPr>
          <w:p w14:paraId="198F44E3" w14:textId="59DEBAF7" w:rsidR="004734B7" w:rsidRPr="005C5417" w:rsidRDefault="004734B7" w:rsidP="004734B7">
            <w:pPr>
              <w:rPr>
                <w:rFonts w:ascii="GHEA Grapalat" w:hAnsi="GHEA Grapalat"/>
                <w:sz w:val="18"/>
                <w:szCs w:val="18"/>
              </w:rPr>
            </w:pPr>
            <w:proofErr w:type="spellStart"/>
            <w:r w:rsidRPr="005C5417">
              <w:rPr>
                <w:rFonts w:ascii="GHEA Grapalat" w:hAnsi="GHEA Grapalat"/>
                <w:color w:val="000000"/>
                <w:sz w:val="18"/>
                <w:szCs w:val="18"/>
              </w:rPr>
              <w:t>Հնդկաձավար</w:t>
            </w:r>
            <w:proofErr w:type="spellEnd"/>
          </w:p>
        </w:tc>
        <w:tc>
          <w:tcPr>
            <w:tcW w:w="992" w:type="dxa"/>
            <w:vAlign w:val="center"/>
          </w:tcPr>
          <w:p w14:paraId="28526862" w14:textId="4A5AACE9" w:rsidR="004734B7" w:rsidRPr="005C5417" w:rsidRDefault="004734B7" w:rsidP="004734B7">
            <w:pPr>
              <w:rPr>
                <w:rFonts w:ascii="GHEA Grapalat" w:hAnsi="GHEA Grapalat"/>
                <w:sz w:val="18"/>
                <w:szCs w:val="18"/>
                <w:lang w:val="hy-AM"/>
              </w:rPr>
            </w:pPr>
          </w:p>
        </w:tc>
        <w:tc>
          <w:tcPr>
            <w:tcW w:w="4219" w:type="dxa"/>
            <w:vAlign w:val="center"/>
          </w:tcPr>
          <w:p w14:paraId="7C7B445D" w14:textId="6255346E" w:rsidR="004734B7" w:rsidRPr="005C5417" w:rsidRDefault="004734B7" w:rsidP="004734B7">
            <w:pPr>
              <w:rPr>
                <w:rFonts w:ascii="GHEA Grapalat" w:hAnsi="GHEA Grapalat"/>
                <w:color w:val="000000"/>
                <w:sz w:val="18"/>
                <w:szCs w:val="18"/>
                <w:lang w:val="hy-AM" w:eastAsia="ru-RU"/>
              </w:rPr>
            </w:pPr>
            <w:r w:rsidRPr="00A44452">
              <w:rPr>
                <w:rFonts w:ascii="GHEA Grapalat" w:hAnsi="GHEA Grapalat"/>
                <w:sz w:val="16"/>
                <w:szCs w:val="16"/>
                <w:lang w:val="hy-AM"/>
              </w:rPr>
              <w:t xml:space="preserve">ԳՕՍՏ 5550-2021, </w:t>
            </w:r>
            <w:r>
              <w:rPr>
                <w:rFonts w:ascii="GHEA Grapalat" w:hAnsi="GHEA Grapalat"/>
                <w:sz w:val="16"/>
                <w:szCs w:val="16"/>
                <w:lang w:val="hy-AM"/>
              </w:rPr>
              <w:t>հ</w:t>
            </w:r>
            <w:r w:rsidRPr="005B4E61">
              <w:rPr>
                <w:rFonts w:ascii="GHEA Grapalat" w:hAnsi="GHEA Grapalat"/>
                <w:sz w:val="16"/>
                <w:szCs w:val="16"/>
                <w:lang w:val="hy-AM"/>
              </w:rPr>
              <w:t>նդկաձավար I կամ II տեսակների, չոր</w:t>
            </w:r>
            <w:r w:rsidRPr="007409D5">
              <w:rPr>
                <w:rFonts w:ascii="GHEA Grapalat" w:hAnsi="GHEA Grapalat"/>
                <w:sz w:val="16"/>
                <w:szCs w:val="16"/>
                <w:lang w:val="hy-AM"/>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w:t>
            </w:r>
            <w:r w:rsidRPr="007409D5">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992" w:type="dxa"/>
            <w:vAlign w:val="center"/>
          </w:tcPr>
          <w:p w14:paraId="1FFA944B" w14:textId="3C91C136" w:rsidR="004734B7" w:rsidRPr="005C5417" w:rsidRDefault="004734B7" w:rsidP="004734B7">
            <w:pPr>
              <w:jc w:val="center"/>
              <w:rPr>
                <w:rFonts w:ascii="GHEA Grapalat" w:hAnsi="GHEA Grapalat"/>
                <w:sz w:val="18"/>
                <w:szCs w:val="18"/>
              </w:rPr>
            </w:pPr>
            <w:proofErr w:type="spellStart"/>
            <w:r w:rsidRPr="005C5417">
              <w:rPr>
                <w:rFonts w:ascii="Arial" w:hAnsi="Arial" w:cs="Arial"/>
                <w:sz w:val="18"/>
                <w:szCs w:val="18"/>
              </w:rPr>
              <w:t>կգ</w:t>
            </w:r>
            <w:proofErr w:type="spellEnd"/>
          </w:p>
        </w:tc>
        <w:tc>
          <w:tcPr>
            <w:tcW w:w="851" w:type="dxa"/>
            <w:vAlign w:val="center"/>
          </w:tcPr>
          <w:p w14:paraId="6B17BDB6" w14:textId="209A3EFD" w:rsidR="004734B7" w:rsidRPr="005C5417" w:rsidRDefault="004734B7" w:rsidP="004734B7">
            <w:pPr>
              <w:jc w:val="center"/>
              <w:rPr>
                <w:rFonts w:ascii="GHEA Grapalat" w:hAnsi="GHEA Grapalat" w:cs="Calibri"/>
                <w:color w:val="000000"/>
                <w:sz w:val="18"/>
                <w:szCs w:val="18"/>
              </w:rPr>
            </w:pPr>
          </w:p>
        </w:tc>
        <w:tc>
          <w:tcPr>
            <w:tcW w:w="850" w:type="dxa"/>
            <w:vAlign w:val="center"/>
          </w:tcPr>
          <w:p w14:paraId="08D5DF5D" w14:textId="77777777" w:rsidR="004734B7" w:rsidRPr="005C5417" w:rsidRDefault="004734B7" w:rsidP="004734B7">
            <w:pPr>
              <w:jc w:val="center"/>
              <w:rPr>
                <w:rFonts w:ascii="GHEA Grapalat" w:hAnsi="GHEA Grapalat" w:cs="Calibri"/>
                <w:color w:val="000000"/>
                <w:sz w:val="18"/>
                <w:szCs w:val="18"/>
              </w:rPr>
            </w:pPr>
          </w:p>
        </w:tc>
        <w:tc>
          <w:tcPr>
            <w:tcW w:w="992" w:type="dxa"/>
            <w:vAlign w:val="center"/>
          </w:tcPr>
          <w:p w14:paraId="0FE6AA29" w14:textId="713BADD4" w:rsidR="004734B7" w:rsidRPr="005C5417" w:rsidRDefault="004734B7" w:rsidP="004734B7">
            <w:pPr>
              <w:jc w:val="center"/>
              <w:rPr>
                <w:rFonts w:ascii="GHEA Grapalat" w:hAnsi="GHEA Grapalat"/>
                <w:sz w:val="18"/>
                <w:szCs w:val="18"/>
              </w:rPr>
            </w:pPr>
            <w:r>
              <w:rPr>
                <w:rFonts w:ascii="Arial Armenian" w:hAnsi="Arial Armenian" w:cs="Calibri"/>
                <w:color w:val="000000"/>
                <w:sz w:val="20"/>
                <w:szCs w:val="20"/>
              </w:rPr>
              <w:t>842</w:t>
            </w:r>
          </w:p>
        </w:tc>
        <w:tc>
          <w:tcPr>
            <w:tcW w:w="992" w:type="dxa"/>
            <w:vAlign w:val="center"/>
          </w:tcPr>
          <w:p w14:paraId="1F1AA34A" w14:textId="44006344" w:rsidR="004734B7" w:rsidRPr="00502095" w:rsidRDefault="004734B7" w:rsidP="004734B7">
            <w:pPr>
              <w:rPr>
                <w:sz w:val="16"/>
                <w:szCs w:val="16"/>
              </w:rPr>
            </w:pPr>
            <w:r w:rsidRPr="005C5417">
              <w:rPr>
                <w:rFonts w:ascii="GHEA Grapalat" w:hAnsi="GHEA Grapalat" w:cs="Arial"/>
                <w:color w:val="000000"/>
                <w:sz w:val="14"/>
                <w:szCs w:val="14"/>
                <w:lang w:val="ru-RU" w:eastAsia="ru-RU"/>
              </w:rPr>
              <w:t>ՀՀ</w:t>
            </w:r>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Կոտայքի</w:t>
            </w:r>
            <w:proofErr w:type="spellEnd"/>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մարզ</w:t>
            </w:r>
            <w:proofErr w:type="spellEnd"/>
            <w:r w:rsidRPr="005C5417">
              <w:rPr>
                <w:rFonts w:ascii="GHEA Grapalat" w:hAnsi="GHEA Grapalat" w:cs="Arial"/>
                <w:color w:val="000000"/>
                <w:sz w:val="14"/>
                <w:szCs w:val="14"/>
                <w:lang w:eastAsia="ru-RU"/>
              </w:rPr>
              <w:t xml:space="preserve">, </w:t>
            </w:r>
            <w:r w:rsidRPr="005C5417">
              <w:rPr>
                <w:rFonts w:ascii="GHEA Grapalat" w:hAnsi="GHEA Grapalat" w:cs="Arial"/>
                <w:color w:val="000000"/>
                <w:sz w:val="14"/>
                <w:szCs w:val="14"/>
                <w:lang w:val="ru-RU" w:eastAsia="ru-RU"/>
              </w:rPr>
              <w:t>ք</w:t>
            </w:r>
            <w:r w:rsidRPr="005C5417">
              <w:rPr>
                <w:rFonts w:ascii="GHEA Grapalat" w:hAnsi="GHEA Grapalat" w:cs="Arial"/>
                <w:color w:val="000000"/>
                <w:sz w:val="14"/>
                <w:szCs w:val="14"/>
                <w:lang w:eastAsia="ru-RU"/>
              </w:rPr>
              <w:t>.</w:t>
            </w:r>
            <w:proofErr w:type="spellStart"/>
            <w:r w:rsidRPr="005C5417">
              <w:rPr>
                <w:rFonts w:ascii="GHEA Grapalat" w:hAnsi="GHEA Grapalat" w:cs="Arial"/>
                <w:color w:val="000000"/>
                <w:sz w:val="14"/>
                <w:szCs w:val="14"/>
                <w:lang w:val="ru-RU" w:eastAsia="ru-RU"/>
              </w:rPr>
              <w:t>Աբովյան</w:t>
            </w:r>
            <w:proofErr w:type="spellEnd"/>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Սուրեն</w:t>
            </w:r>
            <w:proofErr w:type="spellEnd"/>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Մնացականյանի</w:t>
            </w:r>
            <w:proofErr w:type="spellEnd"/>
            <w:r w:rsidRPr="005C5417">
              <w:rPr>
                <w:rFonts w:ascii="GHEA Grapalat" w:hAnsi="GHEA Grapalat" w:cs="Arial"/>
                <w:color w:val="000000"/>
                <w:sz w:val="14"/>
                <w:szCs w:val="14"/>
                <w:lang w:eastAsia="ru-RU"/>
              </w:rPr>
              <w:t xml:space="preserve"> 5   </w:t>
            </w:r>
          </w:p>
        </w:tc>
        <w:tc>
          <w:tcPr>
            <w:tcW w:w="993" w:type="dxa"/>
            <w:vAlign w:val="center"/>
          </w:tcPr>
          <w:p w14:paraId="5BF710CB" w14:textId="21C3ADD8" w:rsidR="004734B7" w:rsidRPr="006860BA" w:rsidRDefault="004734B7" w:rsidP="004734B7">
            <w:pPr>
              <w:rPr>
                <w:sz w:val="14"/>
                <w:szCs w:val="14"/>
              </w:rPr>
            </w:pPr>
            <w:proofErr w:type="spellStart"/>
            <w:r w:rsidRPr="006860BA">
              <w:rPr>
                <w:rFonts w:ascii="GHEA Grapalat" w:hAnsi="GHEA Grapalat" w:cs="Calibri"/>
                <w:color w:val="000000"/>
                <w:sz w:val="14"/>
                <w:szCs w:val="14"/>
                <w:lang w:val="ru-RU"/>
              </w:rPr>
              <w:t>Ըստ</w:t>
            </w:r>
            <w:proofErr w:type="spellEnd"/>
            <w:r w:rsidRPr="006860BA">
              <w:rPr>
                <w:rFonts w:ascii="GHEA Grapalat" w:hAnsi="GHEA Grapalat" w:cs="Calibri"/>
                <w:color w:val="000000"/>
                <w:sz w:val="14"/>
                <w:szCs w:val="14"/>
              </w:rPr>
              <w:t xml:space="preserve"> </w:t>
            </w:r>
            <w:proofErr w:type="spellStart"/>
            <w:r w:rsidRPr="006860BA">
              <w:rPr>
                <w:rFonts w:ascii="GHEA Grapalat" w:hAnsi="GHEA Grapalat" w:cs="Calibri"/>
                <w:color w:val="000000"/>
                <w:sz w:val="14"/>
                <w:szCs w:val="14"/>
              </w:rPr>
              <w:t>պատվիրատոհի</w:t>
            </w:r>
            <w:proofErr w:type="spellEnd"/>
            <w:r w:rsidRPr="006860BA">
              <w:rPr>
                <w:rFonts w:ascii="GHEA Grapalat" w:hAnsi="GHEA Grapalat" w:cs="Calibri"/>
                <w:color w:val="000000"/>
                <w:sz w:val="14"/>
                <w:szCs w:val="14"/>
              </w:rPr>
              <w:t xml:space="preserve"> </w:t>
            </w:r>
            <w:proofErr w:type="spellStart"/>
            <w:r w:rsidRPr="006860BA">
              <w:rPr>
                <w:rFonts w:ascii="GHEA Grapalat" w:hAnsi="GHEA Grapalat" w:cs="Calibri"/>
                <w:color w:val="000000"/>
                <w:sz w:val="14"/>
                <w:szCs w:val="14"/>
                <w:lang w:val="ru-RU"/>
              </w:rPr>
              <w:t>պահանջի</w:t>
            </w:r>
            <w:proofErr w:type="spellEnd"/>
            <w:r w:rsidRPr="006860BA">
              <w:rPr>
                <w:rFonts w:ascii="GHEA Grapalat" w:hAnsi="GHEA Grapalat" w:cs="Calibri"/>
                <w:color w:val="000000"/>
                <w:sz w:val="14"/>
                <w:szCs w:val="14"/>
              </w:rPr>
              <w:t xml:space="preserve"> </w:t>
            </w:r>
          </w:p>
        </w:tc>
        <w:tc>
          <w:tcPr>
            <w:tcW w:w="1167" w:type="dxa"/>
            <w:vAlign w:val="center"/>
          </w:tcPr>
          <w:p w14:paraId="304C1D74" w14:textId="128F2CE9" w:rsidR="004734B7" w:rsidRPr="006860BA" w:rsidRDefault="004734B7" w:rsidP="004734B7">
            <w:pPr>
              <w:jc w:val="center"/>
              <w:rPr>
                <w:rFonts w:ascii="GHEA Grapalat" w:hAnsi="GHEA Grapalat"/>
                <w:sz w:val="14"/>
                <w:szCs w:val="14"/>
              </w:rPr>
            </w:pPr>
            <w:proofErr w:type="spellStart"/>
            <w:r w:rsidRPr="006860BA">
              <w:rPr>
                <w:rFonts w:ascii="GHEA Grapalat" w:hAnsi="GHEA Grapalat"/>
                <w:i/>
                <w:iCs/>
                <w:sz w:val="14"/>
                <w:szCs w:val="14"/>
              </w:rPr>
              <w:t>Պայմանագիրը</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օրինական</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ուժի</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մեջ</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մտնելուց</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հետո</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մինչև</w:t>
            </w:r>
            <w:proofErr w:type="spellEnd"/>
            <w:r w:rsidRPr="006860BA">
              <w:rPr>
                <w:rFonts w:ascii="GHEA Grapalat" w:hAnsi="GHEA Grapalat"/>
                <w:i/>
                <w:iCs/>
                <w:sz w:val="14"/>
                <w:szCs w:val="14"/>
              </w:rPr>
              <w:t xml:space="preserve"> </w:t>
            </w:r>
            <w:r>
              <w:rPr>
                <w:rFonts w:ascii="GHEA Grapalat" w:hAnsi="GHEA Grapalat"/>
                <w:i/>
                <w:iCs/>
                <w:sz w:val="14"/>
                <w:szCs w:val="14"/>
              </w:rPr>
              <w:t>25.05.2026</w:t>
            </w:r>
          </w:p>
        </w:tc>
      </w:tr>
      <w:tr w:rsidR="004734B7" w:rsidRPr="005B4E61" w14:paraId="567AB9C4" w14:textId="77777777" w:rsidTr="006860BA">
        <w:trPr>
          <w:cantSplit/>
          <w:trHeight w:val="2229"/>
          <w:jc w:val="center"/>
        </w:trPr>
        <w:tc>
          <w:tcPr>
            <w:tcW w:w="847" w:type="dxa"/>
            <w:vAlign w:val="center"/>
          </w:tcPr>
          <w:p w14:paraId="314CAC2B" w14:textId="08D598D4" w:rsidR="004734B7" w:rsidRPr="005C5417" w:rsidRDefault="004734B7" w:rsidP="004734B7">
            <w:pPr>
              <w:tabs>
                <w:tab w:val="left" w:pos="747"/>
              </w:tabs>
              <w:ind w:left="349"/>
              <w:rPr>
                <w:rFonts w:ascii="GHEA Grapalat" w:hAnsi="GHEA Grapalat"/>
                <w:sz w:val="18"/>
                <w:szCs w:val="18"/>
              </w:rPr>
            </w:pPr>
            <w:r w:rsidRPr="005C5417">
              <w:rPr>
                <w:rFonts w:ascii="GHEA Grapalat" w:hAnsi="GHEA Grapalat"/>
                <w:sz w:val="18"/>
                <w:szCs w:val="18"/>
              </w:rPr>
              <w:t>12</w:t>
            </w:r>
          </w:p>
        </w:tc>
        <w:tc>
          <w:tcPr>
            <w:tcW w:w="1422" w:type="dxa"/>
            <w:vAlign w:val="center"/>
          </w:tcPr>
          <w:p w14:paraId="6575BCF8" w14:textId="2A456E6F" w:rsidR="004734B7" w:rsidRPr="005C5417" w:rsidRDefault="004734B7" w:rsidP="004734B7">
            <w:pPr>
              <w:jc w:val="center"/>
              <w:rPr>
                <w:rFonts w:ascii="GHEA Grapalat" w:hAnsi="GHEA Grapalat"/>
                <w:sz w:val="18"/>
                <w:szCs w:val="18"/>
              </w:rPr>
            </w:pPr>
            <w:r w:rsidRPr="005C5417">
              <w:rPr>
                <w:rFonts w:ascii="GHEA Grapalat" w:hAnsi="GHEA Grapalat"/>
                <w:color w:val="000000"/>
                <w:sz w:val="18"/>
                <w:szCs w:val="18"/>
              </w:rPr>
              <w:t>03142510</w:t>
            </w:r>
          </w:p>
        </w:tc>
        <w:tc>
          <w:tcPr>
            <w:tcW w:w="1667" w:type="dxa"/>
            <w:vAlign w:val="center"/>
          </w:tcPr>
          <w:p w14:paraId="70DF5DA4" w14:textId="57EADDF3" w:rsidR="004734B7" w:rsidRPr="005C5417" w:rsidRDefault="004734B7" w:rsidP="004734B7">
            <w:pPr>
              <w:rPr>
                <w:rFonts w:ascii="GHEA Grapalat" w:hAnsi="GHEA Grapalat"/>
                <w:sz w:val="18"/>
                <w:szCs w:val="18"/>
              </w:rPr>
            </w:pPr>
            <w:proofErr w:type="spellStart"/>
            <w:r w:rsidRPr="005C5417">
              <w:rPr>
                <w:rFonts w:ascii="GHEA Grapalat" w:hAnsi="GHEA Grapalat"/>
                <w:color w:val="000000"/>
                <w:sz w:val="18"/>
                <w:szCs w:val="18"/>
              </w:rPr>
              <w:t>Ձու</w:t>
            </w:r>
            <w:proofErr w:type="spellEnd"/>
          </w:p>
        </w:tc>
        <w:tc>
          <w:tcPr>
            <w:tcW w:w="992" w:type="dxa"/>
            <w:vAlign w:val="center"/>
          </w:tcPr>
          <w:p w14:paraId="44185DD4" w14:textId="38544B81" w:rsidR="004734B7" w:rsidRPr="005C5417" w:rsidRDefault="004734B7" w:rsidP="004734B7">
            <w:pPr>
              <w:jc w:val="center"/>
              <w:rPr>
                <w:rFonts w:ascii="GHEA Grapalat" w:hAnsi="GHEA Grapalat"/>
                <w:sz w:val="18"/>
                <w:szCs w:val="18"/>
                <w:lang w:val="es-ES"/>
              </w:rPr>
            </w:pPr>
          </w:p>
        </w:tc>
        <w:tc>
          <w:tcPr>
            <w:tcW w:w="4219" w:type="dxa"/>
            <w:vAlign w:val="center"/>
          </w:tcPr>
          <w:p w14:paraId="3BFCAE21" w14:textId="77777777" w:rsidR="004734B7" w:rsidRPr="004734B7" w:rsidRDefault="004734B7" w:rsidP="004734B7">
            <w:pPr>
              <w:rPr>
                <w:rFonts w:ascii="GHEA Grapalat" w:hAnsi="GHEA Grapalat"/>
                <w:sz w:val="16"/>
                <w:szCs w:val="16"/>
                <w:lang w:val="es-ES"/>
              </w:rPr>
            </w:pPr>
            <w:r w:rsidRPr="000A70E0">
              <w:rPr>
                <w:rFonts w:ascii="GHEA Grapalat" w:hAnsi="GHEA Grapalat"/>
                <w:sz w:val="16"/>
                <w:szCs w:val="16"/>
              </w:rPr>
              <w:t>ՀՍՏ</w:t>
            </w:r>
            <w:r w:rsidRPr="004734B7">
              <w:rPr>
                <w:rFonts w:ascii="GHEA Grapalat" w:hAnsi="GHEA Grapalat"/>
                <w:sz w:val="16"/>
                <w:szCs w:val="16"/>
                <w:lang w:val="es-ES"/>
              </w:rPr>
              <w:t xml:space="preserve"> 182-2012, </w:t>
            </w:r>
            <w:proofErr w:type="spellStart"/>
            <w:r w:rsidRPr="000A70E0">
              <w:rPr>
                <w:rFonts w:ascii="GHEA Grapalat" w:hAnsi="GHEA Grapalat"/>
                <w:sz w:val="16"/>
                <w:szCs w:val="16"/>
              </w:rPr>
              <w:t>Ձու</w:t>
            </w:r>
            <w:proofErr w:type="spellEnd"/>
            <w:r w:rsidRPr="004734B7">
              <w:rPr>
                <w:rFonts w:ascii="GHEA Grapalat" w:hAnsi="GHEA Grapalat"/>
                <w:sz w:val="16"/>
                <w:szCs w:val="16"/>
                <w:lang w:val="es-ES"/>
              </w:rPr>
              <w:t xml:space="preserve"> </w:t>
            </w:r>
            <w:proofErr w:type="spellStart"/>
            <w:r w:rsidRPr="000A70E0">
              <w:rPr>
                <w:rFonts w:ascii="GHEA Grapalat" w:hAnsi="GHEA Grapalat"/>
                <w:sz w:val="16"/>
                <w:szCs w:val="16"/>
              </w:rPr>
              <w:t>հավի</w:t>
            </w:r>
            <w:proofErr w:type="spellEnd"/>
            <w:r w:rsidRPr="004734B7">
              <w:rPr>
                <w:rFonts w:ascii="GHEA Grapalat" w:hAnsi="GHEA Grapalat"/>
                <w:sz w:val="16"/>
                <w:szCs w:val="16"/>
                <w:lang w:val="es-ES"/>
              </w:rPr>
              <w:t xml:space="preserve"> </w:t>
            </w:r>
            <w:proofErr w:type="spellStart"/>
            <w:r w:rsidRPr="000A70E0">
              <w:rPr>
                <w:rFonts w:ascii="GHEA Grapalat" w:hAnsi="GHEA Grapalat"/>
                <w:sz w:val="16"/>
                <w:szCs w:val="16"/>
              </w:rPr>
              <w:t>սննդային</w:t>
            </w:r>
            <w:proofErr w:type="spellEnd"/>
            <w:r w:rsidRPr="004734B7">
              <w:rPr>
                <w:rFonts w:ascii="GHEA Grapalat" w:hAnsi="GHEA Grapalat"/>
                <w:sz w:val="16"/>
                <w:szCs w:val="16"/>
                <w:lang w:val="es-ES"/>
              </w:rPr>
              <w:t xml:space="preserve">, </w:t>
            </w:r>
            <w:proofErr w:type="spellStart"/>
            <w:r w:rsidRPr="005B4E61">
              <w:rPr>
                <w:rFonts w:ascii="GHEA Grapalat" w:hAnsi="GHEA Grapalat"/>
                <w:sz w:val="16"/>
                <w:szCs w:val="16"/>
              </w:rPr>
              <w:t>սեղան</w:t>
            </w:r>
            <w:proofErr w:type="spellEnd"/>
            <w:r>
              <w:rPr>
                <w:rFonts w:ascii="GHEA Grapalat" w:hAnsi="GHEA Grapalat"/>
                <w:sz w:val="16"/>
                <w:szCs w:val="16"/>
                <w:lang w:val="ru-RU"/>
              </w:rPr>
              <w:t>ի</w:t>
            </w:r>
            <w:r w:rsidRPr="004734B7">
              <w:rPr>
                <w:rFonts w:ascii="GHEA Grapalat" w:hAnsi="GHEA Grapalat"/>
                <w:sz w:val="16"/>
                <w:szCs w:val="16"/>
                <w:lang w:val="es-ES"/>
              </w:rPr>
              <w:t>, 1-</w:t>
            </w:r>
            <w:proofErr w:type="spellStart"/>
            <w:r w:rsidRPr="005B4E61">
              <w:rPr>
                <w:rFonts w:ascii="GHEA Grapalat" w:hAnsi="GHEA Grapalat"/>
                <w:sz w:val="16"/>
                <w:szCs w:val="16"/>
              </w:rPr>
              <w:t>ին</w:t>
            </w:r>
            <w:proofErr w:type="spellEnd"/>
            <w:r w:rsidRPr="004734B7">
              <w:rPr>
                <w:rFonts w:ascii="GHEA Grapalat" w:hAnsi="GHEA Grapalat"/>
                <w:sz w:val="16"/>
                <w:szCs w:val="16"/>
                <w:lang w:val="es-ES"/>
              </w:rPr>
              <w:t xml:space="preserve"> </w:t>
            </w:r>
            <w:proofErr w:type="spellStart"/>
            <w:r w:rsidRPr="005B4E61">
              <w:rPr>
                <w:rFonts w:ascii="GHEA Grapalat" w:hAnsi="GHEA Grapalat"/>
                <w:sz w:val="16"/>
                <w:szCs w:val="16"/>
              </w:rPr>
              <w:t>կարգի</w:t>
            </w:r>
            <w:proofErr w:type="spellEnd"/>
            <w:r w:rsidRPr="004734B7">
              <w:rPr>
                <w:rFonts w:ascii="GHEA Grapalat" w:hAnsi="GHEA Grapalat"/>
                <w:sz w:val="16"/>
                <w:szCs w:val="16"/>
                <w:lang w:val="es-ES"/>
              </w:rPr>
              <w:t xml:space="preserve">, </w:t>
            </w:r>
            <w:proofErr w:type="spellStart"/>
            <w:r w:rsidRPr="005B4E61">
              <w:rPr>
                <w:rFonts w:ascii="GHEA Grapalat" w:hAnsi="GHEA Grapalat"/>
                <w:sz w:val="16"/>
                <w:szCs w:val="16"/>
              </w:rPr>
              <w:t>տեսակավորված</w:t>
            </w:r>
            <w:proofErr w:type="spellEnd"/>
            <w:r w:rsidRPr="004734B7">
              <w:rPr>
                <w:rFonts w:ascii="GHEA Grapalat" w:hAnsi="GHEA Grapalat"/>
                <w:sz w:val="16"/>
                <w:szCs w:val="16"/>
                <w:lang w:val="es-ES"/>
              </w:rPr>
              <w:t xml:space="preserve"> </w:t>
            </w:r>
            <w:proofErr w:type="spellStart"/>
            <w:r w:rsidRPr="005B4E61">
              <w:rPr>
                <w:rFonts w:ascii="GHEA Grapalat" w:hAnsi="GHEA Grapalat"/>
                <w:sz w:val="16"/>
                <w:szCs w:val="16"/>
              </w:rPr>
              <w:t>ըստ</w:t>
            </w:r>
            <w:proofErr w:type="spellEnd"/>
            <w:r w:rsidRPr="004734B7">
              <w:rPr>
                <w:rFonts w:ascii="GHEA Grapalat" w:hAnsi="GHEA Grapalat"/>
                <w:sz w:val="16"/>
                <w:szCs w:val="16"/>
                <w:lang w:val="es-ES"/>
              </w:rPr>
              <w:t xml:space="preserve"> </w:t>
            </w:r>
            <w:proofErr w:type="spellStart"/>
            <w:r w:rsidRPr="005B4E61">
              <w:rPr>
                <w:rFonts w:ascii="GHEA Grapalat" w:hAnsi="GHEA Grapalat"/>
                <w:sz w:val="16"/>
                <w:szCs w:val="16"/>
              </w:rPr>
              <w:t>մեկ</w:t>
            </w:r>
            <w:proofErr w:type="spellEnd"/>
            <w:r w:rsidRPr="004734B7">
              <w:rPr>
                <w:rFonts w:ascii="GHEA Grapalat" w:hAnsi="GHEA Grapalat"/>
                <w:sz w:val="16"/>
                <w:szCs w:val="16"/>
                <w:lang w:val="es-ES"/>
              </w:rPr>
              <w:t xml:space="preserve"> </w:t>
            </w:r>
            <w:proofErr w:type="spellStart"/>
            <w:r w:rsidRPr="005B4E61">
              <w:rPr>
                <w:rFonts w:ascii="GHEA Grapalat" w:hAnsi="GHEA Grapalat"/>
                <w:sz w:val="16"/>
                <w:szCs w:val="16"/>
              </w:rPr>
              <w:t>ձվի</w:t>
            </w:r>
            <w:proofErr w:type="spellEnd"/>
            <w:r w:rsidRPr="004734B7">
              <w:rPr>
                <w:rFonts w:ascii="GHEA Grapalat" w:hAnsi="GHEA Grapalat"/>
                <w:sz w:val="16"/>
                <w:szCs w:val="16"/>
                <w:lang w:val="es-ES"/>
              </w:rPr>
              <w:t xml:space="preserve"> </w:t>
            </w:r>
            <w:proofErr w:type="spellStart"/>
            <w:r w:rsidRPr="005B4E61">
              <w:rPr>
                <w:rFonts w:ascii="GHEA Grapalat" w:hAnsi="GHEA Grapalat"/>
                <w:sz w:val="16"/>
                <w:szCs w:val="16"/>
              </w:rPr>
              <w:t>զանգվածի</w:t>
            </w:r>
            <w:proofErr w:type="spellEnd"/>
            <w:r w:rsidRPr="004734B7">
              <w:rPr>
                <w:rFonts w:ascii="GHEA Grapalat" w:hAnsi="GHEA Grapalat"/>
                <w:sz w:val="16"/>
                <w:szCs w:val="16"/>
                <w:lang w:val="es-ES"/>
              </w:rPr>
              <w:t xml:space="preserve">; </w:t>
            </w:r>
            <w:r>
              <w:rPr>
                <w:rFonts w:ascii="GHEA Grapalat" w:hAnsi="GHEA Grapalat"/>
                <w:sz w:val="16"/>
                <w:szCs w:val="16"/>
                <w:lang w:val="ru-RU"/>
              </w:rPr>
              <w:t>Ձ</w:t>
            </w:r>
            <w:proofErr w:type="spellStart"/>
            <w:r w:rsidRPr="000A70E0">
              <w:rPr>
                <w:rFonts w:ascii="GHEA Grapalat" w:hAnsi="GHEA Grapalat"/>
                <w:sz w:val="16"/>
                <w:szCs w:val="16"/>
              </w:rPr>
              <w:t>վի</w:t>
            </w:r>
            <w:proofErr w:type="spellEnd"/>
            <w:r w:rsidRPr="004734B7">
              <w:rPr>
                <w:rFonts w:ascii="GHEA Grapalat" w:hAnsi="GHEA Grapalat"/>
                <w:sz w:val="16"/>
                <w:szCs w:val="16"/>
                <w:lang w:val="es-ES"/>
              </w:rPr>
              <w:t xml:space="preserve"> </w:t>
            </w:r>
            <w:proofErr w:type="spellStart"/>
            <w:r w:rsidRPr="000A70E0">
              <w:rPr>
                <w:rFonts w:ascii="GHEA Grapalat" w:hAnsi="GHEA Grapalat"/>
                <w:sz w:val="16"/>
                <w:szCs w:val="16"/>
              </w:rPr>
              <w:t>պահպանման</w:t>
            </w:r>
            <w:proofErr w:type="spellEnd"/>
            <w:r w:rsidRPr="004734B7">
              <w:rPr>
                <w:rFonts w:ascii="GHEA Grapalat" w:hAnsi="GHEA Grapalat"/>
                <w:sz w:val="16"/>
                <w:szCs w:val="16"/>
                <w:lang w:val="es-ES"/>
              </w:rPr>
              <w:t xml:space="preserve"> </w:t>
            </w:r>
            <w:proofErr w:type="spellStart"/>
            <w:r w:rsidRPr="000A70E0">
              <w:rPr>
                <w:rFonts w:ascii="GHEA Grapalat" w:hAnsi="GHEA Grapalat"/>
                <w:sz w:val="16"/>
                <w:szCs w:val="16"/>
              </w:rPr>
              <w:t>ժամկետը</w:t>
            </w:r>
            <w:proofErr w:type="spellEnd"/>
            <w:r w:rsidRPr="000A70E0">
              <w:rPr>
                <w:rFonts w:ascii="GHEA Grapalat" w:hAnsi="GHEA Grapalat"/>
                <w:sz w:val="16"/>
                <w:szCs w:val="16"/>
              </w:rPr>
              <w:t>՝</w:t>
            </w:r>
            <w:r w:rsidRPr="004734B7">
              <w:rPr>
                <w:rFonts w:ascii="GHEA Grapalat" w:hAnsi="GHEA Grapalat"/>
                <w:sz w:val="16"/>
                <w:szCs w:val="16"/>
                <w:lang w:val="es-ES"/>
              </w:rPr>
              <w:t xml:space="preserve"> 25 </w:t>
            </w:r>
            <w:proofErr w:type="spellStart"/>
            <w:r w:rsidRPr="000A70E0">
              <w:rPr>
                <w:rFonts w:ascii="GHEA Grapalat" w:hAnsi="GHEA Grapalat"/>
                <w:sz w:val="16"/>
                <w:szCs w:val="16"/>
              </w:rPr>
              <w:t>օր</w:t>
            </w:r>
            <w:proofErr w:type="spellEnd"/>
            <w:r w:rsidRPr="004734B7">
              <w:rPr>
                <w:rFonts w:ascii="GHEA Grapalat" w:hAnsi="GHEA Grapalat"/>
                <w:sz w:val="16"/>
                <w:szCs w:val="16"/>
                <w:lang w:val="es-ES"/>
              </w:rPr>
              <w:t xml:space="preserve"> </w:t>
            </w:r>
            <w:proofErr w:type="spellStart"/>
            <w:r w:rsidRPr="005B4E61">
              <w:rPr>
                <w:rFonts w:ascii="GHEA Grapalat" w:hAnsi="GHEA Grapalat"/>
                <w:sz w:val="16"/>
                <w:szCs w:val="16"/>
              </w:rPr>
              <w:t>Պիտանելիության</w:t>
            </w:r>
            <w:proofErr w:type="spellEnd"/>
            <w:r w:rsidRPr="004734B7">
              <w:rPr>
                <w:rFonts w:ascii="GHEA Grapalat" w:hAnsi="GHEA Grapalat"/>
                <w:sz w:val="16"/>
                <w:szCs w:val="16"/>
                <w:lang w:val="es-ES"/>
              </w:rPr>
              <w:t xml:space="preserve"> </w:t>
            </w:r>
            <w:proofErr w:type="spellStart"/>
            <w:r w:rsidRPr="005B4E61">
              <w:rPr>
                <w:rFonts w:ascii="GHEA Grapalat" w:hAnsi="GHEA Grapalat"/>
                <w:sz w:val="16"/>
                <w:szCs w:val="16"/>
              </w:rPr>
              <w:t>մնացորդային</w:t>
            </w:r>
            <w:proofErr w:type="spellEnd"/>
            <w:r w:rsidRPr="004734B7">
              <w:rPr>
                <w:rFonts w:ascii="GHEA Grapalat" w:hAnsi="GHEA Grapalat"/>
                <w:sz w:val="16"/>
                <w:szCs w:val="16"/>
                <w:lang w:val="es-ES"/>
              </w:rPr>
              <w:t xml:space="preserve"> </w:t>
            </w:r>
            <w:proofErr w:type="spellStart"/>
            <w:r w:rsidRPr="005B4E61">
              <w:rPr>
                <w:rFonts w:ascii="GHEA Grapalat" w:hAnsi="GHEA Grapalat"/>
                <w:sz w:val="16"/>
                <w:szCs w:val="16"/>
              </w:rPr>
              <w:t>ժամկետը</w:t>
            </w:r>
            <w:proofErr w:type="spellEnd"/>
            <w:r w:rsidRPr="004734B7">
              <w:rPr>
                <w:rFonts w:ascii="GHEA Grapalat" w:hAnsi="GHEA Grapalat"/>
                <w:sz w:val="16"/>
                <w:szCs w:val="16"/>
                <w:lang w:val="es-ES"/>
              </w:rPr>
              <w:t xml:space="preserve"> </w:t>
            </w:r>
            <w:proofErr w:type="spellStart"/>
            <w:r w:rsidRPr="005B4E61">
              <w:rPr>
                <w:rFonts w:ascii="GHEA Grapalat" w:hAnsi="GHEA Grapalat"/>
                <w:sz w:val="16"/>
                <w:szCs w:val="16"/>
              </w:rPr>
              <w:t>ոչ</w:t>
            </w:r>
            <w:proofErr w:type="spellEnd"/>
            <w:r w:rsidRPr="004734B7">
              <w:rPr>
                <w:rFonts w:ascii="GHEA Grapalat" w:hAnsi="GHEA Grapalat"/>
                <w:sz w:val="16"/>
                <w:szCs w:val="16"/>
                <w:lang w:val="es-ES"/>
              </w:rPr>
              <w:t xml:space="preserve"> </w:t>
            </w:r>
            <w:proofErr w:type="spellStart"/>
            <w:r w:rsidRPr="005B4E61">
              <w:rPr>
                <w:rFonts w:ascii="GHEA Grapalat" w:hAnsi="GHEA Grapalat"/>
                <w:sz w:val="16"/>
                <w:szCs w:val="16"/>
              </w:rPr>
              <w:t>պակաս</w:t>
            </w:r>
            <w:proofErr w:type="spellEnd"/>
            <w:r w:rsidRPr="004734B7">
              <w:rPr>
                <w:rFonts w:ascii="GHEA Grapalat" w:hAnsi="GHEA Grapalat"/>
                <w:sz w:val="16"/>
                <w:szCs w:val="16"/>
                <w:lang w:val="es-ES"/>
              </w:rPr>
              <w:t xml:space="preserve"> </w:t>
            </w:r>
            <w:proofErr w:type="spellStart"/>
            <w:r w:rsidRPr="005B4E61">
              <w:rPr>
                <w:rFonts w:ascii="GHEA Grapalat" w:hAnsi="GHEA Grapalat"/>
                <w:sz w:val="16"/>
                <w:szCs w:val="16"/>
              </w:rPr>
              <w:t>քան</w:t>
            </w:r>
            <w:proofErr w:type="spellEnd"/>
            <w:r w:rsidRPr="004734B7">
              <w:rPr>
                <w:rFonts w:ascii="GHEA Grapalat" w:hAnsi="GHEA Grapalat"/>
                <w:sz w:val="16"/>
                <w:szCs w:val="16"/>
                <w:lang w:val="es-ES"/>
              </w:rPr>
              <w:t xml:space="preserve"> 90 %:</w:t>
            </w:r>
          </w:p>
          <w:p w14:paraId="75D47497" w14:textId="67B10C77" w:rsidR="004734B7" w:rsidRPr="005C5417" w:rsidRDefault="004734B7" w:rsidP="004734B7">
            <w:pPr>
              <w:rPr>
                <w:rFonts w:ascii="GHEA Grapalat" w:hAnsi="GHEA Grapalat"/>
                <w:color w:val="000000"/>
                <w:sz w:val="18"/>
                <w:szCs w:val="18"/>
                <w:lang w:val="es-ES" w:eastAsia="ru-RU"/>
              </w:rPr>
            </w:pPr>
            <w:r w:rsidRPr="004734B7">
              <w:rPr>
                <w:rFonts w:ascii="GHEA Grapalat" w:hAnsi="GHEA Grapalat"/>
                <w:sz w:val="16"/>
                <w:szCs w:val="16"/>
                <w:lang w:val="es-ES"/>
              </w:rPr>
              <w:t xml:space="preserve">1 </w:t>
            </w:r>
            <w:proofErr w:type="spellStart"/>
            <w:r w:rsidRPr="005B4E61">
              <w:rPr>
                <w:rFonts w:ascii="GHEA Grapalat" w:hAnsi="GHEA Grapalat"/>
                <w:sz w:val="16"/>
                <w:szCs w:val="16"/>
              </w:rPr>
              <w:t>ձուն</w:t>
            </w:r>
            <w:proofErr w:type="spellEnd"/>
            <w:r w:rsidRPr="004734B7">
              <w:rPr>
                <w:rFonts w:ascii="GHEA Grapalat" w:hAnsi="GHEA Grapalat"/>
                <w:sz w:val="16"/>
                <w:szCs w:val="16"/>
                <w:lang w:val="es-ES"/>
              </w:rPr>
              <w:t xml:space="preserve"> 50 </w:t>
            </w:r>
            <w:proofErr w:type="spellStart"/>
            <w:r w:rsidRPr="005B4E61">
              <w:rPr>
                <w:rFonts w:ascii="GHEA Grapalat" w:hAnsi="GHEA Grapalat"/>
                <w:sz w:val="16"/>
                <w:szCs w:val="16"/>
              </w:rPr>
              <w:t>գրամ</w:t>
            </w:r>
            <w:proofErr w:type="spellEnd"/>
            <w:r w:rsidRPr="004734B7">
              <w:rPr>
                <w:rFonts w:ascii="GHEA Grapalat" w:hAnsi="GHEA Grapalat"/>
                <w:sz w:val="16"/>
                <w:szCs w:val="16"/>
                <w:lang w:val="es-ES"/>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w:t>
            </w:r>
          </w:p>
        </w:tc>
        <w:tc>
          <w:tcPr>
            <w:tcW w:w="992" w:type="dxa"/>
            <w:vAlign w:val="center"/>
          </w:tcPr>
          <w:p w14:paraId="7289B83E" w14:textId="34092BB9" w:rsidR="004734B7" w:rsidRPr="005C5417" w:rsidRDefault="004734B7" w:rsidP="004734B7">
            <w:pPr>
              <w:jc w:val="center"/>
              <w:rPr>
                <w:rFonts w:ascii="GHEA Grapalat" w:hAnsi="GHEA Grapalat"/>
                <w:sz w:val="18"/>
                <w:szCs w:val="18"/>
              </w:rPr>
            </w:pPr>
            <w:proofErr w:type="spellStart"/>
            <w:r w:rsidRPr="005C5417">
              <w:rPr>
                <w:rFonts w:ascii="Arial" w:hAnsi="Arial" w:cs="Arial"/>
                <w:sz w:val="18"/>
                <w:szCs w:val="18"/>
              </w:rPr>
              <w:t>հատ</w:t>
            </w:r>
            <w:proofErr w:type="spellEnd"/>
          </w:p>
        </w:tc>
        <w:tc>
          <w:tcPr>
            <w:tcW w:w="851" w:type="dxa"/>
            <w:vAlign w:val="center"/>
          </w:tcPr>
          <w:p w14:paraId="286E183D" w14:textId="586F3824" w:rsidR="004734B7" w:rsidRPr="005C5417" w:rsidRDefault="004734B7" w:rsidP="004734B7">
            <w:pPr>
              <w:jc w:val="center"/>
              <w:rPr>
                <w:rFonts w:ascii="GHEA Grapalat" w:hAnsi="GHEA Grapalat" w:cs="Calibri"/>
                <w:color w:val="000000"/>
                <w:sz w:val="18"/>
                <w:szCs w:val="18"/>
              </w:rPr>
            </w:pPr>
          </w:p>
        </w:tc>
        <w:tc>
          <w:tcPr>
            <w:tcW w:w="850" w:type="dxa"/>
            <w:vAlign w:val="center"/>
          </w:tcPr>
          <w:p w14:paraId="22A49D6D" w14:textId="77777777" w:rsidR="004734B7" w:rsidRPr="005C5417" w:rsidRDefault="004734B7" w:rsidP="004734B7">
            <w:pPr>
              <w:jc w:val="center"/>
              <w:rPr>
                <w:rFonts w:ascii="GHEA Grapalat" w:hAnsi="GHEA Grapalat" w:cs="Calibri"/>
                <w:color w:val="000000"/>
                <w:sz w:val="18"/>
                <w:szCs w:val="18"/>
              </w:rPr>
            </w:pPr>
          </w:p>
        </w:tc>
        <w:tc>
          <w:tcPr>
            <w:tcW w:w="992" w:type="dxa"/>
            <w:vAlign w:val="center"/>
          </w:tcPr>
          <w:p w14:paraId="20381A18" w14:textId="257BC683" w:rsidR="004734B7" w:rsidRPr="005C5417" w:rsidRDefault="004734B7" w:rsidP="004734B7">
            <w:pPr>
              <w:jc w:val="center"/>
              <w:rPr>
                <w:rFonts w:ascii="GHEA Grapalat" w:hAnsi="GHEA Grapalat"/>
                <w:sz w:val="18"/>
                <w:szCs w:val="18"/>
              </w:rPr>
            </w:pPr>
            <w:r>
              <w:rPr>
                <w:rFonts w:ascii="Arial Armenian" w:hAnsi="Arial Armenian" w:cs="Calibri"/>
                <w:color w:val="000000"/>
                <w:sz w:val="20"/>
                <w:szCs w:val="20"/>
              </w:rPr>
              <w:t>16830</w:t>
            </w:r>
          </w:p>
        </w:tc>
        <w:tc>
          <w:tcPr>
            <w:tcW w:w="992" w:type="dxa"/>
            <w:vAlign w:val="center"/>
          </w:tcPr>
          <w:p w14:paraId="234DC6BD" w14:textId="644FBF0E" w:rsidR="004734B7" w:rsidRPr="00502095" w:rsidRDefault="004734B7" w:rsidP="004734B7">
            <w:pPr>
              <w:rPr>
                <w:sz w:val="16"/>
                <w:szCs w:val="16"/>
              </w:rPr>
            </w:pPr>
            <w:r w:rsidRPr="005C5417">
              <w:rPr>
                <w:rFonts w:ascii="GHEA Grapalat" w:hAnsi="GHEA Grapalat" w:cs="Arial"/>
                <w:color w:val="000000"/>
                <w:sz w:val="14"/>
                <w:szCs w:val="14"/>
                <w:lang w:val="ru-RU" w:eastAsia="ru-RU"/>
              </w:rPr>
              <w:t>ՀՀ</w:t>
            </w:r>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Կոտայքի</w:t>
            </w:r>
            <w:proofErr w:type="spellEnd"/>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մարզ</w:t>
            </w:r>
            <w:proofErr w:type="spellEnd"/>
            <w:r w:rsidRPr="005C5417">
              <w:rPr>
                <w:rFonts w:ascii="GHEA Grapalat" w:hAnsi="GHEA Grapalat" w:cs="Arial"/>
                <w:color w:val="000000"/>
                <w:sz w:val="14"/>
                <w:szCs w:val="14"/>
                <w:lang w:eastAsia="ru-RU"/>
              </w:rPr>
              <w:t xml:space="preserve">, </w:t>
            </w:r>
            <w:r w:rsidRPr="005C5417">
              <w:rPr>
                <w:rFonts w:ascii="GHEA Grapalat" w:hAnsi="GHEA Grapalat" w:cs="Arial"/>
                <w:color w:val="000000"/>
                <w:sz w:val="14"/>
                <w:szCs w:val="14"/>
                <w:lang w:val="ru-RU" w:eastAsia="ru-RU"/>
              </w:rPr>
              <w:t>ք</w:t>
            </w:r>
            <w:r w:rsidRPr="005C5417">
              <w:rPr>
                <w:rFonts w:ascii="GHEA Grapalat" w:hAnsi="GHEA Grapalat" w:cs="Arial"/>
                <w:color w:val="000000"/>
                <w:sz w:val="14"/>
                <w:szCs w:val="14"/>
                <w:lang w:eastAsia="ru-RU"/>
              </w:rPr>
              <w:t>.</w:t>
            </w:r>
            <w:proofErr w:type="spellStart"/>
            <w:r w:rsidRPr="005C5417">
              <w:rPr>
                <w:rFonts w:ascii="GHEA Grapalat" w:hAnsi="GHEA Grapalat" w:cs="Arial"/>
                <w:color w:val="000000"/>
                <w:sz w:val="14"/>
                <w:szCs w:val="14"/>
                <w:lang w:val="ru-RU" w:eastAsia="ru-RU"/>
              </w:rPr>
              <w:t>Աբովյան</w:t>
            </w:r>
            <w:proofErr w:type="spellEnd"/>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Սուրեն</w:t>
            </w:r>
            <w:proofErr w:type="spellEnd"/>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Մնացականյանի</w:t>
            </w:r>
            <w:proofErr w:type="spellEnd"/>
            <w:r w:rsidRPr="005C5417">
              <w:rPr>
                <w:rFonts w:ascii="GHEA Grapalat" w:hAnsi="GHEA Grapalat" w:cs="Arial"/>
                <w:color w:val="000000"/>
                <w:sz w:val="14"/>
                <w:szCs w:val="14"/>
                <w:lang w:eastAsia="ru-RU"/>
              </w:rPr>
              <w:t xml:space="preserve"> 5   </w:t>
            </w:r>
          </w:p>
        </w:tc>
        <w:tc>
          <w:tcPr>
            <w:tcW w:w="993" w:type="dxa"/>
            <w:vAlign w:val="center"/>
          </w:tcPr>
          <w:p w14:paraId="79CE0717" w14:textId="0072BB7E" w:rsidR="004734B7" w:rsidRPr="006860BA" w:rsidRDefault="004734B7" w:rsidP="004734B7">
            <w:pPr>
              <w:rPr>
                <w:sz w:val="14"/>
                <w:szCs w:val="14"/>
              </w:rPr>
            </w:pPr>
            <w:proofErr w:type="spellStart"/>
            <w:r w:rsidRPr="006860BA">
              <w:rPr>
                <w:rFonts w:ascii="GHEA Grapalat" w:hAnsi="GHEA Grapalat" w:cs="Calibri"/>
                <w:color w:val="000000"/>
                <w:sz w:val="14"/>
                <w:szCs w:val="14"/>
                <w:lang w:val="ru-RU"/>
              </w:rPr>
              <w:t>Ըստ</w:t>
            </w:r>
            <w:proofErr w:type="spellEnd"/>
            <w:r w:rsidRPr="006860BA">
              <w:rPr>
                <w:rFonts w:ascii="GHEA Grapalat" w:hAnsi="GHEA Grapalat" w:cs="Calibri"/>
                <w:color w:val="000000"/>
                <w:sz w:val="14"/>
                <w:szCs w:val="14"/>
              </w:rPr>
              <w:t xml:space="preserve"> </w:t>
            </w:r>
            <w:proofErr w:type="spellStart"/>
            <w:r w:rsidRPr="006860BA">
              <w:rPr>
                <w:rFonts w:ascii="GHEA Grapalat" w:hAnsi="GHEA Grapalat" w:cs="Calibri"/>
                <w:color w:val="000000"/>
                <w:sz w:val="14"/>
                <w:szCs w:val="14"/>
              </w:rPr>
              <w:t>պատվիրատոհի</w:t>
            </w:r>
            <w:proofErr w:type="spellEnd"/>
            <w:r w:rsidRPr="006860BA">
              <w:rPr>
                <w:rFonts w:ascii="GHEA Grapalat" w:hAnsi="GHEA Grapalat" w:cs="Calibri"/>
                <w:color w:val="000000"/>
                <w:sz w:val="14"/>
                <w:szCs w:val="14"/>
              </w:rPr>
              <w:t xml:space="preserve"> </w:t>
            </w:r>
            <w:proofErr w:type="spellStart"/>
            <w:r w:rsidRPr="006860BA">
              <w:rPr>
                <w:rFonts w:ascii="GHEA Grapalat" w:hAnsi="GHEA Grapalat" w:cs="Calibri"/>
                <w:color w:val="000000"/>
                <w:sz w:val="14"/>
                <w:szCs w:val="14"/>
                <w:lang w:val="ru-RU"/>
              </w:rPr>
              <w:t>պահանջի</w:t>
            </w:r>
            <w:proofErr w:type="spellEnd"/>
            <w:r w:rsidRPr="006860BA">
              <w:rPr>
                <w:rFonts w:ascii="GHEA Grapalat" w:hAnsi="GHEA Grapalat" w:cs="Calibri"/>
                <w:color w:val="000000"/>
                <w:sz w:val="14"/>
                <w:szCs w:val="14"/>
              </w:rPr>
              <w:t xml:space="preserve"> </w:t>
            </w:r>
          </w:p>
        </w:tc>
        <w:tc>
          <w:tcPr>
            <w:tcW w:w="1167" w:type="dxa"/>
            <w:vAlign w:val="center"/>
          </w:tcPr>
          <w:p w14:paraId="6FF2F3AA" w14:textId="286F3526" w:rsidR="004734B7" w:rsidRPr="006860BA" w:rsidRDefault="004734B7" w:rsidP="004734B7">
            <w:pPr>
              <w:jc w:val="center"/>
              <w:rPr>
                <w:rFonts w:ascii="GHEA Grapalat" w:hAnsi="GHEA Grapalat"/>
                <w:sz w:val="14"/>
                <w:szCs w:val="14"/>
              </w:rPr>
            </w:pPr>
            <w:proofErr w:type="spellStart"/>
            <w:r w:rsidRPr="006860BA">
              <w:rPr>
                <w:rFonts w:ascii="GHEA Grapalat" w:hAnsi="GHEA Grapalat"/>
                <w:i/>
                <w:iCs/>
                <w:sz w:val="14"/>
                <w:szCs w:val="14"/>
              </w:rPr>
              <w:t>Պայմանագիրը</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օրինական</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ուժի</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մեջ</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մտնելուց</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հետո</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մինչև</w:t>
            </w:r>
            <w:proofErr w:type="spellEnd"/>
            <w:r w:rsidRPr="006860BA">
              <w:rPr>
                <w:rFonts w:ascii="GHEA Grapalat" w:hAnsi="GHEA Grapalat"/>
                <w:i/>
                <w:iCs/>
                <w:sz w:val="14"/>
                <w:szCs w:val="14"/>
              </w:rPr>
              <w:t xml:space="preserve"> </w:t>
            </w:r>
            <w:r>
              <w:rPr>
                <w:rFonts w:ascii="GHEA Grapalat" w:hAnsi="GHEA Grapalat"/>
                <w:i/>
                <w:iCs/>
                <w:sz w:val="14"/>
                <w:szCs w:val="14"/>
              </w:rPr>
              <w:t>25.05.2026</w:t>
            </w:r>
          </w:p>
        </w:tc>
      </w:tr>
      <w:tr w:rsidR="004734B7" w:rsidRPr="005B4E61" w14:paraId="2F2A4EA9" w14:textId="77777777" w:rsidTr="006860BA">
        <w:trPr>
          <w:cantSplit/>
          <w:trHeight w:val="1134"/>
          <w:jc w:val="center"/>
        </w:trPr>
        <w:tc>
          <w:tcPr>
            <w:tcW w:w="847" w:type="dxa"/>
            <w:vAlign w:val="center"/>
          </w:tcPr>
          <w:p w14:paraId="3D357B88" w14:textId="0554A16F" w:rsidR="004734B7" w:rsidRPr="005C5417" w:rsidRDefault="004734B7" w:rsidP="004734B7">
            <w:pPr>
              <w:tabs>
                <w:tab w:val="left" w:pos="747"/>
              </w:tabs>
              <w:ind w:left="349"/>
              <w:rPr>
                <w:rFonts w:ascii="GHEA Grapalat" w:hAnsi="GHEA Grapalat"/>
                <w:sz w:val="18"/>
                <w:szCs w:val="18"/>
              </w:rPr>
            </w:pPr>
            <w:r w:rsidRPr="005C5417">
              <w:rPr>
                <w:rFonts w:ascii="GHEA Grapalat" w:hAnsi="GHEA Grapalat"/>
                <w:sz w:val="18"/>
                <w:szCs w:val="18"/>
              </w:rPr>
              <w:lastRenderedPageBreak/>
              <w:t>13</w:t>
            </w:r>
          </w:p>
        </w:tc>
        <w:tc>
          <w:tcPr>
            <w:tcW w:w="1422" w:type="dxa"/>
            <w:vAlign w:val="center"/>
          </w:tcPr>
          <w:p w14:paraId="47D0D664" w14:textId="1C408255" w:rsidR="004734B7" w:rsidRPr="005C5417" w:rsidRDefault="004734B7" w:rsidP="004734B7">
            <w:pPr>
              <w:jc w:val="center"/>
              <w:rPr>
                <w:rFonts w:ascii="GHEA Grapalat" w:hAnsi="GHEA Grapalat"/>
                <w:sz w:val="18"/>
                <w:szCs w:val="18"/>
              </w:rPr>
            </w:pPr>
            <w:r w:rsidRPr="005C5417">
              <w:rPr>
                <w:rFonts w:ascii="GHEA Grapalat" w:hAnsi="GHEA Grapalat"/>
                <w:color w:val="000000"/>
                <w:sz w:val="18"/>
                <w:szCs w:val="18"/>
              </w:rPr>
              <w:t>15851100</w:t>
            </w:r>
          </w:p>
        </w:tc>
        <w:tc>
          <w:tcPr>
            <w:tcW w:w="1667" w:type="dxa"/>
            <w:vAlign w:val="center"/>
          </w:tcPr>
          <w:p w14:paraId="31BD86D5" w14:textId="066FF88B" w:rsidR="004734B7" w:rsidRPr="005C5417" w:rsidRDefault="004734B7" w:rsidP="004734B7">
            <w:pPr>
              <w:rPr>
                <w:rFonts w:ascii="GHEA Grapalat" w:hAnsi="GHEA Grapalat"/>
                <w:sz w:val="18"/>
                <w:szCs w:val="18"/>
              </w:rPr>
            </w:pPr>
            <w:proofErr w:type="spellStart"/>
            <w:r w:rsidRPr="005C5417">
              <w:rPr>
                <w:rFonts w:ascii="GHEA Grapalat" w:hAnsi="GHEA Grapalat"/>
                <w:color w:val="000000"/>
                <w:sz w:val="18"/>
                <w:szCs w:val="18"/>
              </w:rPr>
              <w:t>Մակարոն</w:t>
            </w:r>
            <w:proofErr w:type="spellEnd"/>
          </w:p>
        </w:tc>
        <w:tc>
          <w:tcPr>
            <w:tcW w:w="992" w:type="dxa"/>
            <w:vAlign w:val="center"/>
          </w:tcPr>
          <w:p w14:paraId="4EEA5E50" w14:textId="2703C686" w:rsidR="004734B7" w:rsidRPr="005C5417" w:rsidRDefault="004734B7" w:rsidP="004734B7">
            <w:pPr>
              <w:rPr>
                <w:rFonts w:ascii="GHEA Grapalat" w:hAnsi="GHEA Grapalat"/>
                <w:sz w:val="18"/>
                <w:szCs w:val="18"/>
                <w:lang w:val="hy-AM"/>
              </w:rPr>
            </w:pPr>
          </w:p>
        </w:tc>
        <w:tc>
          <w:tcPr>
            <w:tcW w:w="4219" w:type="dxa"/>
            <w:vAlign w:val="center"/>
          </w:tcPr>
          <w:p w14:paraId="1031011A" w14:textId="59A4ABBA" w:rsidR="004734B7" w:rsidRPr="005C5417" w:rsidRDefault="004734B7" w:rsidP="004734B7">
            <w:pPr>
              <w:rPr>
                <w:rFonts w:ascii="GHEA Grapalat" w:hAnsi="GHEA Grapalat"/>
                <w:color w:val="000000"/>
                <w:sz w:val="18"/>
                <w:szCs w:val="18"/>
                <w:lang w:val="hy-AM" w:eastAsia="ru-RU"/>
              </w:rPr>
            </w:pPr>
            <w:r w:rsidRPr="00D57B75">
              <w:rPr>
                <w:rFonts w:ascii="GHEA Grapalat" w:hAnsi="GHEA Grapalat"/>
                <w:sz w:val="16"/>
                <w:szCs w:val="16"/>
                <w:lang w:val="hy-AM"/>
              </w:rPr>
              <w:t xml:space="preserve">ԳՕՍՏ 31743-2017, </w:t>
            </w:r>
            <w:r w:rsidRPr="005B4E61">
              <w:rPr>
                <w:rFonts w:ascii="GHEA Grapalat" w:hAnsi="GHEA Grapalat"/>
                <w:sz w:val="16"/>
                <w:szCs w:val="16"/>
                <w:lang w:val="hy-AM"/>
              </w:rPr>
              <w:t xml:space="preserve">Մակարոնեղեն անդրոժ խմորից, կախված ալյուրի տեսակից և որակից` </w:t>
            </w:r>
            <w:r w:rsidRPr="00D57B75">
              <w:rPr>
                <w:rFonts w:ascii="GHEA Grapalat" w:hAnsi="GHEA Grapalat"/>
                <w:sz w:val="16"/>
                <w:szCs w:val="16"/>
                <w:lang w:val="hy-AM"/>
              </w:rPr>
              <w:t>Ա</w:t>
            </w:r>
            <w:r w:rsidRPr="005B4E61">
              <w:rPr>
                <w:rFonts w:ascii="GHEA Grapalat" w:hAnsi="GHEA Grapalat"/>
                <w:sz w:val="16"/>
                <w:szCs w:val="16"/>
                <w:lang w:val="hy-AM"/>
              </w:rPr>
              <w:t xml:space="preserve"> (պինդ ցորենի ալյուրից), </w:t>
            </w:r>
            <w:r w:rsidRPr="00D57B75">
              <w:rPr>
                <w:rFonts w:ascii="GHEA Grapalat" w:hAnsi="GHEA Grapalat"/>
                <w:sz w:val="16"/>
                <w:szCs w:val="16"/>
                <w:lang w:val="hy-AM"/>
              </w:rPr>
              <w:t xml:space="preserve">Բ </w:t>
            </w:r>
            <w:r w:rsidRPr="005B4E61">
              <w:rPr>
                <w:rFonts w:ascii="GHEA Grapalat" w:hAnsi="GHEA Grapalat"/>
                <w:sz w:val="16"/>
                <w:szCs w:val="16"/>
                <w:lang w:val="hy-AM"/>
              </w:rPr>
              <w:t xml:space="preserve">(փափուկ ապակենման ցորենի ալյուրից), չափածրարված և առանց չափածրարման։ </w:t>
            </w:r>
            <w:r w:rsidRPr="00D57B75">
              <w:rPr>
                <w:rFonts w:ascii="GHEA Grapalat" w:hAnsi="GHEA Grapalat"/>
                <w:sz w:val="16"/>
                <w:szCs w:val="16"/>
                <w:lang w:val="hy-AM"/>
              </w:rPr>
              <w:t>Չ</w:t>
            </w:r>
            <w:r w:rsidRPr="005B4E61">
              <w:rPr>
                <w:rFonts w:ascii="GHEA Grapalat" w:hAnsi="GHEA Grapalat"/>
                <w:sz w:val="16"/>
                <w:szCs w:val="16"/>
                <w:lang w:val="hy-AM"/>
              </w:rPr>
              <w:t>որ</w:t>
            </w:r>
            <w:r w:rsidRPr="008E023E">
              <w:rPr>
                <w:rFonts w:ascii="GHEA Grapalat" w:hAnsi="GHEA Grapalat"/>
                <w:sz w:val="16"/>
                <w:szCs w:val="16"/>
                <w:lang w:val="es-ES"/>
              </w:rPr>
              <w:t xml:space="preserve">, </w:t>
            </w:r>
            <w:r w:rsidRPr="00D57B75">
              <w:rPr>
                <w:rFonts w:ascii="GHEA Grapalat" w:hAnsi="GHEA Grapalat"/>
                <w:sz w:val="16"/>
                <w:szCs w:val="16"/>
                <w:lang w:val="af-ZA"/>
              </w:rPr>
              <w:t xml:space="preserve">խոնավությունը ոչ բարձր 13%, թթվայնությունը 4 աստիճանից ոչ բարձր: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9</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 xml:space="preserve">12 </w:t>
            </w:r>
            <w:r w:rsidRPr="00461C48">
              <w:rPr>
                <w:rFonts w:ascii="GHEA Grapalat" w:hAnsi="GHEA Grapalat"/>
                <w:sz w:val="16"/>
                <w:szCs w:val="16"/>
                <w:lang w:val="hy-AM"/>
              </w:rPr>
              <w:t>ամիս:</w:t>
            </w:r>
            <w:r w:rsidRPr="008E023E">
              <w:rPr>
                <w:rFonts w:ascii="GHEA Grapalat" w:hAnsi="GHEA Grapalat"/>
                <w:sz w:val="16"/>
                <w:szCs w:val="16"/>
                <w:lang w:val="es-ES"/>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992" w:type="dxa"/>
            <w:vAlign w:val="center"/>
          </w:tcPr>
          <w:p w14:paraId="4303F459" w14:textId="32CF30B2" w:rsidR="004734B7" w:rsidRPr="005C5417" w:rsidRDefault="004734B7" w:rsidP="004734B7">
            <w:pPr>
              <w:jc w:val="center"/>
              <w:rPr>
                <w:rFonts w:ascii="GHEA Grapalat" w:hAnsi="GHEA Grapalat"/>
                <w:sz w:val="18"/>
                <w:szCs w:val="18"/>
              </w:rPr>
            </w:pPr>
            <w:proofErr w:type="spellStart"/>
            <w:r w:rsidRPr="005C5417">
              <w:rPr>
                <w:rFonts w:ascii="Arial" w:hAnsi="Arial" w:cs="Arial"/>
                <w:sz w:val="18"/>
                <w:szCs w:val="18"/>
              </w:rPr>
              <w:t>կգ</w:t>
            </w:r>
            <w:proofErr w:type="spellEnd"/>
          </w:p>
        </w:tc>
        <w:tc>
          <w:tcPr>
            <w:tcW w:w="851" w:type="dxa"/>
            <w:vAlign w:val="center"/>
          </w:tcPr>
          <w:p w14:paraId="09C1D320" w14:textId="3DC99AD0" w:rsidR="004734B7" w:rsidRPr="005C5417" w:rsidRDefault="004734B7" w:rsidP="004734B7">
            <w:pPr>
              <w:jc w:val="center"/>
              <w:rPr>
                <w:rFonts w:ascii="GHEA Grapalat" w:hAnsi="GHEA Grapalat" w:cs="Calibri"/>
                <w:color w:val="000000"/>
                <w:sz w:val="18"/>
                <w:szCs w:val="18"/>
              </w:rPr>
            </w:pPr>
          </w:p>
        </w:tc>
        <w:tc>
          <w:tcPr>
            <w:tcW w:w="850" w:type="dxa"/>
            <w:vAlign w:val="center"/>
          </w:tcPr>
          <w:p w14:paraId="6BCD2F77" w14:textId="77777777" w:rsidR="004734B7" w:rsidRPr="005C5417" w:rsidRDefault="004734B7" w:rsidP="004734B7">
            <w:pPr>
              <w:jc w:val="center"/>
              <w:rPr>
                <w:rFonts w:ascii="GHEA Grapalat" w:hAnsi="GHEA Grapalat" w:cs="Calibri"/>
                <w:color w:val="000000"/>
                <w:sz w:val="18"/>
                <w:szCs w:val="18"/>
              </w:rPr>
            </w:pPr>
          </w:p>
        </w:tc>
        <w:tc>
          <w:tcPr>
            <w:tcW w:w="992" w:type="dxa"/>
            <w:vAlign w:val="center"/>
          </w:tcPr>
          <w:p w14:paraId="39A2D4F4" w14:textId="4E1BBA14" w:rsidR="004734B7" w:rsidRPr="005C5417" w:rsidRDefault="004734B7" w:rsidP="004734B7">
            <w:pPr>
              <w:jc w:val="center"/>
              <w:rPr>
                <w:rFonts w:ascii="GHEA Grapalat" w:hAnsi="GHEA Grapalat"/>
                <w:sz w:val="18"/>
                <w:szCs w:val="18"/>
              </w:rPr>
            </w:pPr>
            <w:r>
              <w:rPr>
                <w:rFonts w:ascii="Arial Armenian" w:hAnsi="Arial Armenian" w:cs="Calibri"/>
                <w:color w:val="000000"/>
                <w:sz w:val="20"/>
                <w:szCs w:val="20"/>
              </w:rPr>
              <w:t>842</w:t>
            </w:r>
          </w:p>
        </w:tc>
        <w:tc>
          <w:tcPr>
            <w:tcW w:w="992" w:type="dxa"/>
            <w:vAlign w:val="center"/>
          </w:tcPr>
          <w:p w14:paraId="36D05DB2" w14:textId="473E4F46" w:rsidR="004734B7" w:rsidRPr="00502095" w:rsidRDefault="004734B7" w:rsidP="004734B7">
            <w:pPr>
              <w:rPr>
                <w:sz w:val="16"/>
                <w:szCs w:val="16"/>
              </w:rPr>
            </w:pPr>
            <w:r w:rsidRPr="005C5417">
              <w:rPr>
                <w:rFonts w:ascii="GHEA Grapalat" w:hAnsi="GHEA Grapalat" w:cs="Arial"/>
                <w:color w:val="000000"/>
                <w:sz w:val="14"/>
                <w:szCs w:val="14"/>
                <w:lang w:val="ru-RU" w:eastAsia="ru-RU"/>
              </w:rPr>
              <w:t>ՀՀ</w:t>
            </w:r>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Կոտայքի</w:t>
            </w:r>
            <w:proofErr w:type="spellEnd"/>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մարզ</w:t>
            </w:r>
            <w:proofErr w:type="spellEnd"/>
            <w:r w:rsidRPr="005C5417">
              <w:rPr>
                <w:rFonts w:ascii="GHEA Grapalat" w:hAnsi="GHEA Grapalat" w:cs="Arial"/>
                <w:color w:val="000000"/>
                <w:sz w:val="14"/>
                <w:szCs w:val="14"/>
                <w:lang w:eastAsia="ru-RU"/>
              </w:rPr>
              <w:t xml:space="preserve">, </w:t>
            </w:r>
            <w:r w:rsidRPr="005C5417">
              <w:rPr>
                <w:rFonts w:ascii="GHEA Grapalat" w:hAnsi="GHEA Grapalat" w:cs="Arial"/>
                <w:color w:val="000000"/>
                <w:sz w:val="14"/>
                <w:szCs w:val="14"/>
                <w:lang w:val="ru-RU" w:eastAsia="ru-RU"/>
              </w:rPr>
              <w:t>ք</w:t>
            </w:r>
            <w:r w:rsidRPr="005C5417">
              <w:rPr>
                <w:rFonts w:ascii="GHEA Grapalat" w:hAnsi="GHEA Grapalat" w:cs="Arial"/>
                <w:color w:val="000000"/>
                <w:sz w:val="14"/>
                <w:szCs w:val="14"/>
                <w:lang w:eastAsia="ru-RU"/>
              </w:rPr>
              <w:t>.</w:t>
            </w:r>
            <w:proofErr w:type="spellStart"/>
            <w:r w:rsidRPr="005C5417">
              <w:rPr>
                <w:rFonts w:ascii="GHEA Grapalat" w:hAnsi="GHEA Grapalat" w:cs="Arial"/>
                <w:color w:val="000000"/>
                <w:sz w:val="14"/>
                <w:szCs w:val="14"/>
                <w:lang w:val="ru-RU" w:eastAsia="ru-RU"/>
              </w:rPr>
              <w:t>Աբովյան</w:t>
            </w:r>
            <w:proofErr w:type="spellEnd"/>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Սուրեն</w:t>
            </w:r>
            <w:proofErr w:type="spellEnd"/>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Մնացականյանի</w:t>
            </w:r>
            <w:proofErr w:type="spellEnd"/>
            <w:r w:rsidRPr="005C5417">
              <w:rPr>
                <w:rFonts w:ascii="GHEA Grapalat" w:hAnsi="GHEA Grapalat" w:cs="Arial"/>
                <w:color w:val="000000"/>
                <w:sz w:val="14"/>
                <w:szCs w:val="14"/>
                <w:lang w:eastAsia="ru-RU"/>
              </w:rPr>
              <w:t xml:space="preserve"> 5   </w:t>
            </w:r>
          </w:p>
        </w:tc>
        <w:tc>
          <w:tcPr>
            <w:tcW w:w="993" w:type="dxa"/>
            <w:vAlign w:val="center"/>
          </w:tcPr>
          <w:p w14:paraId="72A75352" w14:textId="1D17EFAF" w:rsidR="004734B7" w:rsidRPr="006860BA" w:rsidRDefault="004734B7" w:rsidP="004734B7">
            <w:pPr>
              <w:rPr>
                <w:sz w:val="14"/>
                <w:szCs w:val="14"/>
              </w:rPr>
            </w:pPr>
            <w:proofErr w:type="spellStart"/>
            <w:r w:rsidRPr="006860BA">
              <w:rPr>
                <w:rFonts w:ascii="GHEA Grapalat" w:hAnsi="GHEA Grapalat" w:cs="Calibri"/>
                <w:color w:val="000000"/>
                <w:sz w:val="14"/>
                <w:szCs w:val="14"/>
                <w:lang w:val="ru-RU"/>
              </w:rPr>
              <w:t>Ըստ</w:t>
            </w:r>
            <w:proofErr w:type="spellEnd"/>
            <w:r w:rsidRPr="006860BA">
              <w:rPr>
                <w:rFonts w:ascii="GHEA Grapalat" w:hAnsi="GHEA Grapalat" w:cs="Calibri"/>
                <w:color w:val="000000"/>
                <w:sz w:val="14"/>
                <w:szCs w:val="14"/>
              </w:rPr>
              <w:t xml:space="preserve"> </w:t>
            </w:r>
            <w:proofErr w:type="spellStart"/>
            <w:r w:rsidRPr="006860BA">
              <w:rPr>
                <w:rFonts w:ascii="GHEA Grapalat" w:hAnsi="GHEA Grapalat" w:cs="Calibri"/>
                <w:color w:val="000000"/>
                <w:sz w:val="14"/>
                <w:szCs w:val="14"/>
              </w:rPr>
              <w:t>պատվիրատոհի</w:t>
            </w:r>
            <w:proofErr w:type="spellEnd"/>
            <w:r w:rsidRPr="006860BA">
              <w:rPr>
                <w:rFonts w:ascii="GHEA Grapalat" w:hAnsi="GHEA Grapalat" w:cs="Calibri"/>
                <w:color w:val="000000"/>
                <w:sz w:val="14"/>
                <w:szCs w:val="14"/>
              </w:rPr>
              <w:t xml:space="preserve"> </w:t>
            </w:r>
            <w:proofErr w:type="spellStart"/>
            <w:r w:rsidRPr="006860BA">
              <w:rPr>
                <w:rFonts w:ascii="GHEA Grapalat" w:hAnsi="GHEA Grapalat" w:cs="Calibri"/>
                <w:color w:val="000000"/>
                <w:sz w:val="14"/>
                <w:szCs w:val="14"/>
                <w:lang w:val="ru-RU"/>
              </w:rPr>
              <w:t>պահանջի</w:t>
            </w:r>
            <w:proofErr w:type="spellEnd"/>
            <w:r w:rsidRPr="006860BA">
              <w:rPr>
                <w:rFonts w:ascii="GHEA Grapalat" w:hAnsi="GHEA Grapalat" w:cs="Calibri"/>
                <w:color w:val="000000"/>
                <w:sz w:val="14"/>
                <w:szCs w:val="14"/>
              </w:rPr>
              <w:t xml:space="preserve"> </w:t>
            </w:r>
          </w:p>
        </w:tc>
        <w:tc>
          <w:tcPr>
            <w:tcW w:w="1167" w:type="dxa"/>
            <w:vAlign w:val="center"/>
          </w:tcPr>
          <w:p w14:paraId="183472F1" w14:textId="1363653B" w:rsidR="004734B7" w:rsidRPr="006860BA" w:rsidRDefault="004734B7" w:rsidP="004734B7">
            <w:pPr>
              <w:jc w:val="center"/>
              <w:rPr>
                <w:rFonts w:ascii="GHEA Grapalat" w:hAnsi="GHEA Grapalat"/>
                <w:sz w:val="14"/>
                <w:szCs w:val="14"/>
              </w:rPr>
            </w:pPr>
            <w:proofErr w:type="spellStart"/>
            <w:r w:rsidRPr="006860BA">
              <w:rPr>
                <w:rFonts w:ascii="GHEA Grapalat" w:hAnsi="GHEA Grapalat"/>
                <w:i/>
                <w:iCs/>
                <w:sz w:val="14"/>
                <w:szCs w:val="14"/>
              </w:rPr>
              <w:t>Պայմանագիրը</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օրինական</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ուժի</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մեջ</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մտնելուց</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հետո</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մինչև</w:t>
            </w:r>
            <w:proofErr w:type="spellEnd"/>
            <w:r w:rsidRPr="006860BA">
              <w:rPr>
                <w:rFonts w:ascii="GHEA Grapalat" w:hAnsi="GHEA Grapalat"/>
                <w:i/>
                <w:iCs/>
                <w:sz w:val="14"/>
                <w:szCs w:val="14"/>
              </w:rPr>
              <w:t xml:space="preserve"> </w:t>
            </w:r>
            <w:r>
              <w:rPr>
                <w:rFonts w:ascii="GHEA Grapalat" w:hAnsi="GHEA Grapalat"/>
                <w:i/>
                <w:iCs/>
                <w:sz w:val="14"/>
                <w:szCs w:val="14"/>
              </w:rPr>
              <w:t>25.05.2026</w:t>
            </w:r>
          </w:p>
        </w:tc>
      </w:tr>
      <w:tr w:rsidR="004734B7" w:rsidRPr="005B4E61" w14:paraId="3727554E" w14:textId="77777777" w:rsidTr="006860BA">
        <w:trPr>
          <w:cantSplit/>
          <w:trHeight w:val="1134"/>
          <w:jc w:val="center"/>
        </w:trPr>
        <w:tc>
          <w:tcPr>
            <w:tcW w:w="847" w:type="dxa"/>
            <w:vAlign w:val="center"/>
          </w:tcPr>
          <w:p w14:paraId="05186B56" w14:textId="1AC1DD71" w:rsidR="004734B7" w:rsidRPr="005C5417" w:rsidRDefault="004734B7" w:rsidP="004734B7">
            <w:pPr>
              <w:tabs>
                <w:tab w:val="left" w:pos="747"/>
              </w:tabs>
              <w:ind w:left="349"/>
              <w:rPr>
                <w:rFonts w:ascii="GHEA Grapalat" w:hAnsi="GHEA Grapalat"/>
                <w:sz w:val="18"/>
                <w:szCs w:val="18"/>
              </w:rPr>
            </w:pPr>
            <w:r w:rsidRPr="005C5417">
              <w:rPr>
                <w:rFonts w:ascii="GHEA Grapalat" w:hAnsi="GHEA Grapalat"/>
                <w:sz w:val="18"/>
                <w:szCs w:val="18"/>
              </w:rPr>
              <w:t>14</w:t>
            </w:r>
          </w:p>
        </w:tc>
        <w:tc>
          <w:tcPr>
            <w:tcW w:w="1422" w:type="dxa"/>
            <w:vAlign w:val="center"/>
          </w:tcPr>
          <w:p w14:paraId="14DA6FBA" w14:textId="3340448A" w:rsidR="004734B7" w:rsidRPr="005C5417" w:rsidRDefault="004734B7" w:rsidP="004734B7">
            <w:pPr>
              <w:jc w:val="center"/>
              <w:rPr>
                <w:rFonts w:ascii="GHEA Grapalat" w:hAnsi="GHEA Grapalat"/>
                <w:sz w:val="18"/>
                <w:szCs w:val="18"/>
              </w:rPr>
            </w:pPr>
            <w:r w:rsidRPr="005C5417">
              <w:rPr>
                <w:rFonts w:ascii="GHEA Grapalat" w:hAnsi="GHEA Grapalat"/>
                <w:color w:val="000000"/>
                <w:sz w:val="18"/>
                <w:szCs w:val="18"/>
              </w:rPr>
              <w:t>15331154</w:t>
            </w:r>
          </w:p>
        </w:tc>
        <w:tc>
          <w:tcPr>
            <w:tcW w:w="1667" w:type="dxa"/>
            <w:vAlign w:val="center"/>
          </w:tcPr>
          <w:p w14:paraId="1AFCEFDD" w14:textId="5B9AD68F" w:rsidR="004734B7" w:rsidRPr="005C5417" w:rsidRDefault="004734B7" w:rsidP="004734B7">
            <w:pPr>
              <w:rPr>
                <w:rFonts w:ascii="GHEA Grapalat" w:hAnsi="GHEA Grapalat"/>
                <w:sz w:val="18"/>
                <w:szCs w:val="18"/>
              </w:rPr>
            </w:pPr>
            <w:proofErr w:type="spellStart"/>
            <w:r w:rsidRPr="005C5417">
              <w:rPr>
                <w:rFonts w:ascii="GHEA Grapalat" w:hAnsi="GHEA Grapalat"/>
                <w:color w:val="000000"/>
                <w:sz w:val="18"/>
                <w:szCs w:val="18"/>
              </w:rPr>
              <w:t>Ոլոռ</w:t>
            </w:r>
            <w:proofErr w:type="spellEnd"/>
          </w:p>
        </w:tc>
        <w:tc>
          <w:tcPr>
            <w:tcW w:w="992" w:type="dxa"/>
            <w:vAlign w:val="center"/>
          </w:tcPr>
          <w:p w14:paraId="748ABB16" w14:textId="78FB0C43" w:rsidR="004734B7" w:rsidRPr="005C5417" w:rsidRDefault="004734B7" w:rsidP="004734B7">
            <w:pPr>
              <w:rPr>
                <w:rFonts w:ascii="GHEA Grapalat" w:hAnsi="GHEA Grapalat"/>
                <w:sz w:val="18"/>
                <w:szCs w:val="18"/>
                <w:lang w:val="hy-AM"/>
              </w:rPr>
            </w:pPr>
          </w:p>
        </w:tc>
        <w:tc>
          <w:tcPr>
            <w:tcW w:w="4219" w:type="dxa"/>
            <w:vAlign w:val="center"/>
          </w:tcPr>
          <w:p w14:paraId="093837FA" w14:textId="0F3D166E" w:rsidR="004734B7" w:rsidRPr="005C5417" w:rsidRDefault="004734B7" w:rsidP="004734B7">
            <w:pPr>
              <w:rPr>
                <w:rFonts w:ascii="GHEA Grapalat" w:hAnsi="GHEA Grapalat"/>
                <w:color w:val="000000"/>
                <w:sz w:val="18"/>
                <w:szCs w:val="18"/>
                <w:lang w:val="hy-AM" w:eastAsia="ru-RU"/>
              </w:rPr>
            </w:pPr>
            <w:r w:rsidRPr="009778A4">
              <w:rPr>
                <w:rFonts w:ascii="GHEA Grapalat" w:hAnsi="GHEA Grapalat"/>
                <w:sz w:val="16"/>
                <w:szCs w:val="16"/>
                <w:lang w:val="hy-AM"/>
              </w:rPr>
              <w:t>ԳՕՍՏ 28674-2019</w:t>
            </w:r>
            <w:r w:rsidRPr="009778A4">
              <w:rPr>
                <w:rFonts w:ascii="GHEA Grapalat" w:hAnsi="GHEA Grapalat"/>
                <w:sz w:val="16"/>
                <w:szCs w:val="16"/>
                <w:lang w:val="hy-AM"/>
              </w:rPr>
              <w:tab/>
              <w:t xml:space="preserve">Ոլոռ, չորացրած, կեղևած, դեղին կամ կանաչ, </w:t>
            </w:r>
            <w:r w:rsidRPr="005B4E61">
              <w:rPr>
                <w:rFonts w:ascii="GHEA Grapalat" w:hAnsi="GHEA Grapalat"/>
                <w:sz w:val="16"/>
                <w:szCs w:val="16"/>
                <w:lang w:val="hy-AM"/>
              </w:rPr>
              <w:t>չոր</w:t>
            </w:r>
            <w:r w:rsidRPr="009778A4">
              <w:rPr>
                <w:rFonts w:ascii="GHEA Grapalat" w:hAnsi="GHEA Grapalat"/>
                <w:sz w:val="16"/>
                <w:szCs w:val="16"/>
                <w:lang w:val="hy-AM"/>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w:t>
            </w:r>
            <w:r w:rsidRPr="009778A4">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w:t>
            </w:r>
            <w:r w:rsidRPr="00461C48">
              <w:rPr>
                <w:rFonts w:ascii="GHEA Grapalat" w:hAnsi="GHEA Grapalat"/>
                <w:sz w:val="16"/>
                <w:szCs w:val="16"/>
                <w:lang w:val="hy-AM"/>
              </w:rPr>
              <w:t xml:space="preserve"> ՄՄ ՏԿ N 021/2011 և 022/2011</w:t>
            </w:r>
          </w:p>
        </w:tc>
        <w:tc>
          <w:tcPr>
            <w:tcW w:w="992" w:type="dxa"/>
            <w:vAlign w:val="center"/>
          </w:tcPr>
          <w:p w14:paraId="4CC82465" w14:textId="028D9841" w:rsidR="004734B7" w:rsidRPr="005C5417" w:rsidRDefault="004734B7" w:rsidP="004734B7">
            <w:pPr>
              <w:jc w:val="center"/>
              <w:rPr>
                <w:rFonts w:ascii="GHEA Grapalat" w:hAnsi="GHEA Grapalat"/>
                <w:sz w:val="18"/>
                <w:szCs w:val="18"/>
              </w:rPr>
            </w:pPr>
            <w:proofErr w:type="spellStart"/>
            <w:r w:rsidRPr="005C5417">
              <w:rPr>
                <w:rFonts w:ascii="Arial" w:hAnsi="Arial" w:cs="Arial"/>
                <w:sz w:val="18"/>
                <w:szCs w:val="18"/>
              </w:rPr>
              <w:t>կգ</w:t>
            </w:r>
            <w:proofErr w:type="spellEnd"/>
          </w:p>
        </w:tc>
        <w:tc>
          <w:tcPr>
            <w:tcW w:w="851" w:type="dxa"/>
            <w:vAlign w:val="center"/>
          </w:tcPr>
          <w:p w14:paraId="352927D6" w14:textId="7A450051" w:rsidR="004734B7" w:rsidRPr="005C5417" w:rsidRDefault="004734B7" w:rsidP="004734B7">
            <w:pPr>
              <w:jc w:val="center"/>
              <w:rPr>
                <w:rFonts w:ascii="GHEA Grapalat" w:hAnsi="GHEA Grapalat" w:cs="Calibri"/>
                <w:color w:val="000000"/>
                <w:sz w:val="18"/>
                <w:szCs w:val="18"/>
              </w:rPr>
            </w:pPr>
          </w:p>
        </w:tc>
        <w:tc>
          <w:tcPr>
            <w:tcW w:w="850" w:type="dxa"/>
            <w:vAlign w:val="center"/>
          </w:tcPr>
          <w:p w14:paraId="06E9FADD" w14:textId="77777777" w:rsidR="004734B7" w:rsidRPr="005C5417" w:rsidRDefault="004734B7" w:rsidP="004734B7">
            <w:pPr>
              <w:jc w:val="center"/>
              <w:rPr>
                <w:rFonts w:ascii="GHEA Grapalat" w:hAnsi="GHEA Grapalat" w:cs="Calibri"/>
                <w:color w:val="000000"/>
                <w:sz w:val="18"/>
                <w:szCs w:val="18"/>
              </w:rPr>
            </w:pPr>
          </w:p>
        </w:tc>
        <w:tc>
          <w:tcPr>
            <w:tcW w:w="992" w:type="dxa"/>
            <w:vAlign w:val="center"/>
          </w:tcPr>
          <w:p w14:paraId="594993A6" w14:textId="5AB2ACE7" w:rsidR="004734B7" w:rsidRPr="005C5417" w:rsidRDefault="004734B7" w:rsidP="004734B7">
            <w:pPr>
              <w:jc w:val="center"/>
              <w:rPr>
                <w:rFonts w:ascii="GHEA Grapalat" w:hAnsi="GHEA Grapalat"/>
                <w:sz w:val="18"/>
                <w:szCs w:val="18"/>
              </w:rPr>
            </w:pPr>
            <w:r>
              <w:rPr>
                <w:rFonts w:ascii="Arial Armenian" w:hAnsi="Arial Armenian" w:cs="Calibri"/>
                <w:color w:val="000000"/>
                <w:sz w:val="20"/>
                <w:szCs w:val="20"/>
              </w:rPr>
              <w:t>421</w:t>
            </w:r>
          </w:p>
        </w:tc>
        <w:tc>
          <w:tcPr>
            <w:tcW w:w="992" w:type="dxa"/>
            <w:vAlign w:val="center"/>
          </w:tcPr>
          <w:p w14:paraId="76B23D50" w14:textId="0BF26090" w:rsidR="004734B7" w:rsidRPr="00502095" w:rsidRDefault="004734B7" w:rsidP="004734B7">
            <w:pPr>
              <w:rPr>
                <w:sz w:val="16"/>
                <w:szCs w:val="16"/>
              </w:rPr>
            </w:pPr>
            <w:r w:rsidRPr="005C5417">
              <w:rPr>
                <w:rFonts w:ascii="GHEA Grapalat" w:hAnsi="GHEA Grapalat" w:cs="Arial"/>
                <w:color w:val="000000"/>
                <w:sz w:val="14"/>
                <w:szCs w:val="14"/>
                <w:lang w:val="ru-RU" w:eastAsia="ru-RU"/>
              </w:rPr>
              <w:t>ՀՀ</w:t>
            </w:r>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Կոտայքի</w:t>
            </w:r>
            <w:proofErr w:type="spellEnd"/>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մարզ</w:t>
            </w:r>
            <w:proofErr w:type="spellEnd"/>
            <w:r w:rsidRPr="005C5417">
              <w:rPr>
                <w:rFonts w:ascii="GHEA Grapalat" w:hAnsi="GHEA Grapalat" w:cs="Arial"/>
                <w:color w:val="000000"/>
                <w:sz w:val="14"/>
                <w:szCs w:val="14"/>
                <w:lang w:eastAsia="ru-RU"/>
              </w:rPr>
              <w:t xml:space="preserve">, </w:t>
            </w:r>
            <w:r w:rsidRPr="005C5417">
              <w:rPr>
                <w:rFonts w:ascii="GHEA Grapalat" w:hAnsi="GHEA Grapalat" w:cs="Arial"/>
                <w:color w:val="000000"/>
                <w:sz w:val="14"/>
                <w:szCs w:val="14"/>
                <w:lang w:val="ru-RU" w:eastAsia="ru-RU"/>
              </w:rPr>
              <w:t>ք</w:t>
            </w:r>
            <w:r w:rsidRPr="005C5417">
              <w:rPr>
                <w:rFonts w:ascii="GHEA Grapalat" w:hAnsi="GHEA Grapalat" w:cs="Arial"/>
                <w:color w:val="000000"/>
                <w:sz w:val="14"/>
                <w:szCs w:val="14"/>
                <w:lang w:eastAsia="ru-RU"/>
              </w:rPr>
              <w:t>.</w:t>
            </w:r>
            <w:proofErr w:type="spellStart"/>
            <w:r w:rsidRPr="005C5417">
              <w:rPr>
                <w:rFonts w:ascii="GHEA Grapalat" w:hAnsi="GHEA Grapalat" w:cs="Arial"/>
                <w:color w:val="000000"/>
                <w:sz w:val="14"/>
                <w:szCs w:val="14"/>
                <w:lang w:val="ru-RU" w:eastAsia="ru-RU"/>
              </w:rPr>
              <w:t>Աբովյան</w:t>
            </w:r>
            <w:proofErr w:type="spellEnd"/>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Սուրեն</w:t>
            </w:r>
            <w:proofErr w:type="spellEnd"/>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Մնացականյանի</w:t>
            </w:r>
            <w:proofErr w:type="spellEnd"/>
            <w:r w:rsidRPr="005C5417">
              <w:rPr>
                <w:rFonts w:ascii="GHEA Grapalat" w:hAnsi="GHEA Grapalat" w:cs="Arial"/>
                <w:color w:val="000000"/>
                <w:sz w:val="14"/>
                <w:szCs w:val="14"/>
                <w:lang w:eastAsia="ru-RU"/>
              </w:rPr>
              <w:t xml:space="preserve"> 5   </w:t>
            </w:r>
          </w:p>
        </w:tc>
        <w:tc>
          <w:tcPr>
            <w:tcW w:w="993" w:type="dxa"/>
            <w:vAlign w:val="center"/>
          </w:tcPr>
          <w:p w14:paraId="2EE7297D" w14:textId="36992E6B" w:rsidR="004734B7" w:rsidRPr="006860BA" w:rsidRDefault="004734B7" w:rsidP="004734B7">
            <w:pPr>
              <w:rPr>
                <w:sz w:val="14"/>
                <w:szCs w:val="14"/>
              </w:rPr>
            </w:pPr>
            <w:proofErr w:type="spellStart"/>
            <w:r w:rsidRPr="006860BA">
              <w:rPr>
                <w:rFonts w:ascii="GHEA Grapalat" w:hAnsi="GHEA Grapalat" w:cs="Calibri"/>
                <w:color w:val="000000"/>
                <w:sz w:val="14"/>
                <w:szCs w:val="14"/>
                <w:lang w:val="ru-RU"/>
              </w:rPr>
              <w:t>Ըստ</w:t>
            </w:r>
            <w:proofErr w:type="spellEnd"/>
            <w:r w:rsidRPr="006860BA">
              <w:rPr>
                <w:rFonts w:ascii="GHEA Grapalat" w:hAnsi="GHEA Grapalat" w:cs="Calibri"/>
                <w:color w:val="000000"/>
                <w:sz w:val="14"/>
                <w:szCs w:val="14"/>
              </w:rPr>
              <w:t xml:space="preserve"> </w:t>
            </w:r>
            <w:proofErr w:type="spellStart"/>
            <w:r w:rsidRPr="006860BA">
              <w:rPr>
                <w:rFonts w:ascii="GHEA Grapalat" w:hAnsi="GHEA Grapalat" w:cs="Calibri"/>
                <w:color w:val="000000"/>
                <w:sz w:val="14"/>
                <w:szCs w:val="14"/>
              </w:rPr>
              <w:t>պատվիրատոհի</w:t>
            </w:r>
            <w:proofErr w:type="spellEnd"/>
            <w:r w:rsidRPr="006860BA">
              <w:rPr>
                <w:rFonts w:ascii="GHEA Grapalat" w:hAnsi="GHEA Grapalat" w:cs="Calibri"/>
                <w:color w:val="000000"/>
                <w:sz w:val="14"/>
                <w:szCs w:val="14"/>
              </w:rPr>
              <w:t xml:space="preserve"> </w:t>
            </w:r>
            <w:proofErr w:type="spellStart"/>
            <w:r w:rsidRPr="006860BA">
              <w:rPr>
                <w:rFonts w:ascii="GHEA Grapalat" w:hAnsi="GHEA Grapalat" w:cs="Calibri"/>
                <w:color w:val="000000"/>
                <w:sz w:val="14"/>
                <w:szCs w:val="14"/>
                <w:lang w:val="ru-RU"/>
              </w:rPr>
              <w:t>պահանջի</w:t>
            </w:r>
            <w:proofErr w:type="spellEnd"/>
            <w:r w:rsidRPr="006860BA">
              <w:rPr>
                <w:rFonts w:ascii="GHEA Grapalat" w:hAnsi="GHEA Grapalat" w:cs="Calibri"/>
                <w:color w:val="000000"/>
                <w:sz w:val="14"/>
                <w:szCs w:val="14"/>
              </w:rPr>
              <w:t xml:space="preserve"> </w:t>
            </w:r>
          </w:p>
        </w:tc>
        <w:tc>
          <w:tcPr>
            <w:tcW w:w="1167" w:type="dxa"/>
            <w:vAlign w:val="center"/>
          </w:tcPr>
          <w:p w14:paraId="752F6AF6" w14:textId="1D7B6464" w:rsidR="004734B7" w:rsidRPr="006860BA" w:rsidRDefault="004734B7" w:rsidP="004734B7">
            <w:pPr>
              <w:jc w:val="center"/>
              <w:rPr>
                <w:rFonts w:ascii="GHEA Grapalat" w:hAnsi="GHEA Grapalat"/>
                <w:sz w:val="14"/>
                <w:szCs w:val="14"/>
              </w:rPr>
            </w:pPr>
            <w:proofErr w:type="spellStart"/>
            <w:r w:rsidRPr="006860BA">
              <w:rPr>
                <w:rFonts w:ascii="GHEA Grapalat" w:hAnsi="GHEA Grapalat"/>
                <w:i/>
                <w:iCs/>
                <w:sz w:val="14"/>
                <w:szCs w:val="14"/>
              </w:rPr>
              <w:t>Պայմանագիրը</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օրինական</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ուժի</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մեջ</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մտնելուց</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հետո</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մինչև</w:t>
            </w:r>
            <w:proofErr w:type="spellEnd"/>
            <w:r w:rsidRPr="006860BA">
              <w:rPr>
                <w:rFonts w:ascii="GHEA Grapalat" w:hAnsi="GHEA Grapalat"/>
                <w:i/>
                <w:iCs/>
                <w:sz w:val="14"/>
                <w:szCs w:val="14"/>
              </w:rPr>
              <w:t xml:space="preserve"> </w:t>
            </w:r>
            <w:r>
              <w:rPr>
                <w:rFonts w:ascii="GHEA Grapalat" w:hAnsi="GHEA Grapalat"/>
                <w:i/>
                <w:iCs/>
                <w:sz w:val="14"/>
                <w:szCs w:val="14"/>
              </w:rPr>
              <w:t>25.05.2026</w:t>
            </w:r>
          </w:p>
        </w:tc>
      </w:tr>
      <w:tr w:rsidR="004734B7" w:rsidRPr="005B4E61" w14:paraId="1B74C4DF" w14:textId="77777777" w:rsidTr="002E5C80">
        <w:trPr>
          <w:cantSplit/>
          <w:trHeight w:val="1134"/>
          <w:jc w:val="center"/>
        </w:trPr>
        <w:tc>
          <w:tcPr>
            <w:tcW w:w="847" w:type="dxa"/>
            <w:vAlign w:val="center"/>
          </w:tcPr>
          <w:p w14:paraId="7B006793" w14:textId="1A5901C8" w:rsidR="004734B7" w:rsidRPr="005C5417" w:rsidRDefault="004734B7" w:rsidP="004734B7">
            <w:pPr>
              <w:tabs>
                <w:tab w:val="left" w:pos="747"/>
              </w:tabs>
              <w:ind w:left="349"/>
              <w:rPr>
                <w:rFonts w:ascii="GHEA Grapalat" w:hAnsi="GHEA Grapalat"/>
                <w:sz w:val="18"/>
                <w:szCs w:val="18"/>
              </w:rPr>
            </w:pPr>
            <w:r w:rsidRPr="005C5417">
              <w:rPr>
                <w:rFonts w:ascii="GHEA Grapalat" w:hAnsi="GHEA Grapalat"/>
                <w:sz w:val="18"/>
                <w:szCs w:val="18"/>
              </w:rPr>
              <w:t>15</w:t>
            </w:r>
          </w:p>
        </w:tc>
        <w:tc>
          <w:tcPr>
            <w:tcW w:w="1422" w:type="dxa"/>
            <w:vAlign w:val="center"/>
          </w:tcPr>
          <w:p w14:paraId="5992753A" w14:textId="7698C6F2" w:rsidR="004734B7" w:rsidRPr="005C5417" w:rsidRDefault="004734B7" w:rsidP="004734B7">
            <w:pPr>
              <w:jc w:val="center"/>
              <w:rPr>
                <w:rFonts w:ascii="GHEA Grapalat" w:hAnsi="GHEA Grapalat"/>
                <w:sz w:val="18"/>
                <w:szCs w:val="18"/>
              </w:rPr>
            </w:pPr>
            <w:r w:rsidRPr="005C5417">
              <w:rPr>
                <w:rFonts w:ascii="GHEA Grapalat" w:hAnsi="GHEA Grapalat"/>
                <w:color w:val="000000"/>
                <w:sz w:val="18"/>
                <w:szCs w:val="18"/>
              </w:rPr>
              <w:t>15331153</w:t>
            </w:r>
          </w:p>
        </w:tc>
        <w:tc>
          <w:tcPr>
            <w:tcW w:w="1667" w:type="dxa"/>
            <w:vAlign w:val="center"/>
          </w:tcPr>
          <w:p w14:paraId="62A8119A" w14:textId="6B3F5C87" w:rsidR="004734B7" w:rsidRPr="005C5417" w:rsidRDefault="004734B7" w:rsidP="004734B7">
            <w:pPr>
              <w:rPr>
                <w:rFonts w:ascii="GHEA Grapalat" w:hAnsi="GHEA Grapalat"/>
                <w:sz w:val="18"/>
                <w:szCs w:val="18"/>
              </w:rPr>
            </w:pPr>
            <w:proofErr w:type="spellStart"/>
            <w:r w:rsidRPr="005C5417">
              <w:rPr>
                <w:rFonts w:ascii="GHEA Grapalat" w:hAnsi="GHEA Grapalat"/>
                <w:color w:val="000000"/>
                <w:sz w:val="18"/>
                <w:szCs w:val="18"/>
              </w:rPr>
              <w:t>Ոսպ</w:t>
            </w:r>
            <w:proofErr w:type="spellEnd"/>
          </w:p>
        </w:tc>
        <w:tc>
          <w:tcPr>
            <w:tcW w:w="992" w:type="dxa"/>
            <w:vAlign w:val="center"/>
          </w:tcPr>
          <w:p w14:paraId="64B8317C" w14:textId="235FBD6D" w:rsidR="004734B7" w:rsidRPr="005C5417" w:rsidRDefault="004734B7" w:rsidP="004734B7">
            <w:pPr>
              <w:rPr>
                <w:rFonts w:ascii="GHEA Grapalat" w:hAnsi="GHEA Grapalat"/>
                <w:sz w:val="18"/>
                <w:szCs w:val="18"/>
                <w:lang w:val="hy-AM"/>
              </w:rPr>
            </w:pPr>
          </w:p>
        </w:tc>
        <w:tc>
          <w:tcPr>
            <w:tcW w:w="4219" w:type="dxa"/>
          </w:tcPr>
          <w:p w14:paraId="094F5B82" w14:textId="4513C5C8" w:rsidR="004734B7" w:rsidRPr="005C5417" w:rsidRDefault="004734B7" w:rsidP="004734B7">
            <w:pPr>
              <w:rPr>
                <w:rFonts w:ascii="GHEA Grapalat" w:hAnsi="GHEA Grapalat"/>
                <w:color w:val="000000"/>
                <w:sz w:val="18"/>
                <w:szCs w:val="18"/>
                <w:lang w:val="hy-AM" w:eastAsia="ru-RU"/>
              </w:rPr>
            </w:pPr>
            <w:r w:rsidRPr="009778A4">
              <w:rPr>
                <w:rFonts w:ascii="GHEA Grapalat" w:hAnsi="GHEA Grapalat"/>
                <w:sz w:val="16"/>
                <w:szCs w:val="16"/>
                <w:lang w:val="hy-AM"/>
              </w:rPr>
              <w:t xml:space="preserve">ԳՕՍՏ 7066-2019, Պարենային ոսպ, Երեք տեսակի, համասեռ, մաքուր, </w:t>
            </w:r>
            <w:r w:rsidRPr="005B4E61">
              <w:rPr>
                <w:rFonts w:ascii="GHEA Grapalat" w:hAnsi="GHEA Grapalat"/>
                <w:sz w:val="16"/>
                <w:szCs w:val="16"/>
                <w:lang w:val="hy-AM"/>
              </w:rPr>
              <w:t>չոր</w:t>
            </w:r>
            <w:r w:rsidRPr="009778A4">
              <w:rPr>
                <w:rFonts w:ascii="GHEA Grapalat" w:hAnsi="GHEA Grapalat"/>
                <w:sz w:val="16"/>
                <w:szCs w:val="16"/>
                <w:lang w:val="hy-AM"/>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w:t>
            </w:r>
            <w:r w:rsidRPr="009778A4">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w:t>
            </w:r>
            <w:r w:rsidRPr="00461C48">
              <w:rPr>
                <w:rFonts w:ascii="GHEA Grapalat" w:hAnsi="GHEA Grapalat"/>
                <w:sz w:val="16"/>
                <w:szCs w:val="16"/>
                <w:lang w:val="hy-AM"/>
              </w:rPr>
              <w:t xml:space="preserve"> ՄՄ ՏԿ N 021/2011 և 022/2011</w:t>
            </w:r>
            <w:r w:rsidRPr="00390033">
              <w:rPr>
                <w:rFonts w:ascii="GHEA Grapalat" w:hAnsi="GHEA Grapalat"/>
                <w:sz w:val="16"/>
                <w:szCs w:val="16"/>
                <w:lang w:val="hy-AM"/>
              </w:rPr>
              <w:t>:</w:t>
            </w:r>
          </w:p>
        </w:tc>
        <w:tc>
          <w:tcPr>
            <w:tcW w:w="992" w:type="dxa"/>
            <w:vAlign w:val="center"/>
          </w:tcPr>
          <w:p w14:paraId="44764E90" w14:textId="38229763" w:rsidR="004734B7" w:rsidRPr="005C5417" w:rsidRDefault="004734B7" w:rsidP="004734B7">
            <w:pPr>
              <w:jc w:val="center"/>
              <w:rPr>
                <w:rFonts w:ascii="GHEA Grapalat" w:hAnsi="GHEA Grapalat"/>
                <w:sz w:val="18"/>
                <w:szCs w:val="18"/>
              </w:rPr>
            </w:pPr>
            <w:proofErr w:type="spellStart"/>
            <w:r w:rsidRPr="005C5417">
              <w:rPr>
                <w:rFonts w:ascii="Arial" w:hAnsi="Arial" w:cs="Arial"/>
                <w:sz w:val="18"/>
                <w:szCs w:val="18"/>
              </w:rPr>
              <w:t>կգ</w:t>
            </w:r>
            <w:proofErr w:type="spellEnd"/>
          </w:p>
        </w:tc>
        <w:tc>
          <w:tcPr>
            <w:tcW w:w="851" w:type="dxa"/>
            <w:vAlign w:val="center"/>
          </w:tcPr>
          <w:p w14:paraId="09B0B6F8" w14:textId="442A0CB3" w:rsidR="004734B7" w:rsidRPr="005C5417" w:rsidRDefault="004734B7" w:rsidP="004734B7">
            <w:pPr>
              <w:jc w:val="center"/>
              <w:rPr>
                <w:rFonts w:ascii="GHEA Grapalat" w:hAnsi="GHEA Grapalat" w:cs="Calibri"/>
                <w:color w:val="000000"/>
                <w:sz w:val="18"/>
                <w:szCs w:val="18"/>
              </w:rPr>
            </w:pPr>
          </w:p>
        </w:tc>
        <w:tc>
          <w:tcPr>
            <w:tcW w:w="850" w:type="dxa"/>
            <w:vAlign w:val="center"/>
          </w:tcPr>
          <w:p w14:paraId="5B67F49A" w14:textId="77777777" w:rsidR="004734B7" w:rsidRPr="005C5417" w:rsidRDefault="004734B7" w:rsidP="004734B7">
            <w:pPr>
              <w:jc w:val="center"/>
              <w:rPr>
                <w:rFonts w:ascii="GHEA Grapalat" w:hAnsi="GHEA Grapalat" w:cs="Calibri"/>
                <w:color w:val="000000"/>
                <w:sz w:val="18"/>
                <w:szCs w:val="18"/>
              </w:rPr>
            </w:pPr>
          </w:p>
        </w:tc>
        <w:tc>
          <w:tcPr>
            <w:tcW w:w="992" w:type="dxa"/>
            <w:vAlign w:val="center"/>
          </w:tcPr>
          <w:p w14:paraId="3E1F8DBD" w14:textId="7DF7A15F" w:rsidR="004734B7" w:rsidRPr="005C5417" w:rsidRDefault="004734B7" w:rsidP="004734B7">
            <w:pPr>
              <w:jc w:val="center"/>
              <w:rPr>
                <w:rFonts w:ascii="GHEA Grapalat" w:hAnsi="GHEA Grapalat"/>
                <w:sz w:val="18"/>
                <w:szCs w:val="18"/>
              </w:rPr>
            </w:pPr>
            <w:r>
              <w:rPr>
                <w:rFonts w:ascii="Arial Armenian" w:hAnsi="Arial Armenian" w:cs="Calibri"/>
                <w:color w:val="000000"/>
                <w:sz w:val="20"/>
                <w:szCs w:val="20"/>
              </w:rPr>
              <w:t>673</w:t>
            </w:r>
          </w:p>
        </w:tc>
        <w:tc>
          <w:tcPr>
            <w:tcW w:w="992" w:type="dxa"/>
            <w:vAlign w:val="center"/>
          </w:tcPr>
          <w:p w14:paraId="5B8D64AC" w14:textId="1416C7A0" w:rsidR="004734B7" w:rsidRPr="00502095" w:rsidRDefault="004734B7" w:rsidP="004734B7">
            <w:pPr>
              <w:rPr>
                <w:sz w:val="16"/>
                <w:szCs w:val="16"/>
              </w:rPr>
            </w:pPr>
            <w:r w:rsidRPr="005C5417">
              <w:rPr>
                <w:rFonts w:ascii="GHEA Grapalat" w:hAnsi="GHEA Grapalat" w:cs="Arial"/>
                <w:color w:val="000000"/>
                <w:sz w:val="14"/>
                <w:szCs w:val="14"/>
                <w:lang w:val="ru-RU" w:eastAsia="ru-RU"/>
              </w:rPr>
              <w:t>ՀՀ</w:t>
            </w:r>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Կոտայքի</w:t>
            </w:r>
            <w:proofErr w:type="spellEnd"/>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մարզ</w:t>
            </w:r>
            <w:proofErr w:type="spellEnd"/>
            <w:r w:rsidRPr="005C5417">
              <w:rPr>
                <w:rFonts w:ascii="GHEA Grapalat" w:hAnsi="GHEA Grapalat" w:cs="Arial"/>
                <w:color w:val="000000"/>
                <w:sz w:val="14"/>
                <w:szCs w:val="14"/>
                <w:lang w:eastAsia="ru-RU"/>
              </w:rPr>
              <w:t xml:space="preserve">, </w:t>
            </w:r>
            <w:r w:rsidRPr="005C5417">
              <w:rPr>
                <w:rFonts w:ascii="GHEA Grapalat" w:hAnsi="GHEA Grapalat" w:cs="Arial"/>
                <w:color w:val="000000"/>
                <w:sz w:val="14"/>
                <w:szCs w:val="14"/>
                <w:lang w:val="ru-RU" w:eastAsia="ru-RU"/>
              </w:rPr>
              <w:t>ք</w:t>
            </w:r>
            <w:r w:rsidRPr="005C5417">
              <w:rPr>
                <w:rFonts w:ascii="GHEA Grapalat" w:hAnsi="GHEA Grapalat" w:cs="Arial"/>
                <w:color w:val="000000"/>
                <w:sz w:val="14"/>
                <w:szCs w:val="14"/>
                <w:lang w:eastAsia="ru-RU"/>
              </w:rPr>
              <w:t>.</w:t>
            </w:r>
            <w:proofErr w:type="spellStart"/>
            <w:r w:rsidRPr="005C5417">
              <w:rPr>
                <w:rFonts w:ascii="GHEA Grapalat" w:hAnsi="GHEA Grapalat" w:cs="Arial"/>
                <w:color w:val="000000"/>
                <w:sz w:val="14"/>
                <w:szCs w:val="14"/>
                <w:lang w:val="ru-RU" w:eastAsia="ru-RU"/>
              </w:rPr>
              <w:t>Աբովյան</w:t>
            </w:r>
            <w:proofErr w:type="spellEnd"/>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Սուրեն</w:t>
            </w:r>
            <w:proofErr w:type="spellEnd"/>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Մնացականյանի</w:t>
            </w:r>
            <w:proofErr w:type="spellEnd"/>
            <w:r w:rsidRPr="005C5417">
              <w:rPr>
                <w:rFonts w:ascii="GHEA Grapalat" w:hAnsi="GHEA Grapalat" w:cs="Arial"/>
                <w:color w:val="000000"/>
                <w:sz w:val="14"/>
                <w:szCs w:val="14"/>
                <w:lang w:eastAsia="ru-RU"/>
              </w:rPr>
              <w:t xml:space="preserve"> 5   </w:t>
            </w:r>
          </w:p>
        </w:tc>
        <w:tc>
          <w:tcPr>
            <w:tcW w:w="993" w:type="dxa"/>
            <w:vAlign w:val="center"/>
          </w:tcPr>
          <w:p w14:paraId="5A5C1298" w14:textId="30836E67" w:rsidR="004734B7" w:rsidRPr="006860BA" w:rsidRDefault="004734B7" w:rsidP="004734B7">
            <w:pPr>
              <w:rPr>
                <w:sz w:val="14"/>
                <w:szCs w:val="14"/>
              </w:rPr>
            </w:pPr>
            <w:proofErr w:type="spellStart"/>
            <w:r w:rsidRPr="006860BA">
              <w:rPr>
                <w:rFonts w:ascii="GHEA Grapalat" w:hAnsi="GHEA Grapalat" w:cs="Calibri"/>
                <w:color w:val="000000"/>
                <w:sz w:val="14"/>
                <w:szCs w:val="14"/>
                <w:lang w:val="ru-RU"/>
              </w:rPr>
              <w:t>Ըստ</w:t>
            </w:r>
            <w:proofErr w:type="spellEnd"/>
            <w:r w:rsidRPr="006860BA">
              <w:rPr>
                <w:rFonts w:ascii="GHEA Grapalat" w:hAnsi="GHEA Grapalat" w:cs="Calibri"/>
                <w:color w:val="000000"/>
                <w:sz w:val="14"/>
                <w:szCs w:val="14"/>
              </w:rPr>
              <w:t xml:space="preserve"> </w:t>
            </w:r>
            <w:proofErr w:type="spellStart"/>
            <w:r w:rsidRPr="006860BA">
              <w:rPr>
                <w:rFonts w:ascii="GHEA Grapalat" w:hAnsi="GHEA Grapalat" w:cs="Calibri"/>
                <w:color w:val="000000"/>
                <w:sz w:val="14"/>
                <w:szCs w:val="14"/>
              </w:rPr>
              <w:t>պատվիրատոհի</w:t>
            </w:r>
            <w:proofErr w:type="spellEnd"/>
            <w:r w:rsidRPr="006860BA">
              <w:rPr>
                <w:rFonts w:ascii="GHEA Grapalat" w:hAnsi="GHEA Grapalat" w:cs="Calibri"/>
                <w:color w:val="000000"/>
                <w:sz w:val="14"/>
                <w:szCs w:val="14"/>
              </w:rPr>
              <w:t xml:space="preserve"> </w:t>
            </w:r>
            <w:proofErr w:type="spellStart"/>
            <w:r w:rsidRPr="006860BA">
              <w:rPr>
                <w:rFonts w:ascii="GHEA Grapalat" w:hAnsi="GHEA Grapalat" w:cs="Calibri"/>
                <w:color w:val="000000"/>
                <w:sz w:val="14"/>
                <w:szCs w:val="14"/>
                <w:lang w:val="ru-RU"/>
              </w:rPr>
              <w:t>պահանջի</w:t>
            </w:r>
            <w:proofErr w:type="spellEnd"/>
            <w:r w:rsidRPr="006860BA">
              <w:rPr>
                <w:rFonts w:ascii="GHEA Grapalat" w:hAnsi="GHEA Grapalat" w:cs="Calibri"/>
                <w:color w:val="000000"/>
                <w:sz w:val="14"/>
                <w:szCs w:val="14"/>
              </w:rPr>
              <w:t xml:space="preserve"> </w:t>
            </w:r>
          </w:p>
        </w:tc>
        <w:tc>
          <w:tcPr>
            <w:tcW w:w="1167" w:type="dxa"/>
            <w:vAlign w:val="center"/>
          </w:tcPr>
          <w:p w14:paraId="19423194" w14:textId="6EACBC2E" w:rsidR="004734B7" w:rsidRPr="006860BA" w:rsidRDefault="004734B7" w:rsidP="004734B7">
            <w:pPr>
              <w:jc w:val="center"/>
              <w:rPr>
                <w:rFonts w:ascii="GHEA Grapalat" w:hAnsi="GHEA Grapalat"/>
                <w:sz w:val="14"/>
                <w:szCs w:val="14"/>
              </w:rPr>
            </w:pPr>
            <w:proofErr w:type="spellStart"/>
            <w:r w:rsidRPr="006860BA">
              <w:rPr>
                <w:rFonts w:ascii="GHEA Grapalat" w:hAnsi="GHEA Grapalat"/>
                <w:i/>
                <w:iCs/>
                <w:sz w:val="14"/>
                <w:szCs w:val="14"/>
              </w:rPr>
              <w:t>Պայմանագիրը</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օրինական</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ուժի</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մեջ</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մտնելուց</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հետո</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մինչև</w:t>
            </w:r>
            <w:proofErr w:type="spellEnd"/>
            <w:r w:rsidRPr="006860BA">
              <w:rPr>
                <w:rFonts w:ascii="GHEA Grapalat" w:hAnsi="GHEA Grapalat"/>
                <w:i/>
                <w:iCs/>
                <w:sz w:val="14"/>
                <w:szCs w:val="14"/>
              </w:rPr>
              <w:t xml:space="preserve"> </w:t>
            </w:r>
            <w:r>
              <w:rPr>
                <w:rFonts w:ascii="GHEA Grapalat" w:hAnsi="GHEA Grapalat"/>
                <w:i/>
                <w:iCs/>
                <w:sz w:val="14"/>
                <w:szCs w:val="14"/>
              </w:rPr>
              <w:t>25.05.2026</w:t>
            </w:r>
          </w:p>
        </w:tc>
      </w:tr>
      <w:tr w:rsidR="004734B7" w:rsidRPr="005B4E61" w14:paraId="17246BB6" w14:textId="77777777" w:rsidTr="006860BA">
        <w:trPr>
          <w:cantSplit/>
          <w:trHeight w:val="1134"/>
          <w:jc w:val="center"/>
        </w:trPr>
        <w:tc>
          <w:tcPr>
            <w:tcW w:w="847" w:type="dxa"/>
            <w:vAlign w:val="center"/>
          </w:tcPr>
          <w:p w14:paraId="69B16B23" w14:textId="63A6254E" w:rsidR="004734B7" w:rsidRPr="005C5417" w:rsidRDefault="004734B7" w:rsidP="004734B7">
            <w:pPr>
              <w:tabs>
                <w:tab w:val="left" w:pos="747"/>
              </w:tabs>
              <w:ind w:left="349"/>
              <w:rPr>
                <w:rFonts w:ascii="GHEA Grapalat" w:hAnsi="GHEA Grapalat"/>
                <w:sz w:val="18"/>
                <w:szCs w:val="18"/>
              </w:rPr>
            </w:pPr>
            <w:r w:rsidRPr="005C5417">
              <w:rPr>
                <w:rFonts w:ascii="GHEA Grapalat" w:hAnsi="GHEA Grapalat"/>
                <w:sz w:val="18"/>
                <w:szCs w:val="18"/>
              </w:rPr>
              <w:t>16</w:t>
            </w:r>
          </w:p>
        </w:tc>
        <w:tc>
          <w:tcPr>
            <w:tcW w:w="1422" w:type="dxa"/>
            <w:vAlign w:val="center"/>
          </w:tcPr>
          <w:p w14:paraId="56680C88" w14:textId="00A4FAF5" w:rsidR="004734B7" w:rsidRPr="005C5417" w:rsidRDefault="004734B7" w:rsidP="004734B7">
            <w:pPr>
              <w:jc w:val="center"/>
              <w:rPr>
                <w:rFonts w:ascii="GHEA Grapalat" w:hAnsi="GHEA Grapalat"/>
                <w:sz w:val="18"/>
                <w:szCs w:val="18"/>
              </w:rPr>
            </w:pPr>
            <w:r w:rsidRPr="005C5417">
              <w:rPr>
                <w:rFonts w:ascii="GHEA Grapalat" w:hAnsi="GHEA Grapalat"/>
                <w:color w:val="000000"/>
                <w:sz w:val="18"/>
                <w:szCs w:val="18"/>
              </w:rPr>
              <w:t>15541200</w:t>
            </w:r>
          </w:p>
        </w:tc>
        <w:tc>
          <w:tcPr>
            <w:tcW w:w="1667" w:type="dxa"/>
            <w:vAlign w:val="center"/>
          </w:tcPr>
          <w:p w14:paraId="70B5B00B" w14:textId="2428A089" w:rsidR="004734B7" w:rsidRPr="005C5417" w:rsidRDefault="004734B7" w:rsidP="004734B7">
            <w:pPr>
              <w:rPr>
                <w:rFonts w:ascii="GHEA Grapalat" w:hAnsi="GHEA Grapalat"/>
                <w:sz w:val="18"/>
                <w:szCs w:val="18"/>
              </w:rPr>
            </w:pPr>
            <w:proofErr w:type="spellStart"/>
            <w:r w:rsidRPr="005C5417">
              <w:rPr>
                <w:rFonts w:ascii="GHEA Grapalat" w:hAnsi="GHEA Grapalat"/>
                <w:color w:val="000000"/>
                <w:sz w:val="18"/>
                <w:szCs w:val="18"/>
              </w:rPr>
              <w:t>Պանիր</w:t>
            </w:r>
            <w:proofErr w:type="spellEnd"/>
          </w:p>
        </w:tc>
        <w:tc>
          <w:tcPr>
            <w:tcW w:w="992" w:type="dxa"/>
            <w:vAlign w:val="center"/>
          </w:tcPr>
          <w:p w14:paraId="052F92C1" w14:textId="3D1EE3A2" w:rsidR="004734B7" w:rsidRPr="005C5417" w:rsidRDefault="004734B7" w:rsidP="004734B7">
            <w:pPr>
              <w:rPr>
                <w:rFonts w:ascii="GHEA Grapalat" w:hAnsi="GHEA Grapalat"/>
                <w:sz w:val="18"/>
                <w:szCs w:val="18"/>
                <w:lang w:val="hy-AM"/>
              </w:rPr>
            </w:pPr>
          </w:p>
        </w:tc>
        <w:tc>
          <w:tcPr>
            <w:tcW w:w="4219" w:type="dxa"/>
            <w:vAlign w:val="center"/>
          </w:tcPr>
          <w:p w14:paraId="0D1DBA3A" w14:textId="5D1B48A2" w:rsidR="004734B7" w:rsidRPr="005C5417" w:rsidRDefault="004734B7" w:rsidP="004734B7">
            <w:pPr>
              <w:rPr>
                <w:rFonts w:ascii="GHEA Grapalat" w:hAnsi="GHEA Grapalat"/>
                <w:color w:val="000000"/>
                <w:sz w:val="18"/>
                <w:szCs w:val="18"/>
                <w:lang w:val="hy-AM" w:eastAsia="ru-RU"/>
              </w:rPr>
            </w:pPr>
            <w:r w:rsidRPr="00E26D9F">
              <w:rPr>
                <w:rFonts w:ascii="GHEA Grapalat" w:hAnsi="GHEA Grapalat"/>
                <w:sz w:val="16"/>
                <w:szCs w:val="16"/>
                <w:lang w:val="hy-AM"/>
              </w:rPr>
              <w:t xml:space="preserve">ՀՍՏ 377-2016, Պանիր. Չանախ: </w:t>
            </w:r>
            <w:r w:rsidRPr="005B4E61">
              <w:rPr>
                <w:rFonts w:ascii="GHEA Grapalat" w:hAnsi="GHEA Grapalat"/>
                <w:sz w:val="16"/>
                <w:szCs w:val="16"/>
                <w:lang w:val="hy-AM"/>
              </w:rPr>
              <w:t xml:space="preserve">Սպիտակ աղաջրային պանիր, կովի կաթից, 36-40%  յուղայնությամբ։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ըստ </w:t>
            </w:r>
            <w:r w:rsidRPr="007409D5">
              <w:rPr>
                <w:rFonts w:ascii="GHEA Grapalat" w:hAnsi="GHEA Grapalat"/>
                <w:sz w:val="16"/>
                <w:szCs w:val="16"/>
                <w:lang w:val="hy-AM"/>
              </w:rPr>
              <w:t xml:space="preserve">Մաքսային միության հանձնաժողովի «Կաթի </w:t>
            </w:r>
            <w:r>
              <w:rPr>
                <w:rFonts w:ascii="GHEA Grapalat" w:hAnsi="GHEA Grapalat"/>
                <w:sz w:val="16"/>
                <w:szCs w:val="16"/>
                <w:lang w:val="hy-AM"/>
              </w:rPr>
              <w:t>և</w:t>
            </w:r>
            <w:r w:rsidRPr="007409D5">
              <w:rPr>
                <w:rFonts w:ascii="GHEA Grapalat" w:hAnsi="GHEA Grapalat"/>
                <w:sz w:val="16"/>
                <w:szCs w:val="16"/>
                <w:lang w:val="hy-AM"/>
              </w:rPr>
              <w:t xml:space="preserve"> կաթնամթերքի անվտանգության մասին» (ՄՄ ՏԿ 033/2013)</w:t>
            </w:r>
            <w:r>
              <w:rPr>
                <w:rFonts w:ascii="GHEA Grapalat" w:hAnsi="GHEA Grapalat"/>
                <w:sz w:val="16"/>
                <w:szCs w:val="16"/>
                <w:lang w:val="hy-AM"/>
              </w:rPr>
              <w:t xml:space="preserve"> </w:t>
            </w:r>
            <w:r w:rsidRPr="007409D5">
              <w:rPr>
                <w:rFonts w:ascii="GHEA Grapalat" w:hAnsi="GHEA Grapalat"/>
                <w:sz w:val="16"/>
                <w:szCs w:val="16"/>
                <w:lang w:val="hy-AM"/>
              </w:rPr>
              <w:t>տեխնիկական կանոնակարգերի</w:t>
            </w:r>
            <w:r>
              <w:rPr>
                <w:rFonts w:ascii="GHEA Grapalat" w:hAnsi="GHEA Grapalat"/>
                <w:sz w:val="16"/>
                <w:szCs w:val="16"/>
                <w:lang w:val="hy-AM"/>
              </w:rPr>
              <w:t>:</w:t>
            </w:r>
          </w:p>
        </w:tc>
        <w:tc>
          <w:tcPr>
            <w:tcW w:w="992" w:type="dxa"/>
            <w:vAlign w:val="center"/>
          </w:tcPr>
          <w:p w14:paraId="487DFAD1" w14:textId="5308D6D4" w:rsidR="004734B7" w:rsidRPr="005C5417" w:rsidRDefault="004734B7" w:rsidP="004734B7">
            <w:pPr>
              <w:jc w:val="center"/>
              <w:rPr>
                <w:rFonts w:ascii="GHEA Grapalat" w:hAnsi="GHEA Grapalat"/>
                <w:sz w:val="18"/>
                <w:szCs w:val="18"/>
              </w:rPr>
            </w:pPr>
            <w:proofErr w:type="spellStart"/>
            <w:r w:rsidRPr="005C5417">
              <w:rPr>
                <w:rFonts w:ascii="Arial" w:hAnsi="Arial" w:cs="Arial"/>
                <w:sz w:val="18"/>
                <w:szCs w:val="18"/>
              </w:rPr>
              <w:t>կգ</w:t>
            </w:r>
            <w:proofErr w:type="spellEnd"/>
          </w:p>
        </w:tc>
        <w:tc>
          <w:tcPr>
            <w:tcW w:w="851" w:type="dxa"/>
            <w:vAlign w:val="center"/>
          </w:tcPr>
          <w:p w14:paraId="240C0329" w14:textId="1C3610D0" w:rsidR="004734B7" w:rsidRPr="005C5417" w:rsidRDefault="004734B7" w:rsidP="004734B7">
            <w:pPr>
              <w:jc w:val="center"/>
              <w:rPr>
                <w:rFonts w:ascii="GHEA Grapalat" w:hAnsi="GHEA Grapalat" w:cs="Calibri"/>
                <w:color w:val="000000"/>
                <w:sz w:val="18"/>
                <w:szCs w:val="18"/>
              </w:rPr>
            </w:pPr>
          </w:p>
        </w:tc>
        <w:tc>
          <w:tcPr>
            <w:tcW w:w="850" w:type="dxa"/>
            <w:vAlign w:val="center"/>
          </w:tcPr>
          <w:p w14:paraId="7BE2108F" w14:textId="77777777" w:rsidR="004734B7" w:rsidRPr="005C5417" w:rsidRDefault="004734B7" w:rsidP="004734B7">
            <w:pPr>
              <w:jc w:val="center"/>
              <w:rPr>
                <w:rFonts w:ascii="GHEA Grapalat" w:hAnsi="GHEA Grapalat" w:cs="Calibri"/>
                <w:color w:val="000000"/>
                <w:sz w:val="18"/>
                <w:szCs w:val="18"/>
              </w:rPr>
            </w:pPr>
          </w:p>
        </w:tc>
        <w:tc>
          <w:tcPr>
            <w:tcW w:w="992" w:type="dxa"/>
            <w:vAlign w:val="center"/>
          </w:tcPr>
          <w:p w14:paraId="2AA247E5" w14:textId="58EBBFE2" w:rsidR="004734B7" w:rsidRPr="005C5417" w:rsidRDefault="004734B7" w:rsidP="004734B7">
            <w:pPr>
              <w:jc w:val="center"/>
              <w:rPr>
                <w:rFonts w:ascii="GHEA Grapalat" w:hAnsi="GHEA Grapalat"/>
                <w:sz w:val="18"/>
                <w:szCs w:val="18"/>
              </w:rPr>
            </w:pPr>
            <w:r>
              <w:rPr>
                <w:rFonts w:ascii="Arial Armenian" w:hAnsi="Arial Armenian" w:cs="Calibri"/>
                <w:color w:val="000000"/>
                <w:sz w:val="20"/>
                <w:szCs w:val="20"/>
              </w:rPr>
              <w:t>757</w:t>
            </w:r>
          </w:p>
        </w:tc>
        <w:tc>
          <w:tcPr>
            <w:tcW w:w="992" w:type="dxa"/>
            <w:vAlign w:val="center"/>
          </w:tcPr>
          <w:p w14:paraId="2EACDF1B" w14:textId="663503CE" w:rsidR="004734B7" w:rsidRPr="00502095" w:rsidRDefault="004734B7" w:rsidP="004734B7">
            <w:pPr>
              <w:rPr>
                <w:sz w:val="16"/>
                <w:szCs w:val="16"/>
              </w:rPr>
            </w:pPr>
            <w:r w:rsidRPr="005C5417">
              <w:rPr>
                <w:rFonts w:ascii="GHEA Grapalat" w:hAnsi="GHEA Grapalat" w:cs="Arial"/>
                <w:color w:val="000000"/>
                <w:sz w:val="14"/>
                <w:szCs w:val="14"/>
                <w:lang w:val="ru-RU" w:eastAsia="ru-RU"/>
              </w:rPr>
              <w:t>ՀՀ</w:t>
            </w:r>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Կոտայքի</w:t>
            </w:r>
            <w:proofErr w:type="spellEnd"/>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մարզ</w:t>
            </w:r>
            <w:proofErr w:type="spellEnd"/>
            <w:r w:rsidRPr="005C5417">
              <w:rPr>
                <w:rFonts w:ascii="GHEA Grapalat" w:hAnsi="GHEA Grapalat" w:cs="Arial"/>
                <w:color w:val="000000"/>
                <w:sz w:val="14"/>
                <w:szCs w:val="14"/>
                <w:lang w:eastAsia="ru-RU"/>
              </w:rPr>
              <w:t xml:space="preserve">, </w:t>
            </w:r>
            <w:r w:rsidRPr="005C5417">
              <w:rPr>
                <w:rFonts w:ascii="GHEA Grapalat" w:hAnsi="GHEA Grapalat" w:cs="Arial"/>
                <w:color w:val="000000"/>
                <w:sz w:val="14"/>
                <w:szCs w:val="14"/>
                <w:lang w:val="ru-RU" w:eastAsia="ru-RU"/>
              </w:rPr>
              <w:t>ք</w:t>
            </w:r>
            <w:r w:rsidRPr="005C5417">
              <w:rPr>
                <w:rFonts w:ascii="GHEA Grapalat" w:hAnsi="GHEA Grapalat" w:cs="Arial"/>
                <w:color w:val="000000"/>
                <w:sz w:val="14"/>
                <w:szCs w:val="14"/>
                <w:lang w:eastAsia="ru-RU"/>
              </w:rPr>
              <w:t>.</w:t>
            </w:r>
            <w:proofErr w:type="spellStart"/>
            <w:r w:rsidRPr="005C5417">
              <w:rPr>
                <w:rFonts w:ascii="GHEA Grapalat" w:hAnsi="GHEA Grapalat" w:cs="Arial"/>
                <w:color w:val="000000"/>
                <w:sz w:val="14"/>
                <w:szCs w:val="14"/>
                <w:lang w:val="ru-RU" w:eastAsia="ru-RU"/>
              </w:rPr>
              <w:t>Աբովյան</w:t>
            </w:r>
            <w:proofErr w:type="spellEnd"/>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Սուրեն</w:t>
            </w:r>
            <w:proofErr w:type="spellEnd"/>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Մնացականյանի</w:t>
            </w:r>
            <w:proofErr w:type="spellEnd"/>
            <w:r w:rsidRPr="005C5417">
              <w:rPr>
                <w:rFonts w:ascii="GHEA Grapalat" w:hAnsi="GHEA Grapalat" w:cs="Arial"/>
                <w:color w:val="000000"/>
                <w:sz w:val="14"/>
                <w:szCs w:val="14"/>
                <w:lang w:eastAsia="ru-RU"/>
              </w:rPr>
              <w:t xml:space="preserve"> 5   </w:t>
            </w:r>
          </w:p>
        </w:tc>
        <w:tc>
          <w:tcPr>
            <w:tcW w:w="993" w:type="dxa"/>
            <w:vAlign w:val="center"/>
          </w:tcPr>
          <w:p w14:paraId="38F7CA27" w14:textId="16A0470B" w:rsidR="004734B7" w:rsidRPr="006860BA" w:rsidRDefault="004734B7" w:rsidP="004734B7">
            <w:pPr>
              <w:rPr>
                <w:sz w:val="14"/>
                <w:szCs w:val="14"/>
              </w:rPr>
            </w:pPr>
            <w:proofErr w:type="spellStart"/>
            <w:r w:rsidRPr="006860BA">
              <w:rPr>
                <w:rFonts w:ascii="GHEA Grapalat" w:hAnsi="GHEA Grapalat" w:cs="Calibri"/>
                <w:color w:val="000000"/>
                <w:sz w:val="14"/>
                <w:szCs w:val="14"/>
                <w:lang w:val="ru-RU"/>
              </w:rPr>
              <w:t>Ըստ</w:t>
            </w:r>
            <w:proofErr w:type="spellEnd"/>
            <w:r w:rsidRPr="006860BA">
              <w:rPr>
                <w:rFonts w:ascii="GHEA Grapalat" w:hAnsi="GHEA Grapalat" w:cs="Calibri"/>
                <w:color w:val="000000"/>
                <w:sz w:val="14"/>
                <w:szCs w:val="14"/>
              </w:rPr>
              <w:t xml:space="preserve"> </w:t>
            </w:r>
            <w:proofErr w:type="spellStart"/>
            <w:r w:rsidRPr="006860BA">
              <w:rPr>
                <w:rFonts w:ascii="GHEA Grapalat" w:hAnsi="GHEA Grapalat" w:cs="Calibri"/>
                <w:color w:val="000000"/>
                <w:sz w:val="14"/>
                <w:szCs w:val="14"/>
              </w:rPr>
              <w:t>պատվիրատոհի</w:t>
            </w:r>
            <w:proofErr w:type="spellEnd"/>
            <w:r w:rsidRPr="006860BA">
              <w:rPr>
                <w:rFonts w:ascii="GHEA Grapalat" w:hAnsi="GHEA Grapalat" w:cs="Calibri"/>
                <w:color w:val="000000"/>
                <w:sz w:val="14"/>
                <w:szCs w:val="14"/>
              </w:rPr>
              <w:t xml:space="preserve"> </w:t>
            </w:r>
            <w:proofErr w:type="spellStart"/>
            <w:r w:rsidRPr="006860BA">
              <w:rPr>
                <w:rFonts w:ascii="GHEA Grapalat" w:hAnsi="GHEA Grapalat" w:cs="Calibri"/>
                <w:color w:val="000000"/>
                <w:sz w:val="14"/>
                <w:szCs w:val="14"/>
                <w:lang w:val="ru-RU"/>
              </w:rPr>
              <w:t>պահանջի</w:t>
            </w:r>
            <w:proofErr w:type="spellEnd"/>
            <w:r w:rsidRPr="006860BA">
              <w:rPr>
                <w:rFonts w:ascii="GHEA Grapalat" w:hAnsi="GHEA Grapalat" w:cs="Calibri"/>
                <w:color w:val="000000"/>
                <w:sz w:val="14"/>
                <w:szCs w:val="14"/>
              </w:rPr>
              <w:t xml:space="preserve"> </w:t>
            </w:r>
          </w:p>
        </w:tc>
        <w:tc>
          <w:tcPr>
            <w:tcW w:w="1167" w:type="dxa"/>
            <w:vAlign w:val="center"/>
          </w:tcPr>
          <w:p w14:paraId="15130E9D" w14:textId="15B0328E" w:rsidR="004734B7" w:rsidRPr="006860BA" w:rsidRDefault="004734B7" w:rsidP="004734B7">
            <w:pPr>
              <w:jc w:val="center"/>
              <w:rPr>
                <w:rFonts w:ascii="GHEA Grapalat" w:hAnsi="GHEA Grapalat"/>
                <w:sz w:val="14"/>
                <w:szCs w:val="14"/>
              </w:rPr>
            </w:pPr>
            <w:proofErr w:type="spellStart"/>
            <w:r w:rsidRPr="006860BA">
              <w:rPr>
                <w:rFonts w:ascii="GHEA Grapalat" w:hAnsi="GHEA Grapalat"/>
                <w:i/>
                <w:iCs/>
                <w:sz w:val="14"/>
                <w:szCs w:val="14"/>
              </w:rPr>
              <w:t>Պայմանագիրը</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օրինական</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ուժի</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մեջ</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մտնելուց</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հետո</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մինչև</w:t>
            </w:r>
            <w:proofErr w:type="spellEnd"/>
            <w:r w:rsidRPr="006860BA">
              <w:rPr>
                <w:rFonts w:ascii="GHEA Grapalat" w:hAnsi="GHEA Grapalat"/>
                <w:i/>
                <w:iCs/>
                <w:sz w:val="14"/>
                <w:szCs w:val="14"/>
              </w:rPr>
              <w:t xml:space="preserve"> </w:t>
            </w:r>
            <w:r>
              <w:rPr>
                <w:rFonts w:ascii="GHEA Grapalat" w:hAnsi="GHEA Grapalat"/>
                <w:i/>
                <w:iCs/>
                <w:sz w:val="14"/>
                <w:szCs w:val="14"/>
              </w:rPr>
              <w:t>25.05.2026</w:t>
            </w:r>
          </w:p>
        </w:tc>
      </w:tr>
      <w:tr w:rsidR="004734B7" w:rsidRPr="005B4E61" w14:paraId="33963A3A" w14:textId="77777777" w:rsidTr="006860BA">
        <w:trPr>
          <w:cantSplit/>
          <w:trHeight w:val="1134"/>
          <w:jc w:val="center"/>
        </w:trPr>
        <w:tc>
          <w:tcPr>
            <w:tcW w:w="847" w:type="dxa"/>
            <w:vAlign w:val="center"/>
          </w:tcPr>
          <w:p w14:paraId="6B44F450" w14:textId="77F1FE65" w:rsidR="004734B7" w:rsidRPr="005C5417" w:rsidRDefault="004734B7" w:rsidP="004734B7">
            <w:pPr>
              <w:tabs>
                <w:tab w:val="left" w:pos="747"/>
              </w:tabs>
              <w:ind w:left="349"/>
              <w:rPr>
                <w:rFonts w:ascii="GHEA Grapalat" w:hAnsi="GHEA Grapalat"/>
                <w:sz w:val="18"/>
                <w:szCs w:val="18"/>
              </w:rPr>
            </w:pPr>
            <w:r w:rsidRPr="005C5417">
              <w:rPr>
                <w:rFonts w:ascii="GHEA Grapalat" w:hAnsi="GHEA Grapalat"/>
                <w:sz w:val="18"/>
                <w:szCs w:val="18"/>
              </w:rPr>
              <w:lastRenderedPageBreak/>
              <w:t>17</w:t>
            </w:r>
          </w:p>
        </w:tc>
        <w:tc>
          <w:tcPr>
            <w:tcW w:w="1422" w:type="dxa"/>
            <w:vAlign w:val="center"/>
          </w:tcPr>
          <w:p w14:paraId="4F5DA10A" w14:textId="27326E96" w:rsidR="004734B7" w:rsidRPr="005C5417" w:rsidRDefault="004734B7" w:rsidP="004734B7">
            <w:pPr>
              <w:jc w:val="center"/>
              <w:rPr>
                <w:rFonts w:ascii="GHEA Grapalat" w:hAnsi="GHEA Grapalat"/>
                <w:sz w:val="18"/>
                <w:szCs w:val="18"/>
              </w:rPr>
            </w:pPr>
            <w:r w:rsidRPr="005C5417">
              <w:rPr>
                <w:rFonts w:ascii="GHEA Grapalat" w:hAnsi="GHEA Grapalat"/>
                <w:color w:val="000000"/>
                <w:sz w:val="18"/>
                <w:szCs w:val="18"/>
              </w:rPr>
              <w:t>15551600</w:t>
            </w:r>
          </w:p>
        </w:tc>
        <w:tc>
          <w:tcPr>
            <w:tcW w:w="1667" w:type="dxa"/>
            <w:vAlign w:val="center"/>
          </w:tcPr>
          <w:p w14:paraId="55F7DFC3" w14:textId="466F707F" w:rsidR="004734B7" w:rsidRPr="005C5417" w:rsidRDefault="004734B7" w:rsidP="004734B7">
            <w:pPr>
              <w:rPr>
                <w:rFonts w:ascii="GHEA Grapalat" w:hAnsi="GHEA Grapalat"/>
                <w:sz w:val="18"/>
                <w:szCs w:val="18"/>
              </w:rPr>
            </w:pPr>
            <w:proofErr w:type="spellStart"/>
            <w:r w:rsidRPr="005C5417">
              <w:rPr>
                <w:rFonts w:ascii="GHEA Grapalat" w:hAnsi="GHEA Grapalat"/>
                <w:sz w:val="18"/>
                <w:szCs w:val="18"/>
              </w:rPr>
              <w:t>Մածուն</w:t>
            </w:r>
            <w:proofErr w:type="spellEnd"/>
          </w:p>
        </w:tc>
        <w:tc>
          <w:tcPr>
            <w:tcW w:w="992" w:type="dxa"/>
            <w:vAlign w:val="center"/>
          </w:tcPr>
          <w:p w14:paraId="21502198" w14:textId="21BF9889" w:rsidR="004734B7" w:rsidRPr="005C5417" w:rsidRDefault="004734B7" w:rsidP="004734B7">
            <w:pPr>
              <w:rPr>
                <w:rFonts w:ascii="GHEA Grapalat" w:hAnsi="GHEA Grapalat"/>
                <w:sz w:val="18"/>
                <w:szCs w:val="18"/>
                <w:lang w:val="hy-AM"/>
              </w:rPr>
            </w:pPr>
          </w:p>
        </w:tc>
        <w:tc>
          <w:tcPr>
            <w:tcW w:w="4219" w:type="dxa"/>
            <w:vAlign w:val="center"/>
          </w:tcPr>
          <w:p w14:paraId="1A259153" w14:textId="305D46CF" w:rsidR="004734B7" w:rsidRPr="005C5417" w:rsidRDefault="004734B7" w:rsidP="004734B7">
            <w:pPr>
              <w:rPr>
                <w:rFonts w:ascii="GHEA Grapalat" w:hAnsi="GHEA Grapalat"/>
                <w:color w:val="000000"/>
                <w:sz w:val="18"/>
                <w:szCs w:val="18"/>
                <w:lang w:val="hy-AM" w:eastAsia="ru-RU"/>
              </w:rPr>
            </w:pPr>
            <w:r w:rsidRPr="00E26D9F">
              <w:rPr>
                <w:rFonts w:ascii="GHEA Grapalat" w:hAnsi="GHEA Grapalat"/>
                <w:sz w:val="16"/>
                <w:szCs w:val="16"/>
                <w:lang w:val="hy-AM"/>
              </w:rPr>
              <w:t>ՀՍՏ 120-2005</w:t>
            </w:r>
            <w:r w:rsidRPr="00E26D9F">
              <w:rPr>
                <w:rFonts w:ascii="GHEA Grapalat" w:hAnsi="GHEA Grapalat"/>
                <w:sz w:val="16"/>
                <w:szCs w:val="16"/>
                <w:lang w:val="es-ES"/>
              </w:rPr>
              <w:t xml:space="preserve">, </w:t>
            </w:r>
            <w:r w:rsidRPr="00E26D9F">
              <w:rPr>
                <w:rFonts w:ascii="GHEA Grapalat" w:hAnsi="GHEA Grapalat"/>
                <w:sz w:val="16"/>
                <w:szCs w:val="16"/>
                <w:lang w:val="hy-AM"/>
              </w:rPr>
              <w:t xml:space="preserve">Մածուն </w:t>
            </w:r>
            <w:r w:rsidRPr="004734B7">
              <w:rPr>
                <w:rFonts w:ascii="GHEA Grapalat" w:hAnsi="GHEA Grapalat"/>
                <w:sz w:val="16"/>
                <w:szCs w:val="16"/>
                <w:lang w:val="hy-AM"/>
              </w:rPr>
              <w:t>թ</w:t>
            </w:r>
            <w:r w:rsidRPr="009B236D">
              <w:rPr>
                <w:rFonts w:ascii="GHEA Grapalat" w:hAnsi="GHEA Grapalat"/>
                <w:sz w:val="16"/>
                <w:szCs w:val="16"/>
                <w:lang w:val="hy-AM"/>
              </w:rPr>
              <w:t xml:space="preserve">արմ կովի կաթից, </w:t>
            </w:r>
            <w:r w:rsidRPr="006254D1">
              <w:rPr>
                <w:rFonts w:ascii="GHEA Grapalat" w:hAnsi="GHEA Grapalat"/>
                <w:sz w:val="16"/>
                <w:szCs w:val="16"/>
                <w:lang w:val="hy-AM"/>
              </w:rPr>
              <w:t>ցածր յուղայնությամբ (առավելագույնը 2,5% յուղայնությամբ)</w:t>
            </w:r>
            <w:r w:rsidRPr="009B236D">
              <w:rPr>
                <w:rFonts w:ascii="GHEA Grapalat" w:hAnsi="GHEA Grapalat"/>
                <w:sz w:val="16"/>
                <w:szCs w:val="16"/>
                <w:lang w:val="hy-AM"/>
              </w:rPr>
              <w:t>, թթվայնությունը 65-1000T</w:t>
            </w:r>
            <w:r>
              <w:rPr>
                <w:rFonts w:ascii="GHEA Grapalat" w:hAnsi="GHEA Grapalat"/>
                <w:sz w:val="16"/>
                <w:szCs w:val="16"/>
                <w:lang w:val="hy-AM"/>
              </w:rPr>
              <w:t>:</w:t>
            </w:r>
            <w:r w:rsidRPr="009B236D">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ըստ </w:t>
            </w:r>
            <w:r w:rsidRPr="007409D5">
              <w:rPr>
                <w:rFonts w:ascii="GHEA Grapalat" w:hAnsi="GHEA Grapalat"/>
                <w:sz w:val="16"/>
                <w:szCs w:val="16"/>
                <w:lang w:val="hy-AM"/>
              </w:rPr>
              <w:t xml:space="preserve">Մաքսային միության հանձնաժողովի «Կաթի </w:t>
            </w:r>
            <w:r>
              <w:rPr>
                <w:rFonts w:ascii="GHEA Grapalat" w:hAnsi="GHEA Grapalat"/>
                <w:sz w:val="16"/>
                <w:szCs w:val="16"/>
                <w:lang w:val="hy-AM"/>
              </w:rPr>
              <w:t>և</w:t>
            </w:r>
            <w:r w:rsidRPr="007409D5">
              <w:rPr>
                <w:rFonts w:ascii="GHEA Grapalat" w:hAnsi="GHEA Grapalat"/>
                <w:sz w:val="16"/>
                <w:szCs w:val="16"/>
                <w:lang w:val="hy-AM"/>
              </w:rPr>
              <w:t xml:space="preserve"> կաթնամթերքի անվտանգության մասին» (ՄՄ ՏԿ 033/2013)</w:t>
            </w:r>
            <w:r>
              <w:rPr>
                <w:rFonts w:ascii="GHEA Grapalat" w:hAnsi="GHEA Grapalat"/>
                <w:sz w:val="16"/>
                <w:szCs w:val="16"/>
                <w:lang w:val="hy-AM"/>
              </w:rPr>
              <w:t xml:space="preserve"> </w:t>
            </w:r>
            <w:r w:rsidRPr="007409D5">
              <w:rPr>
                <w:rFonts w:ascii="GHEA Grapalat" w:hAnsi="GHEA Grapalat"/>
                <w:sz w:val="16"/>
                <w:szCs w:val="16"/>
                <w:lang w:val="hy-AM"/>
              </w:rPr>
              <w:t>տեխնիկական կանոնակարգերի</w:t>
            </w:r>
            <w:r>
              <w:rPr>
                <w:rFonts w:ascii="GHEA Grapalat" w:hAnsi="GHEA Grapalat"/>
                <w:sz w:val="16"/>
                <w:szCs w:val="16"/>
                <w:lang w:val="hy-AM"/>
              </w:rPr>
              <w:t>:</w:t>
            </w:r>
          </w:p>
        </w:tc>
        <w:tc>
          <w:tcPr>
            <w:tcW w:w="992" w:type="dxa"/>
            <w:vAlign w:val="center"/>
          </w:tcPr>
          <w:p w14:paraId="2E44CD1C" w14:textId="7A8E9D32" w:rsidR="004734B7" w:rsidRPr="005C5417" w:rsidRDefault="004734B7" w:rsidP="004734B7">
            <w:pPr>
              <w:jc w:val="center"/>
              <w:rPr>
                <w:rFonts w:ascii="GHEA Grapalat" w:hAnsi="GHEA Grapalat"/>
                <w:sz w:val="18"/>
                <w:szCs w:val="18"/>
              </w:rPr>
            </w:pPr>
            <w:proofErr w:type="spellStart"/>
            <w:r w:rsidRPr="005C5417">
              <w:rPr>
                <w:rFonts w:ascii="Arial" w:hAnsi="Arial" w:cs="Arial"/>
                <w:sz w:val="18"/>
                <w:szCs w:val="18"/>
              </w:rPr>
              <w:t>կգ</w:t>
            </w:r>
            <w:proofErr w:type="spellEnd"/>
          </w:p>
        </w:tc>
        <w:tc>
          <w:tcPr>
            <w:tcW w:w="851" w:type="dxa"/>
            <w:vAlign w:val="center"/>
          </w:tcPr>
          <w:p w14:paraId="207D683E" w14:textId="612FB09C" w:rsidR="004734B7" w:rsidRPr="005C5417" w:rsidRDefault="004734B7" w:rsidP="004734B7">
            <w:pPr>
              <w:jc w:val="center"/>
              <w:rPr>
                <w:rFonts w:ascii="GHEA Grapalat" w:hAnsi="GHEA Grapalat" w:cs="Calibri"/>
                <w:color w:val="000000"/>
                <w:sz w:val="18"/>
                <w:szCs w:val="18"/>
              </w:rPr>
            </w:pPr>
          </w:p>
        </w:tc>
        <w:tc>
          <w:tcPr>
            <w:tcW w:w="850" w:type="dxa"/>
            <w:vAlign w:val="center"/>
          </w:tcPr>
          <w:p w14:paraId="0614C76D" w14:textId="77777777" w:rsidR="004734B7" w:rsidRPr="005C5417" w:rsidRDefault="004734B7" w:rsidP="004734B7">
            <w:pPr>
              <w:jc w:val="center"/>
              <w:rPr>
                <w:rFonts w:ascii="GHEA Grapalat" w:hAnsi="GHEA Grapalat" w:cs="Calibri"/>
                <w:color w:val="000000"/>
                <w:sz w:val="18"/>
                <w:szCs w:val="18"/>
              </w:rPr>
            </w:pPr>
          </w:p>
        </w:tc>
        <w:tc>
          <w:tcPr>
            <w:tcW w:w="992" w:type="dxa"/>
            <w:vAlign w:val="center"/>
          </w:tcPr>
          <w:p w14:paraId="66335D36" w14:textId="48558263" w:rsidR="004734B7" w:rsidRPr="005C5417" w:rsidRDefault="004734B7" w:rsidP="004734B7">
            <w:pPr>
              <w:jc w:val="center"/>
              <w:rPr>
                <w:rFonts w:ascii="GHEA Grapalat" w:hAnsi="GHEA Grapalat"/>
                <w:sz w:val="18"/>
                <w:szCs w:val="18"/>
              </w:rPr>
            </w:pPr>
            <w:r>
              <w:rPr>
                <w:rFonts w:ascii="Arial Armenian" w:hAnsi="Arial Armenian" w:cs="Calibri"/>
                <w:color w:val="000000"/>
                <w:sz w:val="20"/>
                <w:szCs w:val="20"/>
              </w:rPr>
              <w:t>505</w:t>
            </w:r>
          </w:p>
        </w:tc>
        <w:tc>
          <w:tcPr>
            <w:tcW w:w="992" w:type="dxa"/>
            <w:vAlign w:val="center"/>
          </w:tcPr>
          <w:p w14:paraId="5B8BDECC" w14:textId="3E3028AB" w:rsidR="004734B7" w:rsidRPr="00502095" w:rsidRDefault="004734B7" w:rsidP="004734B7">
            <w:pPr>
              <w:rPr>
                <w:sz w:val="16"/>
                <w:szCs w:val="16"/>
              </w:rPr>
            </w:pPr>
            <w:r w:rsidRPr="005C5417">
              <w:rPr>
                <w:rFonts w:ascii="GHEA Grapalat" w:hAnsi="GHEA Grapalat" w:cs="Arial"/>
                <w:color w:val="000000"/>
                <w:sz w:val="14"/>
                <w:szCs w:val="14"/>
                <w:lang w:val="ru-RU" w:eastAsia="ru-RU"/>
              </w:rPr>
              <w:t>ՀՀ</w:t>
            </w:r>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Կոտայքի</w:t>
            </w:r>
            <w:proofErr w:type="spellEnd"/>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մարզ</w:t>
            </w:r>
            <w:proofErr w:type="spellEnd"/>
            <w:r w:rsidRPr="005C5417">
              <w:rPr>
                <w:rFonts w:ascii="GHEA Grapalat" w:hAnsi="GHEA Grapalat" w:cs="Arial"/>
                <w:color w:val="000000"/>
                <w:sz w:val="14"/>
                <w:szCs w:val="14"/>
                <w:lang w:eastAsia="ru-RU"/>
              </w:rPr>
              <w:t xml:space="preserve">, </w:t>
            </w:r>
            <w:r w:rsidRPr="005C5417">
              <w:rPr>
                <w:rFonts w:ascii="GHEA Grapalat" w:hAnsi="GHEA Grapalat" w:cs="Arial"/>
                <w:color w:val="000000"/>
                <w:sz w:val="14"/>
                <w:szCs w:val="14"/>
                <w:lang w:val="ru-RU" w:eastAsia="ru-RU"/>
              </w:rPr>
              <w:t>ք</w:t>
            </w:r>
            <w:r w:rsidRPr="005C5417">
              <w:rPr>
                <w:rFonts w:ascii="GHEA Grapalat" w:hAnsi="GHEA Grapalat" w:cs="Arial"/>
                <w:color w:val="000000"/>
                <w:sz w:val="14"/>
                <w:szCs w:val="14"/>
                <w:lang w:eastAsia="ru-RU"/>
              </w:rPr>
              <w:t>.</w:t>
            </w:r>
            <w:proofErr w:type="spellStart"/>
            <w:r w:rsidRPr="005C5417">
              <w:rPr>
                <w:rFonts w:ascii="GHEA Grapalat" w:hAnsi="GHEA Grapalat" w:cs="Arial"/>
                <w:color w:val="000000"/>
                <w:sz w:val="14"/>
                <w:szCs w:val="14"/>
                <w:lang w:val="ru-RU" w:eastAsia="ru-RU"/>
              </w:rPr>
              <w:t>Աբովյան</w:t>
            </w:r>
            <w:proofErr w:type="spellEnd"/>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Սուրեն</w:t>
            </w:r>
            <w:proofErr w:type="spellEnd"/>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Մնացականյանի</w:t>
            </w:r>
            <w:proofErr w:type="spellEnd"/>
            <w:r w:rsidRPr="005C5417">
              <w:rPr>
                <w:rFonts w:ascii="GHEA Grapalat" w:hAnsi="GHEA Grapalat" w:cs="Arial"/>
                <w:color w:val="000000"/>
                <w:sz w:val="14"/>
                <w:szCs w:val="14"/>
                <w:lang w:eastAsia="ru-RU"/>
              </w:rPr>
              <w:t xml:space="preserve"> 5   </w:t>
            </w:r>
          </w:p>
        </w:tc>
        <w:tc>
          <w:tcPr>
            <w:tcW w:w="993" w:type="dxa"/>
            <w:vAlign w:val="center"/>
          </w:tcPr>
          <w:p w14:paraId="1FEF0D74" w14:textId="2D02EEAF" w:rsidR="004734B7" w:rsidRPr="006860BA" w:rsidRDefault="004734B7" w:rsidP="004734B7">
            <w:pPr>
              <w:rPr>
                <w:sz w:val="14"/>
                <w:szCs w:val="14"/>
              </w:rPr>
            </w:pPr>
            <w:proofErr w:type="spellStart"/>
            <w:r w:rsidRPr="006860BA">
              <w:rPr>
                <w:rFonts w:ascii="GHEA Grapalat" w:hAnsi="GHEA Grapalat" w:cs="Calibri"/>
                <w:color w:val="000000"/>
                <w:sz w:val="14"/>
                <w:szCs w:val="14"/>
                <w:lang w:val="ru-RU"/>
              </w:rPr>
              <w:t>Ըստ</w:t>
            </w:r>
            <w:proofErr w:type="spellEnd"/>
            <w:r w:rsidRPr="006860BA">
              <w:rPr>
                <w:rFonts w:ascii="GHEA Grapalat" w:hAnsi="GHEA Grapalat" w:cs="Calibri"/>
                <w:color w:val="000000"/>
                <w:sz w:val="14"/>
                <w:szCs w:val="14"/>
              </w:rPr>
              <w:t xml:space="preserve"> </w:t>
            </w:r>
            <w:proofErr w:type="spellStart"/>
            <w:r w:rsidRPr="006860BA">
              <w:rPr>
                <w:rFonts w:ascii="GHEA Grapalat" w:hAnsi="GHEA Grapalat" w:cs="Calibri"/>
                <w:color w:val="000000"/>
                <w:sz w:val="14"/>
                <w:szCs w:val="14"/>
              </w:rPr>
              <w:t>պատվիրատոհի</w:t>
            </w:r>
            <w:proofErr w:type="spellEnd"/>
            <w:r w:rsidRPr="006860BA">
              <w:rPr>
                <w:rFonts w:ascii="GHEA Grapalat" w:hAnsi="GHEA Grapalat" w:cs="Calibri"/>
                <w:color w:val="000000"/>
                <w:sz w:val="14"/>
                <w:szCs w:val="14"/>
              </w:rPr>
              <w:t xml:space="preserve"> </w:t>
            </w:r>
            <w:proofErr w:type="spellStart"/>
            <w:r w:rsidRPr="006860BA">
              <w:rPr>
                <w:rFonts w:ascii="GHEA Grapalat" w:hAnsi="GHEA Grapalat" w:cs="Calibri"/>
                <w:color w:val="000000"/>
                <w:sz w:val="14"/>
                <w:szCs w:val="14"/>
                <w:lang w:val="ru-RU"/>
              </w:rPr>
              <w:t>պահանջի</w:t>
            </w:r>
            <w:proofErr w:type="spellEnd"/>
            <w:r w:rsidRPr="006860BA">
              <w:rPr>
                <w:rFonts w:ascii="GHEA Grapalat" w:hAnsi="GHEA Grapalat" w:cs="Calibri"/>
                <w:color w:val="000000"/>
                <w:sz w:val="14"/>
                <w:szCs w:val="14"/>
              </w:rPr>
              <w:t xml:space="preserve"> </w:t>
            </w:r>
          </w:p>
        </w:tc>
        <w:tc>
          <w:tcPr>
            <w:tcW w:w="1167" w:type="dxa"/>
            <w:vAlign w:val="center"/>
          </w:tcPr>
          <w:p w14:paraId="30E3F0B6" w14:textId="6B3E303E" w:rsidR="004734B7" w:rsidRPr="006860BA" w:rsidRDefault="004734B7" w:rsidP="004734B7">
            <w:pPr>
              <w:jc w:val="center"/>
              <w:rPr>
                <w:rFonts w:ascii="GHEA Grapalat" w:hAnsi="GHEA Grapalat"/>
                <w:sz w:val="14"/>
                <w:szCs w:val="14"/>
              </w:rPr>
            </w:pPr>
            <w:proofErr w:type="spellStart"/>
            <w:r w:rsidRPr="006860BA">
              <w:rPr>
                <w:rFonts w:ascii="GHEA Grapalat" w:hAnsi="GHEA Grapalat"/>
                <w:i/>
                <w:iCs/>
                <w:sz w:val="14"/>
                <w:szCs w:val="14"/>
              </w:rPr>
              <w:t>Պայմանագիրը</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օրինական</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ուժի</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մեջ</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մտնելուց</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հետո</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մինչև</w:t>
            </w:r>
            <w:proofErr w:type="spellEnd"/>
            <w:r w:rsidRPr="006860BA">
              <w:rPr>
                <w:rFonts w:ascii="GHEA Grapalat" w:hAnsi="GHEA Grapalat"/>
                <w:i/>
                <w:iCs/>
                <w:sz w:val="14"/>
                <w:szCs w:val="14"/>
              </w:rPr>
              <w:t xml:space="preserve"> </w:t>
            </w:r>
            <w:r>
              <w:rPr>
                <w:rFonts w:ascii="GHEA Grapalat" w:hAnsi="GHEA Grapalat"/>
                <w:i/>
                <w:iCs/>
                <w:sz w:val="14"/>
                <w:szCs w:val="14"/>
              </w:rPr>
              <w:t>25.05.2026</w:t>
            </w:r>
          </w:p>
        </w:tc>
      </w:tr>
      <w:tr w:rsidR="004734B7" w:rsidRPr="005B4E61" w14:paraId="4A75DA5F" w14:textId="77777777" w:rsidTr="006860BA">
        <w:trPr>
          <w:cantSplit/>
          <w:trHeight w:val="1134"/>
          <w:jc w:val="center"/>
        </w:trPr>
        <w:tc>
          <w:tcPr>
            <w:tcW w:w="847" w:type="dxa"/>
            <w:vAlign w:val="center"/>
          </w:tcPr>
          <w:p w14:paraId="2544A12F" w14:textId="76A9C594" w:rsidR="004734B7" w:rsidRPr="005C5417" w:rsidRDefault="004734B7" w:rsidP="004734B7">
            <w:pPr>
              <w:tabs>
                <w:tab w:val="left" w:pos="747"/>
              </w:tabs>
              <w:ind w:left="349"/>
              <w:rPr>
                <w:rFonts w:ascii="GHEA Grapalat" w:hAnsi="GHEA Grapalat"/>
                <w:sz w:val="18"/>
                <w:szCs w:val="18"/>
              </w:rPr>
            </w:pPr>
            <w:r w:rsidRPr="005C5417">
              <w:rPr>
                <w:rFonts w:ascii="GHEA Grapalat" w:hAnsi="GHEA Grapalat"/>
                <w:sz w:val="18"/>
                <w:szCs w:val="18"/>
              </w:rPr>
              <w:t>18</w:t>
            </w:r>
          </w:p>
        </w:tc>
        <w:tc>
          <w:tcPr>
            <w:tcW w:w="1422" w:type="dxa"/>
            <w:vAlign w:val="center"/>
          </w:tcPr>
          <w:p w14:paraId="54E840F2" w14:textId="519BB52D" w:rsidR="004734B7" w:rsidRPr="005C5417" w:rsidRDefault="004734B7" w:rsidP="004734B7">
            <w:pPr>
              <w:jc w:val="center"/>
              <w:rPr>
                <w:rFonts w:ascii="GHEA Grapalat" w:hAnsi="GHEA Grapalat"/>
                <w:sz w:val="18"/>
                <w:szCs w:val="18"/>
              </w:rPr>
            </w:pPr>
            <w:r w:rsidRPr="005C5417">
              <w:rPr>
                <w:rFonts w:ascii="GHEA Grapalat" w:hAnsi="GHEA Grapalat"/>
                <w:color w:val="000000"/>
                <w:sz w:val="18"/>
                <w:szCs w:val="18"/>
              </w:rPr>
              <w:t>15333100</w:t>
            </w:r>
          </w:p>
        </w:tc>
        <w:tc>
          <w:tcPr>
            <w:tcW w:w="1667" w:type="dxa"/>
            <w:vAlign w:val="center"/>
          </w:tcPr>
          <w:p w14:paraId="6D105895" w14:textId="6E67A3CD" w:rsidR="004734B7" w:rsidRPr="005C5417" w:rsidRDefault="004734B7" w:rsidP="004734B7">
            <w:pPr>
              <w:rPr>
                <w:rFonts w:ascii="GHEA Grapalat" w:hAnsi="GHEA Grapalat"/>
                <w:sz w:val="18"/>
                <w:szCs w:val="18"/>
              </w:rPr>
            </w:pPr>
            <w:proofErr w:type="spellStart"/>
            <w:r w:rsidRPr="005C5417">
              <w:rPr>
                <w:rFonts w:ascii="GHEA Grapalat" w:hAnsi="GHEA Grapalat"/>
                <w:color w:val="000000"/>
                <w:sz w:val="18"/>
                <w:szCs w:val="18"/>
              </w:rPr>
              <w:t>Տոմատի</w:t>
            </w:r>
            <w:proofErr w:type="spellEnd"/>
            <w:r w:rsidRPr="005C5417">
              <w:rPr>
                <w:rFonts w:ascii="GHEA Grapalat" w:hAnsi="GHEA Grapalat"/>
                <w:color w:val="000000"/>
                <w:sz w:val="18"/>
                <w:szCs w:val="18"/>
              </w:rPr>
              <w:t xml:space="preserve"> </w:t>
            </w:r>
            <w:proofErr w:type="spellStart"/>
            <w:r w:rsidRPr="005C5417">
              <w:rPr>
                <w:rFonts w:ascii="GHEA Grapalat" w:hAnsi="GHEA Grapalat"/>
                <w:color w:val="000000"/>
                <w:sz w:val="18"/>
                <w:szCs w:val="18"/>
              </w:rPr>
              <w:t>մածուկ</w:t>
            </w:r>
            <w:proofErr w:type="spellEnd"/>
          </w:p>
        </w:tc>
        <w:tc>
          <w:tcPr>
            <w:tcW w:w="992" w:type="dxa"/>
            <w:vAlign w:val="center"/>
          </w:tcPr>
          <w:p w14:paraId="27232FB6" w14:textId="430F0157" w:rsidR="004734B7" w:rsidRPr="005C5417" w:rsidRDefault="004734B7" w:rsidP="004734B7">
            <w:pPr>
              <w:rPr>
                <w:rFonts w:ascii="GHEA Grapalat" w:hAnsi="GHEA Grapalat"/>
                <w:sz w:val="18"/>
                <w:szCs w:val="18"/>
                <w:lang w:val="hy-AM"/>
              </w:rPr>
            </w:pPr>
          </w:p>
        </w:tc>
        <w:tc>
          <w:tcPr>
            <w:tcW w:w="4219" w:type="dxa"/>
            <w:vAlign w:val="center"/>
          </w:tcPr>
          <w:p w14:paraId="0BEA1C08" w14:textId="42A4D842" w:rsidR="004734B7" w:rsidRPr="005C5417" w:rsidRDefault="004734B7" w:rsidP="004734B7">
            <w:pPr>
              <w:rPr>
                <w:rFonts w:ascii="GHEA Grapalat" w:hAnsi="GHEA Grapalat"/>
                <w:color w:val="000000"/>
                <w:sz w:val="18"/>
                <w:szCs w:val="18"/>
                <w:lang w:val="hy-AM" w:eastAsia="ru-RU"/>
              </w:rPr>
            </w:pPr>
            <w:r w:rsidRPr="006254D1">
              <w:rPr>
                <w:rFonts w:ascii="GHEA Grapalat" w:hAnsi="GHEA Grapalat"/>
                <w:sz w:val="16"/>
                <w:szCs w:val="16"/>
                <w:lang w:val="hy-AM"/>
              </w:rPr>
              <w:t xml:space="preserve">ՀՍՏ 420-2022, Ջերմային մշակում անցած բանջարեղենից տոմատի մածուկ, </w:t>
            </w:r>
            <w:r w:rsidRPr="006254D1">
              <w:rPr>
                <w:rFonts w:ascii="GHEA Grapalat" w:hAnsi="GHEA Grapalat" w:cs="Calibri"/>
                <w:color w:val="000000"/>
                <w:sz w:val="16"/>
                <w:szCs w:val="16"/>
                <w:lang w:val="hy-AM" w:eastAsia="ru-RU"/>
              </w:rPr>
              <w:t xml:space="preserve">բնական հումքից, </w:t>
            </w:r>
            <w:r w:rsidRPr="006254D1">
              <w:rPr>
                <w:rFonts w:ascii="GHEA Grapalat" w:hAnsi="GHEA Grapalat"/>
                <w:sz w:val="16"/>
                <w:szCs w:val="16"/>
                <w:lang w:val="hy-AM"/>
              </w:rPr>
              <w:t>բ</w:t>
            </w:r>
            <w:r w:rsidRPr="005B4E61">
              <w:rPr>
                <w:rFonts w:ascii="GHEA Grapalat" w:hAnsi="GHEA Grapalat"/>
                <w:sz w:val="16"/>
                <w:szCs w:val="16"/>
                <w:lang w:val="hy-AM"/>
              </w:rPr>
              <w:t xml:space="preserve">արձր կամ առաջին տեսակների, ապակե կամ մետաղյա տարաներով: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p>
        </w:tc>
        <w:tc>
          <w:tcPr>
            <w:tcW w:w="992" w:type="dxa"/>
            <w:vAlign w:val="center"/>
          </w:tcPr>
          <w:p w14:paraId="2F421A40" w14:textId="20C74E0E" w:rsidR="004734B7" w:rsidRPr="005C5417" w:rsidRDefault="004734B7" w:rsidP="004734B7">
            <w:pPr>
              <w:jc w:val="center"/>
              <w:rPr>
                <w:rFonts w:ascii="GHEA Grapalat" w:hAnsi="GHEA Grapalat"/>
                <w:sz w:val="18"/>
                <w:szCs w:val="18"/>
              </w:rPr>
            </w:pPr>
            <w:proofErr w:type="spellStart"/>
            <w:r w:rsidRPr="005C5417">
              <w:rPr>
                <w:rFonts w:ascii="Arial" w:hAnsi="Arial" w:cs="Arial"/>
                <w:sz w:val="18"/>
                <w:szCs w:val="18"/>
              </w:rPr>
              <w:t>կգ</w:t>
            </w:r>
            <w:proofErr w:type="spellEnd"/>
          </w:p>
        </w:tc>
        <w:tc>
          <w:tcPr>
            <w:tcW w:w="851" w:type="dxa"/>
            <w:vAlign w:val="center"/>
          </w:tcPr>
          <w:p w14:paraId="15F5DDB2" w14:textId="7D974196" w:rsidR="004734B7" w:rsidRPr="005C5417" w:rsidRDefault="004734B7" w:rsidP="004734B7">
            <w:pPr>
              <w:jc w:val="center"/>
              <w:rPr>
                <w:rFonts w:ascii="GHEA Grapalat" w:hAnsi="GHEA Grapalat" w:cs="Calibri"/>
                <w:color w:val="000000"/>
                <w:sz w:val="18"/>
                <w:szCs w:val="18"/>
              </w:rPr>
            </w:pPr>
          </w:p>
        </w:tc>
        <w:tc>
          <w:tcPr>
            <w:tcW w:w="850" w:type="dxa"/>
            <w:vAlign w:val="center"/>
          </w:tcPr>
          <w:p w14:paraId="1446C457" w14:textId="77777777" w:rsidR="004734B7" w:rsidRPr="005C5417" w:rsidRDefault="004734B7" w:rsidP="004734B7">
            <w:pPr>
              <w:jc w:val="center"/>
              <w:rPr>
                <w:rFonts w:ascii="GHEA Grapalat" w:hAnsi="GHEA Grapalat" w:cs="Calibri"/>
                <w:color w:val="000000"/>
                <w:sz w:val="18"/>
                <w:szCs w:val="18"/>
              </w:rPr>
            </w:pPr>
          </w:p>
        </w:tc>
        <w:tc>
          <w:tcPr>
            <w:tcW w:w="992" w:type="dxa"/>
            <w:vAlign w:val="center"/>
          </w:tcPr>
          <w:p w14:paraId="79E70CCD" w14:textId="7A0F387B" w:rsidR="004734B7" w:rsidRPr="005C5417" w:rsidRDefault="004734B7" w:rsidP="004734B7">
            <w:pPr>
              <w:jc w:val="center"/>
              <w:rPr>
                <w:rFonts w:ascii="GHEA Grapalat" w:hAnsi="GHEA Grapalat"/>
                <w:sz w:val="18"/>
                <w:szCs w:val="18"/>
              </w:rPr>
            </w:pPr>
            <w:r>
              <w:rPr>
                <w:rFonts w:ascii="Arial Armenian" w:hAnsi="Arial Armenian" w:cs="Calibri"/>
                <w:color w:val="000000"/>
                <w:sz w:val="20"/>
                <w:szCs w:val="20"/>
              </w:rPr>
              <w:t>100</w:t>
            </w:r>
          </w:p>
        </w:tc>
        <w:tc>
          <w:tcPr>
            <w:tcW w:w="992" w:type="dxa"/>
            <w:vAlign w:val="center"/>
          </w:tcPr>
          <w:p w14:paraId="2FE31474" w14:textId="681A3FF1" w:rsidR="004734B7" w:rsidRPr="00502095" w:rsidRDefault="004734B7" w:rsidP="004734B7">
            <w:pPr>
              <w:rPr>
                <w:sz w:val="16"/>
                <w:szCs w:val="16"/>
              </w:rPr>
            </w:pPr>
            <w:r w:rsidRPr="005C5417">
              <w:rPr>
                <w:rFonts w:ascii="GHEA Grapalat" w:hAnsi="GHEA Grapalat" w:cs="Arial"/>
                <w:color w:val="000000"/>
                <w:sz w:val="14"/>
                <w:szCs w:val="14"/>
                <w:lang w:val="ru-RU" w:eastAsia="ru-RU"/>
              </w:rPr>
              <w:t>ՀՀ</w:t>
            </w:r>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Կոտայքի</w:t>
            </w:r>
            <w:proofErr w:type="spellEnd"/>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մարզ</w:t>
            </w:r>
            <w:proofErr w:type="spellEnd"/>
            <w:r w:rsidRPr="005C5417">
              <w:rPr>
                <w:rFonts w:ascii="GHEA Grapalat" w:hAnsi="GHEA Grapalat" w:cs="Arial"/>
                <w:color w:val="000000"/>
                <w:sz w:val="14"/>
                <w:szCs w:val="14"/>
                <w:lang w:eastAsia="ru-RU"/>
              </w:rPr>
              <w:t xml:space="preserve">, </w:t>
            </w:r>
            <w:r w:rsidRPr="005C5417">
              <w:rPr>
                <w:rFonts w:ascii="GHEA Grapalat" w:hAnsi="GHEA Grapalat" w:cs="Arial"/>
                <w:color w:val="000000"/>
                <w:sz w:val="14"/>
                <w:szCs w:val="14"/>
                <w:lang w:val="ru-RU" w:eastAsia="ru-RU"/>
              </w:rPr>
              <w:t>ք</w:t>
            </w:r>
            <w:r w:rsidRPr="005C5417">
              <w:rPr>
                <w:rFonts w:ascii="GHEA Grapalat" w:hAnsi="GHEA Grapalat" w:cs="Arial"/>
                <w:color w:val="000000"/>
                <w:sz w:val="14"/>
                <w:szCs w:val="14"/>
                <w:lang w:eastAsia="ru-RU"/>
              </w:rPr>
              <w:t>.</w:t>
            </w:r>
            <w:proofErr w:type="spellStart"/>
            <w:r w:rsidRPr="005C5417">
              <w:rPr>
                <w:rFonts w:ascii="GHEA Grapalat" w:hAnsi="GHEA Grapalat" w:cs="Arial"/>
                <w:color w:val="000000"/>
                <w:sz w:val="14"/>
                <w:szCs w:val="14"/>
                <w:lang w:val="ru-RU" w:eastAsia="ru-RU"/>
              </w:rPr>
              <w:t>Աբովյան</w:t>
            </w:r>
            <w:proofErr w:type="spellEnd"/>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Սուրեն</w:t>
            </w:r>
            <w:proofErr w:type="spellEnd"/>
            <w:r w:rsidRPr="005C5417">
              <w:rPr>
                <w:rFonts w:ascii="GHEA Grapalat" w:hAnsi="GHEA Grapalat" w:cs="Arial"/>
                <w:color w:val="000000"/>
                <w:sz w:val="14"/>
                <w:szCs w:val="14"/>
                <w:lang w:eastAsia="ru-RU"/>
              </w:rPr>
              <w:t xml:space="preserve"> </w:t>
            </w:r>
            <w:proofErr w:type="spellStart"/>
            <w:r w:rsidRPr="005C5417">
              <w:rPr>
                <w:rFonts w:ascii="GHEA Grapalat" w:hAnsi="GHEA Grapalat" w:cs="Arial"/>
                <w:color w:val="000000"/>
                <w:sz w:val="14"/>
                <w:szCs w:val="14"/>
                <w:lang w:val="ru-RU" w:eastAsia="ru-RU"/>
              </w:rPr>
              <w:t>Մնացականյանի</w:t>
            </w:r>
            <w:proofErr w:type="spellEnd"/>
            <w:r w:rsidRPr="005C5417">
              <w:rPr>
                <w:rFonts w:ascii="GHEA Grapalat" w:hAnsi="GHEA Grapalat" w:cs="Arial"/>
                <w:color w:val="000000"/>
                <w:sz w:val="14"/>
                <w:szCs w:val="14"/>
                <w:lang w:eastAsia="ru-RU"/>
              </w:rPr>
              <w:t xml:space="preserve"> 5   </w:t>
            </w:r>
          </w:p>
        </w:tc>
        <w:tc>
          <w:tcPr>
            <w:tcW w:w="993" w:type="dxa"/>
            <w:vAlign w:val="center"/>
          </w:tcPr>
          <w:p w14:paraId="359462E9" w14:textId="7EDA2256" w:rsidR="004734B7" w:rsidRPr="006860BA" w:rsidRDefault="004734B7" w:rsidP="004734B7">
            <w:pPr>
              <w:rPr>
                <w:sz w:val="14"/>
                <w:szCs w:val="14"/>
              </w:rPr>
            </w:pPr>
            <w:proofErr w:type="spellStart"/>
            <w:r w:rsidRPr="006860BA">
              <w:rPr>
                <w:rFonts w:ascii="GHEA Grapalat" w:hAnsi="GHEA Grapalat" w:cs="Calibri"/>
                <w:color w:val="000000"/>
                <w:sz w:val="14"/>
                <w:szCs w:val="14"/>
                <w:lang w:val="ru-RU"/>
              </w:rPr>
              <w:t>Ըստ</w:t>
            </w:r>
            <w:proofErr w:type="spellEnd"/>
            <w:r w:rsidRPr="006860BA">
              <w:rPr>
                <w:rFonts w:ascii="GHEA Grapalat" w:hAnsi="GHEA Grapalat" w:cs="Calibri"/>
                <w:color w:val="000000"/>
                <w:sz w:val="14"/>
                <w:szCs w:val="14"/>
              </w:rPr>
              <w:t xml:space="preserve"> </w:t>
            </w:r>
            <w:proofErr w:type="spellStart"/>
            <w:r w:rsidRPr="006860BA">
              <w:rPr>
                <w:rFonts w:ascii="GHEA Grapalat" w:hAnsi="GHEA Grapalat" w:cs="Calibri"/>
                <w:color w:val="000000"/>
                <w:sz w:val="14"/>
                <w:szCs w:val="14"/>
              </w:rPr>
              <w:t>պատվիրատոհի</w:t>
            </w:r>
            <w:proofErr w:type="spellEnd"/>
            <w:r w:rsidRPr="006860BA">
              <w:rPr>
                <w:rFonts w:ascii="GHEA Grapalat" w:hAnsi="GHEA Grapalat" w:cs="Calibri"/>
                <w:color w:val="000000"/>
                <w:sz w:val="14"/>
                <w:szCs w:val="14"/>
              </w:rPr>
              <w:t xml:space="preserve"> </w:t>
            </w:r>
            <w:proofErr w:type="spellStart"/>
            <w:r w:rsidRPr="006860BA">
              <w:rPr>
                <w:rFonts w:ascii="GHEA Grapalat" w:hAnsi="GHEA Grapalat" w:cs="Calibri"/>
                <w:color w:val="000000"/>
                <w:sz w:val="14"/>
                <w:szCs w:val="14"/>
                <w:lang w:val="ru-RU"/>
              </w:rPr>
              <w:t>պահանջի</w:t>
            </w:r>
            <w:proofErr w:type="spellEnd"/>
            <w:r w:rsidRPr="006860BA">
              <w:rPr>
                <w:rFonts w:ascii="GHEA Grapalat" w:hAnsi="GHEA Grapalat" w:cs="Calibri"/>
                <w:color w:val="000000"/>
                <w:sz w:val="14"/>
                <w:szCs w:val="14"/>
              </w:rPr>
              <w:t xml:space="preserve"> </w:t>
            </w:r>
          </w:p>
        </w:tc>
        <w:tc>
          <w:tcPr>
            <w:tcW w:w="1167" w:type="dxa"/>
            <w:vAlign w:val="center"/>
          </w:tcPr>
          <w:p w14:paraId="18A34409" w14:textId="2B3FA8D3" w:rsidR="004734B7" w:rsidRPr="006860BA" w:rsidRDefault="004734B7" w:rsidP="004734B7">
            <w:pPr>
              <w:jc w:val="center"/>
              <w:rPr>
                <w:rFonts w:ascii="GHEA Grapalat" w:hAnsi="GHEA Grapalat"/>
                <w:sz w:val="14"/>
                <w:szCs w:val="14"/>
              </w:rPr>
            </w:pPr>
            <w:proofErr w:type="spellStart"/>
            <w:r w:rsidRPr="006860BA">
              <w:rPr>
                <w:rFonts w:ascii="GHEA Grapalat" w:hAnsi="GHEA Grapalat"/>
                <w:i/>
                <w:iCs/>
                <w:sz w:val="14"/>
                <w:szCs w:val="14"/>
              </w:rPr>
              <w:t>Պայմանագիրը</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օրինական</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ուժի</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մեջ</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մտնելուց</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հետո</w:t>
            </w:r>
            <w:proofErr w:type="spellEnd"/>
            <w:r w:rsidRPr="006860BA">
              <w:rPr>
                <w:rFonts w:ascii="GHEA Grapalat" w:hAnsi="GHEA Grapalat"/>
                <w:i/>
                <w:iCs/>
                <w:sz w:val="14"/>
                <w:szCs w:val="14"/>
              </w:rPr>
              <w:t xml:space="preserve"> </w:t>
            </w:r>
            <w:proofErr w:type="spellStart"/>
            <w:r w:rsidRPr="006860BA">
              <w:rPr>
                <w:rFonts w:ascii="GHEA Grapalat" w:hAnsi="GHEA Grapalat"/>
                <w:i/>
                <w:iCs/>
                <w:sz w:val="14"/>
                <w:szCs w:val="14"/>
              </w:rPr>
              <w:t>մինչև</w:t>
            </w:r>
            <w:proofErr w:type="spellEnd"/>
            <w:r w:rsidRPr="006860BA">
              <w:rPr>
                <w:rFonts w:ascii="GHEA Grapalat" w:hAnsi="GHEA Grapalat"/>
                <w:i/>
                <w:iCs/>
                <w:sz w:val="14"/>
                <w:szCs w:val="14"/>
              </w:rPr>
              <w:t xml:space="preserve"> </w:t>
            </w:r>
            <w:r>
              <w:rPr>
                <w:rFonts w:ascii="GHEA Grapalat" w:hAnsi="GHEA Grapalat"/>
                <w:i/>
                <w:iCs/>
                <w:sz w:val="14"/>
                <w:szCs w:val="14"/>
              </w:rPr>
              <w:t>25.05.2026</w:t>
            </w:r>
          </w:p>
        </w:tc>
      </w:tr>
    </w:tbl>
    <w:p w14:paraId="19D23B93" w14:textId="77777777" w:rsidR="00885DBE" w:rsidRPr="00E97595" w:rsidRDefault="00885DBE" w:rsidP="00885DBE">
      <w:pPr>
        <w:rPr>
          <w:rFonts w:ascii="GHEA Grapalat" w:hAnsi="GHEA Grapalat" w:cs="Sylfaen"/>
          <w:i/>
          <w:sz w:val="18"/>
          <w:szCs w:val="18"/>
          <w:lang w:val="pt-BR"/>
        </w:rPr>
      </w:pPr>
      <w:r w:rsidRPr="00A71D81">
        <w:rPr>
          <w:rFonts w:ascii="GHEA Grapalat" w:hAnsi="GHEA Grapalat" w:cs="Sylfaen"/>
          <w:i/>
          <w:sz w:val="18"/>
          <w:szCs w:val="18"/>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r w:rsidRPr="00E97595">
        <w:rPr>
          <w:rFonts w:ascii="GHEA Grapalat" w:hAnsi="GHEA Grapalat" w:cs="Sylfaen"/>
          <w:i/>
          <w:sz w:val="18"/>
          <w:szCs w:val="18"/>
          <w:lang w:val="pt-BR"/>
        </w:rPr>
        <w:t>իսկ հաջորդ փուլերի մատակարարման ժամկետը՝  յուրաքանչյուր անգամ Պատվիրատուից պատվերը</w:t>
      </w:r>
      <w:r>
        <w:rPr>
          <w:rFonts w:ascii="GHEA Grapalat" w:hAnsi="GHEA Grapalat" w:cs="Sylfaen"/>
          <w:i/>
          <w:sz w:val="18"/>
          <w:szCs w:val="18"/>
          <w:lang w:val="hy-AM"/>
        </w:rPr>
        <w:t xml:space="preserve"> </w:t>
      </w:r>
      <w:r w:rsidRPr="00E97595">
        <w:rPr>
          <w:rFonts w:ascii="GHEA Grapalat" w:hAnsi="GHEA Grapalat" w:cs="Sylfaen"/>
          <w:i/>
          <w:sz w:val="18"/>
          <w:szCs w:val="18"/>
          <w:lang w:val="pt-BR"/>
        </w:rPr>
        <w:t>ստանալուց հետո 3 աշխատանքային օրվա ընթացում:</w:t>
      </w:r>
    </w:p>
    <w:p w14:paraId="44DF9E1A" w14:textId="77777777" w:rsidR="00885DBE" w:rsidRDefault="002B2829" w:rsidP="00885DBE">
      <w:pPr>
        <w:pStyle w:val="af2"/>
        <w:jc w:val="both"/>
        <w:rPr>
          <w:rFonts w:ascii="GHEA Grapalat" w:hAnsi="GHEA Grapalat" w:cs="Sylfaen"/>
          <w:i/>
          <w:sz w:val="18"/>
          <w:szCs w:val="18"/>
          <w:lang w:val="pt-BR"/>
        </w:rPr>
      </w:pPr>
      <w:r w:rsidRPr="00AE2768">
        <w:rPr>
          <w:rFonts w:ascii="GHEA Grapalat" w:hAnsi="GHEA Grapalat" w:cs="Sylfaen"/>
          <w:i/>
          <w:sz w:val="18"/>
          <w:szCs w:val="18"/>
          <w:lang w:val="pt-BR"/>
        </w:rPr>
        <w:t xml:space="preserve"> Մատակարարման վերջնաժամկետը չի կարող ավել լինել, քան տվյալ տարվա դեկտեմբերի 25-ը:</w:t>
      </w:r>
    </w:p>
    <w:p w14:paraId="5592EFC7" w14:textId="5D814FCF" w:rsidR="00885DBE" w:rsidRDefault="00885DBE" w:rsidP="00885DBE">
      <w:pPr>
        <w:pStyle w:val="af2"/>
        <w:jc w:val="both"/>
        <w:rPr>
          <w:rFonts w:ascii="GHEA Grapalat" w:hAnsi="GHEA Grapalat" w:cs="Sylfaen"/>
          <w:b/>
          <w:i/>
          <w:lang w:val="pt-BR" w:eastAsia="en-US"/>
        </w:rPr>
      </w:pPr>
      <w:r w:rsidRPr="00885DBE">
        <w:rPr>
          <w:rFonts w:ascii="GHEA Grapalat" w:hAnsi="GHEA Grapalat" w:cs="Sylfaen"/>
          <w:b/>
          <w:i/>
          <w:lang w:val="pt-BR" w:eastAsia="en-US"/>
        </w:rPr>
        <w:t xml:space="preserve"> </w:t>
      </w:r>
      <w:r>
        <w:rPr>
          <w:rFonts w:ascii="GHEA Grapalat" w:hAnsi="GHEA Grapalat" w:cs="Sylfaen"/>
          <w:b/>
          <w:i/>
          <w:lang w:val="pt-BR" w:eastAsia="en-US"/>
        </w:rPr>
        <w:t>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p>
    <w:p w14:paraId="01058940" w14:textId="77777777" w:rsidR="00885DBE" w:rsidRPr="00A71D81" w:rsidRDefault="00885DBE" w:rsidP="00885DBE">
      <w:pPr>
        <w:pStyle w:val="af2"/>
        <w:jc w:val="both"/>
        <w:rPr>
          <w:lang w:val="pt-BR"/>
        </w:rPr>
      </w:pPr>
    </w:p>
    <w:p w14:paraId="6DCBC0CD" w14:textId="38259EB5" w:rsidR="002B2829" w:rsidRPr="00AE2768" w:rsidRDefault="002B2829" w:rsidP="002B2829">
      <w:pPr>
        <w:jc w:val="both"/>
        <w:rPr>
          <w:rFonts w:ascii="GHEA Grapalat" w:hAnsi="GHEA Grapalat" w:cs="Sylfaen"/>
          <w:i/>
          <w:sz w:val="18"/>
          <w:szCs w:val="18"/>
          <w:lang w:val="pt-BR"/>
        </w:rPr>
      </w:pPr>
    </w:p>
    <w:p w14:paraId="32DBABC2" w14:textId="77777777" w:rsidR="00AE6A84" w:rsidRPr="00D82948" w:rsidRDefault="00AE6A84" w:rsidP="00AE6A84">
      <w:pPr>
        <w:ind w:left="360"/>
        <w:rPr>
          <w:rFonts w:ascii="GHEA Grapalat" w:hAnsi="GHEA Grapalat" w:cs="Calibri"/>
          <w:b/>
          <w:bCs/>
          <w:color w:val="FF0000"/>
          <w:sz w:val="18"/>
          <w:szCs w:val="22"/>
          <w:lang w:val="hy-AM"/>
        </w:rPr>
      </w:pPr>
      <w:r w:rsidRPr="00D82948">
        <w:rPr>
          <w:rFonts w:ascii="GHEA Grapalat" w:hAnsi="GHEA Grapalat" w:cs="Calibri"/>
          <w:b/>
          <w:bCs/>
          <w:color w:val="FF0000"/>
          <w:sz w:val="18"/>
          <w:szCs w:val="22"/>
          <w:lang w:val="hy-AM"/>
        </w:rPr>
        <w:t>Անվտանգությունը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փաթեթավորումը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և</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մակնշումը</w:t>
      </w:r>
      <w:r>
        <w:rPr>
          <w:rFonts w:ascii="GHEA Grapalat" w:hAnsi="GHEA Grapalat" w:cs="Calibri"/>
          <w:b/>
          <w:bCs/>
          <w:color w:val="FF0000"/>
          <w:sz w:val="18"/>
          <w:szCs w:val="22"/>
          <w:lang w:val="pt-BR"/>
        </w:rPr>
        <w:t>.</w:t>
      </w:r>
    </w:p>
    <w:p w14:paraId="30590E04" w14:textId="77777777" w:rsidR="00AE6A84" w:rsidRPr="00D82948" w:rsidRDefault="00AE6A84" w:rsidP="00AE6A84">
      <w:pPr>
        <w:numPr>
          <w:ilvl w:val="0"/>
          <w:numId w:val="40"/>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880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021/2011)</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r w:rsidRPr="00D82948">
        <w:rPr>
          <w:rFonts w:ascii="GHEA Grapalat" w:hAnsi="GHEA Grapalat" w:cs="Calibri"/>
          <w:b/>
          <w:bCs/>
          <w:color w:val="000000"/>
          <w:sz w:val="18"/>
          <w:szCs w:val="22"/>
          <w:lang w:val="pt-BR"/>
        </w:rPr>
        <w:t xml:space="preserve">  </w:t>
      </w:r>
    </w:p>
    <w:p w14:paraId="637B6F71" w14:textId="77777777" w:rsidR="00AE6A84" w:rsidRPr="00D82948" w:rsidRDefault="00AE6A84" w:rsidP="00AE6A84">
      <w:pPr>
        <w:numPr>
          <w:ilvl w:val="0"/>
          <w:numId w:val="40"/>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881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Սննդամթերքը՝</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դրա</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մակնշման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մասով</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022/2011)</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r w:rsidRPr="00D82948">
        <w:rPr>
          <w:rFonts w:ascii="GHEA Grapalat" w:hAnsi="GHEA Grapalat" w:cs="Calibri"/>
          <w:b/>
          <w:bCs/>
          <w:color w:val="000000"/>
          <w:sz w:val="18"/>
          <w:szCs w:val="22"/>
          <w:lang w:val="pt-BR"/>
        </w:rPr>
        <w:t xml:space="preserve"> </w:t>
      </w:r>
    </w:p>
    <w:p w14:paraId="116F208A" w14:textId="77777777" w:rsidR="00AE6A84" w:rsidRDefault="00AE6A84" w:rsidP="00AE6A84">
      <w:pPr>
        <w:numPr>
          <w:ilvl w:val="0"/>
          <w:numId w:val="40"/>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օգոստոսի</w:t>
      </w:r>
      <w:r w:rsidRPr="00D82948">
        <w:rPr>
          <w:rFonts w:ascii="GHEA Grapalat" w:hAnsi="GHEA Grapalat" w:cs="Calibri"/>
          <w:b/>
          <w:bCs/>
          <w:color w:val="000000"/>
          <w:sz w:val="18"/>
          <w:szCs w:val="22"/>
          <w:lang w:val="pt-BR"/>
        </w:rPr>
        <w:t xml:space="preserve"> 16-</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769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Փաթեթվածքի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005/2011) </w:t>
      </w:r>
      <w:r w:rsidRPr="00D82948">
        <w:rPr>
          <w:rFonts w:ascii="GHEA Grapalat" w:hAnsi="GHEA Grapalat" w:cs="Calibri"/>
          <w:b/>
          <w:bCs/>
          <w:color w:val="000000"/>
          <w:sz w:val="18"/>
          <w:szCs w:val="22"/>
          <w:lang w:val="hy-AM"/>
        </w:rPr>
        <w:t>կանոնակարգերի</w:t>
      </w:r>
      <w:r w:rsidRPr="00D82948">
        <w:rPr>
          <w:rFonts w:ascii="GHEA Grapalat" w:hAnsi="GHEA Grapalat" w:cs="Calibri"/>
          <w:b/>
          <w:bCs/>
          <w:color w:val="000000"/>
          <w:sz w:val="18"/>
          <w:szCs w:val="22"/>
          <w:lang w:val="pt-BR"/>
        </w:rPr>
        <w:t xml:space="preserve"> </w:t>
      </w:r>
      <w:r w:rsidRPr="005D6C83">
        <w:rPr>
          <w:rFonts w:ascii="GHEA Grapalat" w:hAnsi="GHEA Grapalat" w:cs="Calibri"/>
          <w:b/>
          <w:bCs/>
          <w:color w:val="000000"/>
          <w:sz w:val="18"/>
          <w:szCs w:val="22"/>
          <w:lang w:val="hy-AM"/>
        </w:rPr>
        <w:t>համապատասխանություն</w:t>
      </w:r>
    </w:p>
    <w:p w14:paraId="6F40037B" w14:textId="77777777" w:rsidR="00AE6A84" w:rsidRPr="00D82948" w:rsidRDefault="00AE6A84" w:rsidP="00AE6A84">
      <w:pPr>
        <w:numPr>
          <w:ilvl w:val="0"/>
          <w:numId w:val="40"/>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pt-BR"/>
        </w:rPr>
        <w:t>«</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ՀՀ</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օրենքի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րդ</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հոդվածի</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p>
    <w:p w14:paraId="05D26C1D" w14:textId="77777777" w:rsidR="00AE6A84" w:rsidRPr="00A340E4" w:rsidRDefault="00AE6A84" w:rsidP="00AE6A84">
      <w:pPr>
        <w:ind w:left="360"/>
        <w:rPr>
          <w:rFonts w:ascii="GHEA Grapalat" w:hAnsi="GHEA Grapalat" w:cs="Calibri"/>
          <w:b/>
          <w:bCs/>
          <w:color w:val="FF0000"/>
          <w:sz w:val="18"/>
          <w:szCs w:val="22"/>
        </w:rPr>
      </w:pPr>
      <w:r>
        <w:rPr>
          <w:rFonts w:ascii="GHEA Grapalat" w:hAnsi="GHEA Grapalat" w:cs="Calibri"/>
          <w:b/>
          <w:bCs/>
          <w:color w:val="FF0000"/>
          <w:sz w:val="18"/>
          <w:szCs w:val="22"/>
        </w:rPr>
        <w:t xml:space="preserve">Մատակարարմանը </w:t>
      </w:r>
      <w:proofErr w:type="spellStart"/>
      <w:r>
        <w:rPr>
          <w:rFonts w:ascii="GHEA Grapalat" w:hAnsi="GHEA Grapalat" w:cs="Calibri"/>
          <w:b/>
          <w:bCs/>
          <w:color w:val="FF0000"/>
          <w:sz w:val="18"/>
          <w:szCs w:val="22"/>
        </w:rPr>
        <w:t>ներկայացվող</w:t>
      </w:r>
      <w:proofErr w:type="spellEnd"/>
      <w:r>
        <w:rPr>
          <w:rFonts w:ascii="GHEA Grapalat" w:hAnsi="GHEA Grapalat" w:cs="Calibri"/>
          <w:b/>
          <w:bCs/>
          <w:color w:val="FF0000"/>
          <w:sz w:val="18"/>
          <w:szCs w:val="22"/>
        </w:rPr>
        <w:t xml:space="preserve"> </w:t>
      </w:r>
      <w:proofErr w:type="spellStart"/>
      <w:r>
        <w:rPr>
          <w:rFonts w:ascii="GHEA Grapalat" w:hAnsi="GHEA Grapalat" w:cs="Calibri"/>
          <w:b/>
          <w:bCs/>
          <w:color w:val="FF0000"/>
          <w:sz w:val="18"/>
          <w:szCs w:val="22"/>
        </w:rPr>
        <w:t>պարտադիր</w:t>
      </w:r>
      <w:proofErr w:type="spellEnd"/>
      <w:r>
        <w:rPr>
          <w:rFonts w:ascii="GHEA Grapalat" w:hAnsi="GHEA Grapalat" w:cs="Calibri"/>
          <w:b/>
          <w:bCs/>
          <w:color w:val="FF0000"/>
          <w:sz w:val="18"/>
          <w:szCs w:val="22"/>
        </w:rPr>
        <w:t xml:space="preserve"> </w:t>
      </w:r>
      <w:proofErr w:type="spellStart"/>
      <w:r>
        <w:rPr>
          <w:rFonts w:ascii="GHEA Grapalat" w:hAnsi="GHEA Grapalat" w:cs="Calibri"/>
          <w:b/>
          <w:bCs/>
          <w:color w:val="FF0000"/>
          <w:sz w:val="18"/>
          <w:szCs w:val="22"/>
        </w:rPr>
        <w:t>պահանջներ</w:t>
      </w:r>
      <w:proofErr w:type="spellEnd"/>
      <w:r>
        <w:rPr>
          <w:rFonts w:ascii="GHEA Grapalat" w:hAnsi="GHEA Grapalat" w:cs="Calibri"/>
          <w:b/>
          <w:bCs/>
          <w:color w:val="FF0000"/>
          <w:sz w:val="18"/>
          <w:szCs w:val="22"/>
        </w:rPr>
        <w:t>.</w:t>
      </w:r>
    </w:p>
    <w:p w14:paraId="748A53B2" w14:textId="77777777" w:rsidR="00AE6A84" w:rsidRDefault="00AE6A84" w:rsidP="00AE6A84">
      <w:pPr>
        <w:numPr>
          <w:ilvl w:val="0"/>
          <w:numId w:val="40"/>
        </w:numPr>
        <w:rPr>
          <w:rFonts w:ascii="GHEA Grapalat" w:hAnsi="GHEA Grapalat" w:cs="Calibri"/>
          <w:b/>
          <w:bCs/>
          <w:color w:val="000000"/>
          <w:sz w:val="18"/>
          <w:szCs w:val="22"/>
          <w:lang w:val="pt-BR"/>
        </w:rPr>
      </w:pPr>
      <w:r w:rsidRPr="00A340E4">
        <w:rPr>
          <w:rFonts w:ascii="GHEA Grapalat" w:hAnsi="GHEA Grapalat" w:cs="Calibri"/>
          <w:b/>
          <w:bCs/>
          <w:color w:val="000000"/>
          <w:sz w:val="18"/>
          <w:szCs w:val="22"/>
          <w:lang w:val="pt-BR"/>
        </w:rPr>
        <w:t>Պայմանագրի շրջանակում մատակարարումը իրականացվում է սովորողների փաստացի հաճախումների հիման վրա</w:t>
      </w:r>
      <w:r>
        <w:rPr>
          <w:rFonts w:ascii="GHEA Grapalat" w:hAnsi="GHEA Grapalat" w:cs="Calibri"/>
          <w:b/>
          <w:bCs/>
          <w:color w:val="000000"/>
          <w:sz w:val="18"/>
          <w:szCs w:val="22"/>
          <w:lang w:val="pt-BR"/>
        </w:rPr>
        <w:t xml:space="preserve">՝ ըստ պատվիրատուհի ներկայացրած </w:t>
      </w:r>
      <w:proofErr w:type="spellStart"/>
      <w:r>
        <w:rPr>
          <w:rFonts w:ascii="GHEA Grapalat" w:hAnsi="GHEA Grapalat" w:cs="Calibri"/>
          <w:b/>
          <w:bCs/>
          <w:color w:val="000000"/>
          <w:sz w:val="18"/>
          <w:szCs w:val="22"/>
          <w:lang w:val="ru-RU"/>
        </w:rPr>
        <w:t>պահանջի</w:t>
      </w:r>
      <w:proofErr w:type="spellEnd"/>
      <w:r w:rsidRPr="00A340E4">
        <w:rPr>
          <w:rFonts w:ascii="GHEA Grapalat" w:hAnsi="GHEA Grapalat" w:cs="Calibri"/>
          <w:b/>
          <w:bCs/>
          <w:color w:val="000000"/>
          <w:sz w:val="18"/>
          <w:szCs w:val="22"/>
          <w:lang w:val="pt-BR"/>
        </w:rPr>
        <w:t>:</w:t>
      </w:r>
    </w:p>
    <w:p w14:paraId="79B9D895" w14:textId="77777777" w:rsidR="00AE6A84" w:rsidRDefault="00AE6A84" w:rsidP="00AE6A84">
      <w:pPr>
        <w:numPr>
          <w:ilvl w:val="0"/>
          <w:numId w:val="40"/>
        </w:numPr>
        <w:rPr>
          <w:rFonts w:ascii="GHEA Grapalat" w:hAnsi="GHEA Grapalat" w:cs="Calibri"/>
          <w:b/>
          <w:bCs/>
          <w:color w:val="000000"/>
          <w:sz w:val="18"/>
          <w:szCs w:val="22"/>
          <w:lang w:val="pt-BR"/>
        </w:rPr>
      </w:pPr>
      <w:proofErr w:type="spellStart"/>
      <w:r>
        <w:rPr>
          <w:rFonts w:ascii="GHEA Grapalat" w:hAnsi="GHEA Grapalat" w:cs="Calibri"/>
          <w:b/>
          <w:bCs/>
          <w:color w:val="000000"/>
          <w:sz w:val="18"/>
          <w:szCs w:val="22"/>
          <w:lang w:val="ru-RU"/>
        </w:rPr>
        <w:t>Պատվիրված</w:t>
      </w:r>
      <w:proofErr w:type="spellEnd"/>
      <w:r w:rsidRPr="009778A4">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ապրանքախմբի</w:t>
      </w:r>
      <w:proofErr w:type="spellEnd"/>
      <w:r w:rsidRPr="005F6070">
        <w:rPr>
          <w:rFonts w:ascii="GHEA Grapalat" w:hAnsi="GHEA Grapalat" w:cs="Calibri"/>
          <w:b/>
          <w:bCs/>
          <w:color w:val="000000"/>
          <w:sz w:val="18"/>
          <w:szCs w:val="22"/>
          <w:lang w:val="pt-BR"/>
        </w:rPr>
        <w:t xml:space="preserve"> </w:t>
      </w:r>
      <w:r w:rsidRPr="00A340E4">
        <w:rPr>
          <w:rFonts w:ascii="GHEA Grapalat" w:hAnsi="GHEA Grapalat" w:cs="Calibri"/>
          <w:b/>
          <w:bCs/>
          <w:color w:val="000000"/>
          <w:sz w:val="18"/>
          <w:szCs w:val="22"/>
          <w:lang w:val="pt-BR"/>
        </w:rPr>
        <w:t>մատակարարումը իրականացվում</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է</w:t>
      </w:r>
      <w:r w:rsidRPr="005F6070">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աշխատանքային</w:t>
      </w:r>
      <w:proofErr w:type="spellEnd"/>
      <w:r w:rsidRPr="005F6070">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օրվա</w:t>
      </w:r>
      <w:proofErr w:type="spellEnd"/>
      <w:r w:rsidRPr="005F6070">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ընթացքում՝ժամը</w:t>
      </w:r>
      <w:proofErr w:type="spellEnd"/>
      <w:r w:rsidRPr="005F6070">
        <w:rPr>
          <w:rFonts w:ascii="GHEA Grapalat" w:hAnsi="GHEA Grapalat" w:cs="Calibri"/>
          <w:b/>
          <w:bCs/>
          <w:color w:val="000000"/>
          <w:sz w:val="18"/>
          <w:szCs w:val="22"/>
          <w:lang w:val="pt-BR"/>
        </w:rPr>
        <w:t xml:space="preserve"> 9:00-16:00 </w:t>
      </w:r>
      <w:proofErr w:type="spellStart"/>
      <w:r>
        <w:rPr>
          <w:rFonts w:ascii="GHEA Grapalat" w:hAnsi="GHEA Grapalat" w:cs="Calibri"/>
          <w:b/>
          <w:bCs/>
          <w:color w:val="000000"/>
          <w:sz w:val="18"/>
          <w:szCs w:val="22"/>
          <w:lang w:val="ru-RU"/>
        </w:rPr>
        <w:t>ժամանակահատվածում</w:t>
      </w:r>
      <w:proofErr w:type="spellEnd"/>
      <w:r w:rsidRPr="005F6070">
        <w:rPr>
          <w:rFonts w:ascii="GHEA Grapalat" w:hAnsi="GHEA Grapalat" w:cs="Calibri"/>
          <w:b/>
          <w:bCs/>
          <w:color w:val="000000"/>
          <w:sz w:val="18"/>
          <w:szCs w:val="22"/>
          <w:lang w:val="pt-BR"/>
        </w:rPr>
        <w:t>:</w:t>
      </w:r>
    </w:p>
    <w:p w14:paraId="69B6D552" w14:textId="77777777" w:rsidR="00AE6A84" w:rsidRPr="00A340E4" w:rsidRDefault="00AE6A84" w:rsidP="00AE6A84">
      <w:pPr>
        <w:numPr>
          <w:ilvl w:val="0"/>
          <w:numId w:val="40"/>
        </w:numPr>
        <w:rPr>
          <w:rFonts w:ascii="GHEA Grapalat" w:hAnsi="GHEA Grapalat" w:cs="Calibri"/>
          <w:b/>
          <w:bCs/>
          <w:color w:val="000000"/>
          <w:sz w:val="18"/>
          <w:szCs w:val="22"/>
          <w:lang w:val="pt-BR"/>
        </w:rPr>
      </w:pPr>
      <w:r>
        <w:rPr>
          <w:rFonts w:ascii="GHEA Grapalat" w:hAnsi="GHEA Grapalat" w:cs="Calibri"/>
          <w:b/>
          <w:bCs/>
          <w:color w:val="000000"/>
          <w:sz w:val="18"/>
          <w:szCs w:val="22"/>
          <w:lang w:val="pt-BR"/>
        </w:rPr>
        <w:t>Մածունի մատակարարումը իրականացվում է 1 շաբաթվա կտրվածքով:</w:t>
      </w:r>
    </w:p>
    <w:p w14:paraId="7472FBA5" w14:textId="77777777" w:rsidR="003235D1" w:rsidRPr="00AE6A84" w:rsidRDefault="003235D1" w:rsidP="003235D1">
      <w:pPr>
        <w:jc w:val="center"/>
        <w:rPr>
          <w:rFonts w:ascii="GHEA Grapalat" w:hAnsi="GHEA Grapalat"/>
          <w:sz w:val="20"/>
          <w:lang w:val="pt-BR"/>
        </w:rPr>
      </w:pPr>
    </w:p>
    <w:p w14:paraId="55000B51" w14:textId="7DBF0148" w:rsidR="003235D1" w:rsidRDefault="003235D1" w:rsidP="00EF3662">
      <w:pPr>
        <w:jc w:val="center"/>
        <w:rPr>
          <w:rFonts w:ascii="GHEA Grapalat" w:hAnsi="GHEA Grapalat"/>
          <w:sz w:val="18"/>
          <w:lang w:val="hy-AM"/>
        </w:rPr>
      </w:pPr>
    </w:p>
    <w:p w14:paraId="23A125B6" w14:textId="78308903" w:rsidR="003235D1" w:rsidRDefault="003235D1" w:rsidP="00EF3662">
      <w:pPr>
        <w:jc w:val="center"/>
        <w:rPr>
          <w:rFonts w:ascii="GHEA Grapalat" w:hAnsi="GHEA Grapalat"/>
          <w:sz w:val="18"/>
          <w:lang w:val="hy-AM"/>
        </w:rPr>
      </w:pPr>
    </w:p>
    <w:p w14:paraId="79052662" w14:textId="77777777" w:rsidR="003235D1" w:rsidRPr="00A71D81" w:rsidRDefault="003235D1" w:rsidP="00EF3662">
      <w:pPr>
        <w:jc w:val="center"/>
        <w:rPr>
          <w:rFonts w:ascii="GHEA Grapalat" w:hAnsi="GHEA Grapalat"/>
          <w:sz w:val="18"/>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lastRenderedPageBreak/>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34BE9EB6" w14:textId="77777777" w:rsidR="00B12BE6" w:rsidRPr="00A71D81" w:rsidRDefault="00B12BE6" w:rsidP="00B12BE6">
      <w:pPr>
        <w:tabs>
          <w:tab w:val="left" w:pos="9540"/>
        </w:tabs>
        <w:rPr>
          <w:rFonts w:ascii="GHEA Grapalat" w:hAnsi="GHEA Grapalat"/>
          <w:sz w:val="20"/>
        </w:rPr>
      </w:pPr>
    </w:p>
    <w:p w14:paraId="0FDB6B96" w14:textId="77777777" w:rsidR="00B12BE6" w:rsidRPr="00A71D81" w:rsidRDefault="00B12BE6" w:rsidP="00B12BE6">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6FBB1E33" w14:textId="77777777" w:rsidR="00B12BE6" w:rsidRPr="00A71D81" w:rsidRDefault="00B12BE6" w:rsidP="00B12BE6">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B12BE6" w:rsidRPr="00A71D81" w14:paraId="408FF672" w14:textId="77777777" w:rsidTr="003E7483">
        <w:tc>
          <w:tcPr>
            <w:tcW w:w="14851" w:type="dxa"/>
            <w:gridSpan w:val="16"/>
          </w:tcPr>
          <w:p w14:paraId="78827A04" w14:textId="77777777" w:rsidR="00B12BE6" w:rsidRPr="00A71D81" w:rsidRDefault="00B12BE6" w:rsidP="003E7483">
            <w:pPr>
              <w:jc w:val="center"/>
              <w:rPr>
                <w:rFonts w:ascii="GHEA Grapalat" w:hAnsi="GHEA Grapalat"/>
                <w:sz w:val="18"/>
                <w:lang w:val="es-ES"/>
              </w:rPr>
            </w:pPr>
            <w:proofErr w:type="spellStart"/>
            <w:r w:rsidRPr="00A71D81">
              <w:rPr>
                <w:rFonts w:ascii="GHEA Grapalat" w:hAnsi="GHEA Grapalat"/>
                <w:sz w:val="18"/>
                <w:lang w:val="es-ES"/>
              </w:rPr>
              <w:t>Ապրանքի</w:t>
            </w:r>
            <w:proofErr w:type="spellEnd"/>
          </w:p>
        </w:tc>
      </w:tr>
      <w:tr w:rsidR="00B12BE6" w:rsidRPr="00FC711F" w14:paraId="448BCD5D" w14:textId="77777777" w:rsidTr="003E7483">
        <w:tc>
          <w:tcPr>
            <w:tcW w:w="1980" w:type="dxa"/>
            <w:vAlign w:val="center"/>
          </w:tcPr>
          <w:p w14:paraId="6DEE4B27" w14:textId="77777777" w:rsidR="00B12BE6" w:rsidRPr="00A71D81" w:rsidRDefault="00B12BE6" w:rsidP="003E7483">
            <w:pPr>
              <w:jc w:val="center"/>
              <w:rPr>
                <w:rFonts w:ascii="GHEA Grapalat" w:hAnsi="GHEA Grapalat"/>
                <w:sz w:val="18"/>
                <w:lang w:val="es-ES"/>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2700" w:type="dxa"/>
            <w:vAlign w:val="center"/>
          </w:tcPr>
          <w:p w14:paraId="69C60BE7" w14:textId="77777777" w:rsidR="00B12BE6" w:rsidRPr="00A71D81" w:rsidRDefault="00B12BE6" w:rsidP="003E7483">
            <w:pPr>
              <w:jc w:val="center"/>
              <w:rPr>
                <w:rFonts w:ascii="GHEA Grapalat" w:hAnsi="GHEA Grapalat"/>
                <w:sz w:val="18"/>
                <w:lang w:val="es-ES"/>
              </w:rPr>
            </w:pPr>
            <w:proofErr w:type="spellStart"/>
            <w:r w:rsidRPr="00A71D81">
              <w:rPr>
                <w:rFonts w:ascii="GHEA Grapalat" w:hAnsi="GHEA Grapalat"/>
                <w:sz w:val="18"/>
              </w:rPr>
              <w:t>գնումների</w:t>
            </w:r>
            <w:proofErr w:type="spellEnd"/>
            <w:r w:rsidRPr="00A71D81">
              <w:rPr>
                <w:rFonts w:ascii="GHEA Grapalat" w:hAnsi="GHEA Grapalat"/>
                <w:sz w:val="18"/>
                <w:lang w:val="es-ES"/>
              </w:rPr>
              <w:t xml:space="preserve"> </w:t>
            </w:r>
            <w:proofErr w:type="spellStart"/>
            <w:r w:rsidRPr="00A71D81">
              <w:rPr>
                <w:rFonts w:ascii="GHEA Grapalat" w:hAnsi="GHEA Grapalat"/>
                <w:sz w:val="18"/>
              </w:rPr>
              <w:t>պլանով</w:t>
            </w:r>
            <w:proofErr w:type="spellEnd"/>
            <w:r w:rsidRPr="00A71D81">
              <w:rPr>
                <w:rFonts w:ascii="GHEA Grapalat" w:hAnsi="GHEA Grapalat"/>
                <w:sz w:val="18"/>
                <w:lang w:val="es-ES"/>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lang w:val="es-ES"/>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lang w:val="es-ES"/>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lang w:val="es-ES"/>
              </w:rPr>
              <w:t xml:space="preserve">` </w:t>
            </w:r>
            <w:proofErr w:type="spellStart"/>
            <w:r w:rsidRPr="00A71D81">
              <w:rPr>
                <w:rFonts w:ascii="GHEA Grapalat" w:hAnsi="GHEA Grapalat"/>
                <w:sz w:val="18"/>
              </w:rPr>
              <w:t>ըստ</w:t>
            </w:r>
            <w:proofErr w:type="spellEnd"/>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proofErr w:type="spellStart"/>
            <w:r w:rsidRPr="00A71D81">
              <w:rPr>
                <w:rFonts w:ascii="GHEA Grapalat" w:hAnsi="GHEA Grapalat"/>
                <w:sz w:val="18"/>
              </w:rPr>
              <w:t>դասակարգման</w:t>
            </w:r>
            <w:proofErr w:type="spellEnd"/>
            <w:r w:rsidRPr="00A71D81">
              <w:rPr>
                <w:rFonts w:ascii="GHEA Grapalat" w:hAnsi="GHEA Grapalat"/>
                <w:sz w:val="18"/>
                <w:lang w:val="es-ES"/>
              </w:rPr>
              <w:t xml:space="preserve"> (CPV)</w:t>
            </w:r>
          </w:p>
        </w:tc>
        <w:tc>
          <w:tcPr>
            <w:tcW w:w="2520" w:type="dxa"/>
            <w:vAlign w:val="center"/>
          </w:tcPr>
          <w:p w14:paraId="6DC39D1E" w14:textId="77777777" w:rsidR="00B12BE6" w:rsidRPr="00A71D81" w:rsidRDefault="00B12BE6" w:rsidP="003E7483">
            <w:pPr>
              <w:jc w:val="center"/>
              <w:rPr>
                <w:rFonts w:ascii="GHEA Grapalat" w:hAnsi="GHEA Grapalat"/>
                <w:sz w:val="18"/>
                <w:lang w:val="es-ES"/>
              </w:rPr>
            </w:pPr>
            <w:proofErr w:type="spellStart"/>
            <w:r w:rsidRPr="00A71D81">
              <w:rPr>
                <w:rFonts w:ascii="GHEA Grapalat" w:hAnsi="GHEA Grapalat"/>
                <w:sz w:val="18"/>
              </w:rPr>
              <w:t>անվանումը</w:t>
            </w:r>
            <w:proofErr w:type="spellEnd"/>
          </w:p>
        </w:tc>
        <w:tc>
          <w:tcPr>
            <w:tcW w:w="7651" w:type="dxa"/>
            <w:gridSpan w:val="13"/>
            <w:vAlign w:val="center"/>
          </w:tcPr>
          <w:p w14:paraId="046F7FF0" w14:textId="13E28E02" w:rsidR="00B12BE6" w:rsidRPr="00A71D81" w:rsidRDefault="00B12BE6" w:rsidP="003E7483">
            <w:pPr>
              <w:jc w:val="both"/>
              <w:rPr>
                <w:rFonts w:ascii="GHEA Grapalat" w:hAnsi="GHEA Grapalat"/>
                <w:sz w:val="18"/>
                <w:lang w:val="es-ES"/>
              </w:rPr>
            </w:pPr>
            <w:proofErr w:type="spellStart"/>
            <w:r w:rsidRPr="00A71D81">
              <w:rPr>
                <w:rFonts w:ascii="GHEA Grapalat" w:hAnsi="GHEA Grapalat"/>
                <w:sz w:val="18"/>
                <w:lang w:val="es-ES"/>
              </w:rPr>
              <w:t>դիմաց</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վճարումները</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նախատեսվում</w:t>
            </w:r>
            <w:proofErr w:type="spellEnd"/>
            <w:r w:rsidRPr="00A71D81">
              <w:rPr>
                <w:rFonts w:ascii="GHEA Grapalat" w:hAnsi="GHEA Grapalat"/>
                <w:sz w:val="18"/>
                <w:lang w:val="es-ES"/>
              </w:rPr>
              <w:t xml:space="preserve"> է </w:t>
            </w:r>
            <w:proofErr w:type="spellStart"/>
            <w:r w:rsidRPr="00A71D81">
              <w:rPr>
                <w:rFonts w:ascii="GHEA Grapalat" w:hAnsi="GHEA Grapalat"/>
                <w:sz w:val="18"/>
                <w:lang w:val="es-ES"/>
              </w:rPr>
              <w:t>իրականացնել</w:t>
            </w:r>
            <w:proofErr w:type="spellEnd"/>
            <w:r w:rsidRPr="00A71D81">
              <w:rPr>
                <w:rFonts w:ascii="GHEA Grapalat" w:hAnsi="GHEA Grapalat"/>
                <w:sz w:val="18"/>
                <w:lang w:val="es-ES"/>
              </w:rPr>
              <w:t xml:space="preserve"> 20</w:t>
            </w:r>
            <w:r>
              <w:rPr>
                <w:rFonts w:ascii="GHEA Grapalat" w:hAnsi="GHEA Grapalat"/>
                <w:sz w:val="18"/>
                <w:lang w:val="hy-AM"/>
              </w:rPr>
              <w:t>2</w:t>
            </w:r>
            <w:r w:rsidR="00AE6A84" w:rsidRPr="00AE6A84">
              <w:rPr>
                <w:rFonts w:ascii="GHEA Grapalat" w:hAnsi="GHEA Grapalat"/>
                <w:sz w:val="18"/>
                <w:lang w:val="es-ES"/>
              </w:rPr>
              <w:t>6</w:t>
            </w:r>
            <w:r w:rsidRPr="00A71D81">
              <w:rPr>
                <w:rFonts w:ascii="GHEA Grapalat" w:hAnsi="GHEA Grapalat"/>
                <w:sz w:val="18"/>
                <w:lang w:val="es-ES"/>
              </w:rPr>
              <w:t xml:space="preserve"> թ-</w:t>
            </w:r>
            <w:proofErr w:type="spellStart"/>
            <w:r w:rsidRPr="00A71D81">
              <w:rPr>
                <w:rFonts w:ascii="GHEA Grapalat" w:hAnsi="GHEA Grapalat"/>
                <w:sz w:val="18"/>
                <w:lang w:val="es-ES"/>
              </w:rPr>
              <w:t>ին</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ըստ</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ամիսների</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այդ</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թվում</w:t>
            </w:r>
            <w:proofErr w:type="spellEnd"/>
            <w:r w:rsidRPr="00A71D81">
              <w:rPr>
                <w:rFonts w:ascii="GHEA Grapalat" w:hAnsi="GHEA Grapalat"/>
                <w:sz w:val="18"/>
                <w:lang w:val="es-ES"/>
              </w:rPr>
              <w:t>**</w:t>
            </w:r>
          </w:p>
        </w:tc>
      </w:tr>
      <w:tr w:rsidR="00B12BE6" w:rsidRPr="00A71D81" w14:paraId="34F6CF73" w14:textId="77777777" w:rsidTr="003E7483">
        <w:trPr>
          <w:trHeight w:val="1538"/>
        </w:trPr>
        <w:tc>
          <w:tcPr>
            <w:tcW w:w="1980" w:type="dxa"/>
          </w:tcPr>
          <w:p w14:paraId="425244F2" w14:textId="77777777" w:rsidR="00B12BE6" w:rsidRPr="00A71D81" w:rsidRDefault="00B12BE6" w:rsidP="003E7483">
            <w:pPr>
              <w:jc w:val="center"/>
              <w:rPr>
                <w:rFonts w:ascii="GHEA Grapalat" w:hAnsi="GHEA Grapalat"/>
                <w:sz w:val="20"/>
                <w:lang w:val="es-ES"/>
              </w:rPr>
            </w:pPr>
          </w:p>
        </w:tc>
        <w:tc>
          <w:tcPr>
            <w:tcW w:w="2700" w:type="dxa"/>
          </w:tcPr>
          <w:p w14:paraId="692BE1C9" w14:textId="77777777" w:rsidR="00B12BE6" w:rsidRPr="00A71D81" w:rsidRDefault="00B12BE6" w:rsidP="003E7483">
            <w:pPr>
              <w:jc w:val="center"/>
              <w:rPr>
                <w:rFonts w:ascii="GHEA Grapalat" w:hAnsi="GHEA Grapalat"/>
                <w:sz w:val="20"/>
                <w:lang w:val="es-ES"/>
              </w:rPr>
            </w:pPr>
          </w:p>
        </w:tc>
        <w:tc>
          <w:tcPr>
            <w:tcW w:w="2520" w:type="dxa"/>
          </w:tcPr>
          <w:p w14:paraId="5381CF1C" w14:textId="77777777" w:rsidR="00B12BE6" w:rsidRPr="00A71D81" w:rsidRDefault="00B12BE6" w:rsidP="003E7483">
            <w:pPr>
              <w:jc w:val="center"/>
              <w:rPr>
                <w:rFonts w:ascii="GHEA Grapalat" w:hAnsi="GHEA Grapalat"/>
                <w:sz w:val="20"/>
                <w:lang w:val="es-ES"/>
              </w:rPr>
            </w:pPr>
          </w:p>
        </w:tc>
        <w:tc>
          <w:tcPr>
            <w:tcW w:w="474" w:type="dxa"/>
            <w:textDirection w:val="btLr"/>
            <w:vAlign w:val="center"/>
          </w:tcPr>
          <w:p w14:paraId="35F33F03" w14:textId="77777777" w:rsidR="00B12BE6" w:rsidRPr="00A71D81" w:rsidRDefault="00B12BE6" w:rsidP="003E7483">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4FC527C3" w14:textId="77777777" w:rsidR="00B12BE6" w:rsidRPr="00A71D81" w:rsidRDefault="00B12BE6" w:rsidP="003E7483">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59933D3A" w14:textId="77777777" w:rsidR="00B12BE6" w:rsidRPr="00A71D81" w:rsidRDefault="00B12BE6" w:rsidP="003E7483">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00A0CEAA" w14:textId="77777777" w:rsidR="00B12BE6" w:rsidRPr="00A71D81" w:rsidRDefault="00B12BE6" w:rsidP="003E7483">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3424F526" w14:textId="77777777" w:rsidR="00B12BE6" w:rsidRPr="00A71D81" w:rsidRDefault="00B12BE6" w:rsidP="003E7483">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08DD7EC9" w14:textId="77777777" w:rsidR="00B12BE6" w:rsidRPr="00A71D81" w:rsidRDefault="00B12BE6" w:rsidP="003E7483">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3455AB0B" w14:textId="77777777" w:rsidR="00B12BE6" w:rsidRPr="00A71D81" w:rsidRDefault="00B12BE6" w:rsidP="003E7483">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558F81CD" w14:textId="77777777" w:rsidR="00B12BE6" w:rsidRPr="00A71D81" w:rsidRDefault="00B12BE6" w:rsidP="003E7483">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4" w:type="dxa"/>
            <w:textDirection w:val="btLr"/>
            <w:vAlign w:val="center"/>
          </w:tcPr>
          <w:p w14:paraId="7D736B86" w14:textId="77777777" w:rsidR="00B12BE6" w:rsidRPr="00A71D81" w:rsidRDefault="00B12BE6" w:rsidP="003E7483">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4" w:type="dxa"/>
            <w:textDirection w:val="btLr"/>
            <w:vAlign w:val="center"/>
          </w:tcPr>
          <w:p w14:paraId="4FF0F84D" w14:textId="77777777" w:rsidR="00B12BE6" w:rsidRPr="00A71D81" w:rsidRDefault="00B12BE6" w:rsidP="003E7483">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4" w:type="dxa"/>
            <w:textDirection w:val="btLr"/>
            <w:vAlign w:val="center"/>
          </w:tcPr>
          <w:p w14:paraId="6A728F4A" w14:textId="77777777" w:rsidR="00B12BE6" w:rsidRPr="00A71D81" w:rsidRDefault="00B12BE6" w:rsidP="003E7483">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474" w:type="dxa"/>
            <w:textDirection w:val="btLr"/>
            <w:vAlign w:val="center"/>
          </w:tcPr>
          <w:p w14:paraId="47F00A9C" w14:textId="77777777" w:rsidR="00B12BE6" w:rsidRPr="00A71D81" w:rsidRDefault="00B12BE6" w:rsidP="003E7483">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14:paraId="5ED3DEC2" w14:textId="77777777" w:rsidR="00B12BE6" w:rsidRPr="00A71D81" w:rsidRDefault="00B12BE6" w:rsidP="003E7483">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01159B63" w14:textId="77777777" w:rsidR="00B12BE6" w:rsidRPr="00A71D81" w:rsidRDefault="00B12BE6" w:rsidP="003E7483">
            <w:pPr>
              <w:jc w:val="center"/>
              <w:rPr>
                <w:rFonts w:ascii="GHEA Grapalat" w:hAnsi="GHEA Grapalat"/>
                <w:sz w:val="18"/>
                <w:lang w:val="es-ES"/>
              </w:rPr>
            </w:pPr>
          </w:p>
        </w:tc>
      </w:tr>
      <w:tr w:rsidR="00B12BE6" w:rsidRPr="00A71D81" w14:paraId="7D500BDA" w14:textId="77777777" w:rsidTr="003E7483">
        <w:trPr>
          <w:trHeight w:val="1538"/>
        </w:trPr>
        <w:tc>
          <w:tcPr>
            <w:tcW w:w="1980" w:type="dxa"/>
          </w:tcPr>
          <w:p w14:paraId="7B81483D" w14:textId="77777777" w:rsidR="00B12BE6" w:rsidRPr="00A71D81" w:rsidRDefault="00B12BE6" w:rsidP="003E7483">
            <w:pPr>
              <w:jc w:val="center"/>
              <w:rPr>
                <w:rFonts w:ascii="GHEA Grapalat" w:hAnsi="GHEA Grapalat"/>
                <w:sz w:val="20"/>
                <w:lang w:val="es-ES"/>
              </w:rPr>
            </w:pPr>
          </w:p>
        </w:tc>
        <w:tc>
          <w:tcPr>
            <w:tcW w:w="2700" w:type="dxa"/>
          </w:tcPr>
          <w:p w14:paraId="29BD5338" w14:textId="77777777" w:rsidR="00B12BE6" w:rsidRPr="00A71D81" w:rsidRDefault="00B12BE6" w:rsidP="003E7483">
            <w:pPr>
              <w:jc w:val="center"/>
              <w:rPr>
                <w:rFonts w:ascii="GHEA Grapalat" w:hAnsi="GHEA Grapalat"/>
                <w:sz w:val="20"/>
                <w:lang w:val="es-ES"/>
              </w:rPr>
            </w:pPr>
          </w:p>
        </w:tc>
        <w:tc>
          <w:tcPr>
            <w:tcW w:w="2520" w:type="dxa"/>
          </w:tcPr>
          <w:p w14:paraId="5F2E61BC" w14:textId="77777777" w:rsidR="00B12BE6" w:rsidRPr="00A71D81" w:rsidRDefault="00B12BE6" w:rsidP="003E7483">
            <w:pPr>
              <w:jc w:val="center"/>
              <w:rPr>
                <w:rFonts w:ascii="GHEA Grapalat" w:hAnsi="GHEA Grapalat"/>
                <w:sz w:val="20"/>
                <w:lang w:val="es-ES"/>
              </w:rPr>
            </w:pPr>
          </w:p>
        </w:tc>
        <w:tc>
          <w:tcPr>
            <w:tcW w:w="474" w:type="dxa"/>
          </w:tcPr>
          <w:p w14:paraId="116853B3" w14:textId="77777777" w:rsidR="00B12BE6" w:rsidRPr="00A71D81" w:rsidRDefault="00B12BE6" w:rsidP="003E7483">
            <w:pPr>
              <w:jc w:val="center"/>
              <w:rPr>
                <w:rFonts w:ascii="GHEA Grapalat" w:hAnsi="GHEA Grapalat"/>
                <w:sz w:val="20"/>
                <w:lang w:val="pt-BR"/>
              </w:rPr>
            </w:pPr>
          </w:p>
          <w:p w14:paraId="6A5FAACE" w14:textId="77777777" w:rsidR="00B12BE6" w:rsidRPr="00A71D81" w:rsidRDefault="00B12BE6" w:rsidP="003E7483">
            <w:pPr>
              <w:jc w:val="center"/>
              <w:rPr>
                <w:rFonts w:ascii="GHEA Grapalat" w:hAnsi="GHEA Grapalat"/>
                <w:sz w:val="20"/>
                <w:lang w:val="pt-BR"/>
              </w:rPr>
            </w:pPr>
          </w:p>
          <w:p w14:paraId="73288430" w14:textId="77777777" w:rsidR="00B12BE6" w:rsidRPr="00A71D81" w:rsidRDefault="00B12BE6" w:rsidP="003E7483">
            <w:pPr>
              <w:jc w:val="center"/>
              <w:rPr>
                <w:rFonts w:ascii="GHEA Grapalat" w:hAnsi="GHEA Grapalat"/>
                <w:lang w:val="pt-BR"/>
              </w:rPr>
            </w:pPr>
            <w:r w:rsidRPr="00A71D81">
              <w:rPr>
                <w:rFonts w:ascii="GHEA Grapalat" w:hAnsi="GHEA Grapalat"/>
                <w:sz w:val="20"/>
                <w:lang w:val="pt-BR"/>
              </w:rPr>
              <w:t>... %</w:t>
            </w:r>
          </w:p>
        </w:tc>
        <w:tc>
          <w:tcPr>
            <w:tcW w:w="474" w:type="dxa"/>
          </w:tcPr>
          <w:p w14:paraId="74642018" w14:textId="77777777" w:rsidR="00B12BE6" w:rsidRPr="00A71D81" w:rsidRDefault="00B12BE6" w:rsidP="003E7483">
            <w:pPr>
              <w:jc w:val="center"/>
              <w:rPr>
                <w:rFonts w:ascii="GHEA Grapalat" w:hAnsi="GHEA Grapalat"/>
                <w:sz w:val="20"/>
                <w:lang w:val="pt-BR"/>
              </w:rPr>
            </w:pPr>
          </w:p>
          <w:p w14:paraId="40301FE5" w14:textId="77777777" w:rsidR="00B12BE6" w:rsidRPr="00A71D81" w:rsidRDefault="00B12BE6" w:rsidP="003E7483">
            <w:pPr>
              <w:jc w:val="center"/>
              <w:rPr>
                <w:rFonts w:ascii="GHEA Grapalat" w:hAnsi="GHEA Grapalat"/>
                <w:sz w:val="20"/>
                <w:lang w:val="pt-BR"/>
              </w:rPr>
            </w:pPr>
          </w:p>
          <w:p w14:paraId="114472AE" w14:textId="77777777" w:rsidR="00B12BE6" w:rsidRPr="00A71D81" w:rsidRDefault="00B12BE6" w:rsidP="003E7483">
            <w:pPr>
              <w:jc w:val="center"/>
              <w:rPr>
                <w:rFonts w:ascii="GHEA Grapalat" w:hAnsi="GHEA Grapalat"/>
                <w:lang w:val="pt-BR"/>
              </w:rPr>
            </w:pPr>
            <w:r w:rsidRPr="00A71D81">
              <w:rPr>
                <w:rFonts w:ascii="GHEA Grapalat" w:hAnsi="GHEA Grapalat"/>
                <w:sz w:val="20"/>
                <w:lang w:val="pt-BR"/>
              </w:rPr>
              <w:t>... %</w:t>
            </w:r>
          </w:p>
        </w:tc>
        <w:tc>
          <w:tcPr>
            <w:tcW w:w="474" w:type="dxa"/>
          </w:tcPr>
          <w:p w14:paraId="09F03290" w14:textId="77777777" w:rsidR="00B12BE6" w:rsidRPr="00A71D81" w:rsidRDefault="00B12BE6" w:rsidP="003E7483">
            <w:pPr>
              <w:jc w:val="center"/>
              <w:rPr>
                <w:rFonts w:ascii="GHEA Grapalat" w:hAnsi="GHEA Grapalat"/>
                <w:sz w:val="20"/>
                <w:lang w:val="pt-BR"/>
              </w:rPr>
            </w:pPr>
          </w:p>
          <w:p w14:paraId="5ED07E60" w14:textId="77777777" w:rsidR="00B12BE6" w:rsidRPr="00A71D81" w:rsidRDefault="00B12BE6" w:rsidP="003E7483">
            <w:pPr>
              <w:jc w:val="center"/>
              <w:rPr>
                <w:rFonts w:ascii="GHEA Grapalat" w:hAnsi="GHEA Grapalat"/>
                <w:sz w:val="20"/>
                <w:lang w:val="pt-BR"/>
              </w:rPr>
            </w:pPr>
          </w:p>
          <w:p w14:paraId="7F8D0E53" w14:textId="77777777" w:rsidR="00B12BE6" w:rsidRPr="00A71D81" w:rsidRDefault="00B12BE6" w:rsidP="003E7483">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616B841B" w14:textId="77777777" w:rsidR="00B12BE6" w:rsidRPr="00A71D81" w:rsidRDefault="00B12BE6" w:rsidP="003E7483">
            <w:pPr>
              <w:jc w:val="center"/>
              <w:rPr>
                <w:rFonts w:ascii="GHEA Grapalat" w:hAnsi="GHEA Grapalat"/>
                <w:sz w:val="20"/>
                <w:lang w:val="pt-BR"/>
              </w:rPr>
            </w:pPr>
          </w:p>
          <w:p w14:paraId="74B7E6AF" w14:textId="77777777" w:rsidR="00B12BE6" w:rsidRPr="00A71D81" w:rsidRDefault="00B12BE6" w:rsidP="003E7483">
            <w:pPr>
              <w:jc w:val="center"/>
              <w:rPr>
                <w:rFonts w:ascii="GHEA Grapalat" w:hAnsi="GHEA Grapalat"/>
                <w:sz w:val="20"/>
                <w:lang w:val="pt-BR"/>
              </w:rPr>
            </w:pPr>
          </w:p>
          <w:p w14:paraId="4E19B079" w14:textId="77777777" w:rsidR="00B12BE6" w:rsidRPr="00A71D81" w:rsidRDefault="00B12BE6" w:rsidP="003E7483">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A93F72F" w14:textId="77777777" w:rsidR="00B12BE6" w:rsidRPr="00A71D81" w:rsidRDefault="00B12BE6" w:rsidP="003E7483">
            <w:pPr>
              <w:jc w:val="center"/>
              <w:rPr>
                <w:rFonts w:ascii="GHEA Grapalat" w:hAnsi="GHEA Grapalat"/>
                <w:sz w:val="20"/>
                <w:lang w:val="pt-BR"/>
              </w:rPr>
            </w:pPr>
          </w:p>
          <w:p w14:paraId="297EAF20" w14:textId="77777777" w:rsidR="00B12BE6" w:rsidRPr="00A71D81" w:rsidRDefault="00B12BE6" w:rsidP="003E7483">
            <w:pPr>
              <w:jc w:val="center"/>
              <w:rPr>
                <w:rFonts w:ascii="GHEA Grapalat" w:hAnsi="GHEA Grapalat"/>
                <w:sz w:val="20"/>
                <w:lang w:val="pt-BR"/>
              </w:rPr>
            </w:pPr>
          </w:p>
          <w:p w14:paraId="7C112B6C" w14:textId="77777777" w:rsidR="00B12BE6" w:rsidRPr="00A71D81" w:rsidRDefault="00B12BE6" w:rsidP="003E7483">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9BBD568" w14:textId="77777777" w:rsidR="00B12BE6" w:rsidRPr="00A71D81" w:rsidRDefault="00B12BE6" w:rsidP="003E7483">
            <w:pPr>
              <w:jc w:val="center"/>
              <w:rPr>
                <w:rFonts w:ascii="GHEA Grapalat" w:hAnsi="GHEA Grapalat"/>
                <w:sz w:val="20"/>
                <w:lang w:val="pt-BR"/>
              </w:rPr>
            </w:pPr>
          </w:p>
          <w:p w14:paraId="75F6C454" w14:textId="77777777" w:rsidR="00B12BE6" w:rsidRPr="00A71D81" w:rsidRDefault="00B12BE6" w:rsidP="003E7483">
            <w:pPr>
              <w:jc w:val="center"/>
              <w:rPr>
                <w:rFonts w:ascii="GHEA Grapalat" w:hAnsi="GHEA Grapalat"/>
                <w:sz w:val="20"/>
                <w:lang w:val="pt-BR"/>
              </w:rPr>
            </w:pPr>
          </w:p>
          <w:p w14:paraId="16D6CAA5" w14:textId="77777777" w:rsidR="00B12BE6" w:rsidRPr="00A71D81" w:rsidRDefault="00B12BE6" w:rsidP="003E7483">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928E6CB" w14:textId="77777777" w:rsidR="00B12BE6" w:rsidRPr="00A71D81" w:rsidRDefault="00B12BE6" w:rsidP="003E7483">
            <w:pPr>
              <w:jc w:val="center"/>
              <w:rPr>
                <w:rFonts w:ascii="GHEA Grapalat" w:hAnsi="GHEA Grapalat"/>
                <w:sz w:val="20"/>
                <w:lang w:val="pt-BR"/>
              </w:rPr>
            </w:pPr>
          </w:p>
          <w:p w14:paraId="412AE532" w14:textId="77777777" w:rsidR="00B12BE6" w:rsidRPr="00A71D81" w:rsidRDefault="00B12BE6" w:rsidP="003E7483">
            <w:pPr>
              <w:jc w:val="center"/>
              <w:rPr>
                <w:rFonts w:ascii="GHEA Grapalat" w:hAnsi="GHEA Grapalat"/>
                <w:sz w:val="20"/>
                <w:lang w:val="pt-BR"/>
              </w:rPr>
            </w:pPr>
          </w:p>
          <w:p w14:paraId="25A774C6" w14:textId="77777777" w:rsidR="00B12BE6" w:rsidRPr="00A71D81" w:rsidRDefault="00B12BE6" w:rsidP="003E7483">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4379FF5" w14:textId="77777777" w:rsidR="00B12BE6" w:rsidRPr="00A71D81" w:rsidRDefault="00B12BE6" w:rsidP="003E7483">
            <w:pPr>
              <w:jc w:val="center"/>
              <w:rPr>
                <w:rFonts w:ascii="GHEA Grapalat" w:hAnsi="GHEA Grapalat"/>
                <w:sz w:val="20"/>
                <w:lang w:val="pt-BR"/>
              </w:rPr>
            </w:pPr>
          </w:p>
          <w:p w14:paraId="05002D2F" w14:textId="77777777" w:rsidR="00B12BE6" w:rsidRPr="00A71D81" w:rsidRDefault="00B12BE6" w:rsidP="003E7483">
            <w:pPr>
              <w:jc w:val="center"/>
              <w:rPr>
                <w:rFonts w:ascii="GHEA Grapalat" w:hAnsi="GHEA Grapalat"/>
                <w:sz w:val="20"/>
                <w:lang w:val="pt-BR"/>
              </w:rPr>
            </w:pPr>
          </w:p>
          <w:p w14:paraId="72D219DF" w14:textId="77777777" w:rsidR="00B12BE6" w:rsidRPr="00A71D81" w:rsidRDefault="00B12BE6" w:rsidP="003E7483">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013769E4" w14:textId="77777777" w:rsidR="00B12BE6" w:rsidRPr="00A71D81" w:rsidRDefault="00B12BE6" w:rsidP="003E7483">
            <w:pPr>
              <w:jc w:val="center"/>
              <w:rPr>
                <w:rFonts w:ascii="GHEA Grapalat" w:hAnsi="GHEA Grapalat"/>
                <w:sz w:val="20"/>
                <w:lang w:val="pt-BR"/>
              </w:rPr>
            </w:pPr>
          </w:p>
          <w:p w14:paraId="45E5F644" w14:textId="77777777" w:rsidR="00B12BE6" w:rsidRPr="00A71D81" w:rsidRDefault="00B12BE6" w:rsidP="003E7483">
            <w:pPr>
              <w:jc w:val="center"/>
              <w:rPr>
                <w:rFonts w:ascii="GHEA Grapalat" w:hAnsi="GHEA Grapalat"/>
                <w:sz w:val="20"/>
                <w:lang w:val="pt-BR"/>
              </w:rPr>
            </w:pPr>
          </w:p>
          <w:p w14:paraId="22256F84" w14:textId="77777777" w:rsidR="00B12BE6" w:rsidRPr="00A71D81" w:rsidRDefault="00B12BE6" w:rsidP="003E7483">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1133CD9C" w14:textId="77777777" w:rsidR="00B12BE6" w:rsidRPr="00A71D81" w:rsidRDefault="00B12BE6" w:rsidP="003E7483">
            <w:pPr>
              <w:jc w:val="center"/>
              <w:rPr>
                <w:rFonts w:ascii="GHEA Grapalat" w:hAnsi="GHEA Grapalat"/>
                <w:sz w:val="20"/>
                <w:lang w:val="pt-BR"/>
              </w:rPr>
            </w:pPr>
          </w:p>
          <w:p w14:paraId="0B63850F" w14:textId="77777777" w:rsidR="00B12BE6" w:rsidRPr="00A71D81" w:rsidRDefault="00B12BE6" w:rsidP="003E7483">
            <w:pPr>
              <w:jc w:val="center"/>
              <w:rPr>
                <w:rFonts w:ascii="GHEA Grapalat" w:hAnsi="GHEA Grapalat"/>
                <w:sz w:val="20"/>
                <w:lang w:val="pt-BR"/>
              </w:rPr>
            </w:pPr>
          </w:p>
          <w:p w14:paraId="03F44A73" w14:textId="77777777" w:rsidR="00B12BE6" w:rsidRPr="00A71D81" w:rsidRDefault="00B12BE6" w:rsidP="003E7483">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DD8C185" w14:textId="77777777" w:rsidR="00B12BE6" w:rsidRPr="00A71D81" w:rsidRDefault="00B12BE6" w:rsidP="003E7483">
            <w:pPr>
              <w:jc w:val="center"/>
              <w:rPr>
                <w:rFonts w:ascii="GHEA Grapalat" w:hAnsi="GHEA Grapalat"/>
                <w:sz w:val="20"/>
                <w:lang w:val="pt-BR"/>
              </w:rPr>
            </w:pPr>
          </w:p>
          <w:p w14:paraId="0F84D772" w14:textId="77777777" w:rsidR="00B12BE6" w:rsidRPr="00A71D81" w:rsidRDefault="00B12BE6" w:rsidP="003E7483">
            <w:pPr>
              <w:jc w:val="center"/>
              <w:rPr>
                <w:rFonts w:ascii="GHEA Grapalat" w:hAnsi="GHEA Grapalat"/>
                <w:sz w:val="20"/>
                <w:lang w:val="pt-BR"/>
              </w:rPr>
            </w:pPr>
          </w:p>
          <w:p w14:paraId="7649F8DE" w14:textId="77777777" w:rsidR="00B12BE6" w:rsidRPr="00A71D81" w:rsidRDefault="00B12BE6" w:rsidP="003E7483">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0EDD4F4B" w14:textId="77777777" w:rsidR="00B12BE6" w:rsidRPr="00A71D81" w:rsidRDefault="00B12BE6" w:rsidP="003E7483">
            <w:pPr>
              <w:jc w:val="center"/>
              <w:rPr>
                <w:rFonts w:ascii="GHEA Grapalat" w:hAnsi="GHEA Grapalat"/>
                <w:sz w:val="20"/>
                <w:lang w:val="pt-BR"/>
              </w:rPr>
            </w:pPr>
          </w:p>
          <w:p w14:paraId="5B37A06C" w14:textId="77777777" w:rsidR="00B12BE6" w:rsidRPr="00A71D81" w:rsidRDefault="00B12BE6" w:rsidP="003E7483">
            <w:pPr>
              <w:jc w:val="center"/>
              <w:rPr>
                <w:rFonts w:ascii="GHEA Grapalat" w:hAnsi="GHEA Grapalat"/>
                <w:sz w:val="20"/>
                <w:lang w:val="pt-BR"/>
              </w:rPr>
            </w:pPr>
          </w:p>
          <w:p w14:paraId="00124793" w14:textId="77777777" w:rsidR="00B12BE6" w:rsidRPr="00A71D81" w:rsidRDefault="00B12BE6" w:rsidP="003E7483">
            <w:pPr>
              <w:jc w:val="center"/>
              <w:rPr>
                <w:rFonts w:ascii="GHEA Grapalat" w:hAnsi="GHEA Grapalat" w:cs="Arial"/>
                <w:sz w:val="18"/>
                <w:szCs w:val="18"/>
                <w:lang w:val="pt-BR"/>
              </w:rPr>
            </w:pPr>
            <w:r w:rsidRPr="00A71D81">
              <w:rPr>
                <w:rFonts w:ascii="GHEA Grapalat" w:hAnsi="GHEA Grapalat"/>
                <w:sz w:val="20"/>
                <w:lang w:val="pt-BR"/>
              </w:rPr>
              <w:t>... %</w:t>
            </w:r>
          </w:p>
        </w:tc>
        <w:tc>
          <w:tcPr>
            <w:tcW w:w="1963" w:type="dxa"/>
          </w:tcPr>
          <w:p w14:paraId="58507AF0" w14:textId="77777777" w:rsidR="00B12BE6" w:rsidRPr="00A71D81" w:rsidRDefault="00B12BE6" w:rsidP="003E7483">
            <w:pPr>
              <w:jc w:val="center"/>
              <w:rPr>
                <w:rFonts w:ascii="GHEA Grapalat" w:hAnsi="GHEA Grapalat"/>
                <w:sz w:val="20"/>
                <w:lang w:val="pt-BR"/>
              </w:rPr>
            </w:pPr>
          </w:p>
          <w:p w14:paraId="22892D4C" w14:textId="77777777" w:rsidR="00B12BE6" w:rsidRPr="00A71D81" w:rsidRDefault="00B12BE6" w:rsidP="003E7483">
            <w:pPr>
              <w:jc w:val="center"/>
              <w:rPr>
                <w:rFonts w:ascii="GHEA Grapalat" w:hAnsi="GHEA Grapalat"/>
                <w:sz w:val="20"/>
                <w:lang w:val="pt-BR"/>
              </w:rPr>
            </w:pPr>
          </w:p>
          <w:p w14:paraId="039B7123" w14:textId="77777777" w:rsidR="00B12BE6" w:rsidRPr="00A71D81" w:rsidRDefault="00B12BE6" w:rsidP="003E7483">
            <w:pPr>
              <w:jc w:val="center"/>
              <w:rPr>
                <w:rFonts w:ascii="GHEA Grapalat" w:hAnsi="GHEA Grapalat"/>
                <w:b/>
                <w:lang w:val="pt-BR"/>
              </w:rPr>
            </w:pPr>
            <w:r w:rsidRPr="00A71D81">
              <w:rPr>
                <w:rFonts w:ascii="GHEA Grapalat" w:hAnsi="GHEA Grapalat"/>
                <w:sz w:val="20"/>
                <w:lang w:val="pt-BR"/>
              </w:rPr>
              <w:t>... %</w:t>
            </w:r>
          </w:p>
        </w:tc>
      </w:tr>
    </w:tbl>
    <w:p w14:paraId="02E3969F" w14:textId="77777777" w:rsidR="00B12BE6" w:rsidRPr="00A71D81" w:rsidRDefault="00B12BE6" w:rsidP="00B12BE6">
      <w:pPr>
        <w:rPr>
          <w:rFonts w:ascii="GHEA Grapalat" w:hAnsi="GHEA Grapalat"/>
          <w:i/>
          <w:sz w:val="18"/>
          <w:szCs w:val="18"/>
        </w:rPr>
      </w:pPr>
    </w:p>
    <w:p w14:paraId="7015FEF1" w14:textId="77777777" w:rsidR="00B12BE6" w:rsidRPr="00A71D81" w:rsidRDefault="00B12BE6" w:rsidP="00B12BE6">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6E251B3" w14:textId="77777777" w:rsidR="00B12BE6" w:rsidRPr="00A71D81" w:rsidRDefault="00B12BE6" w:rsidP="00B12BE6">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03650B09" w14:textId="77777777" w:rsidR="00B12BE6" w:rsidRPr="00A71D81" w:rsidRDefault="00B12BE6" w:rsidP="00B12BE6">
      <w:pPr>
        <w:jc w:val="center"/>
        <w:rPr>
          <w:rFonts w:ascii="GHEA Grapalat" w:hAnsi="GHEA Grapalat"/>
          <w:sz w:val="20"/>
          <w:lang w:val="es-ES"/>
        </w:rPr>
      </w:pPr>
    </w:p>
    <w:p w14:paraId="566504ED" w14:textId="77777777" w:rsidR="00B12BE6" w:rsidRPr="00A71D81" w:rsidRDefault="00B12BE6" w:rsidP="00B12BE6">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B12BE6" w:rsidRPr="00A71D81" w14:paraId="755E0A60" w14:textId="77777777" w:rsidTr="003E7483">
        <w:trPr>
          <w:jc w:val="center"/>
        </w:trPr>
        <w:tc>
          <w:tcPr>
            <w:tcW w:w="4536" w:type="dxa"/>
          </w:tcPr>
          <w:p w14:paraId="7C7ADBD3" w14:textId="77777777" w:rsidR="00B12BE6" w:rsidRPr="00A71D81" w:rsidRDefault="00B12BE6" w:rsidP="003E7483">
            <w:pPr>
              <w:jc w:val="center"/>
              <w:rPr>
                <w:rFonts w:ascii="GHEA Grapalat" w:hAnsi="GHEA Grapalat" w:cs="Sylfaen"/>
                <w:b/>
                <w:bCs/>
                <w:lang w:val="nb-NO"/>
              </w:rPr>
            </w:pPr>
            <w:r w:rsidRPr="00A71D81">
              <w:rPr>
                <w:rFonts w:ascii="GHEA Grapalat" w:hAnsi="GHEA Grapalat" w:cs="Sylfaen"/>
                <w:b/>
                <w:bCs/>
                <w:lang w:val="nb-NO"/>
              </w:rPr>
              <w:t>ԳՆՈՐԴ</w:t>
            </w:r>
          </w:p>
          <w:p w14:paraId="105024CB" w14:textId="77777777" w:rsidR="00B12BE6" w:rsidRPr="00A71D81" w:rsidRDefault="00B12BE6" w:rsidP="003E7483">
            <w:pPr>
              <w:rPr>
                <w:rFonts w:ascii="GHEA Grapalat" w:hAnsi="GHEA Grapalat"/>
                <w:sz w:val="22"/>
                <w:szCs w:val="22"/>
                <w:lang w:val="ru-RU"/>
              </w:rPr>
            </w:pPr>
          </w:p>
          <w:p w14:paraId="6DA02C07" w14:textId="77777777" w:rsidR="00B12BE6" w:rsidRPr="00A71D81" w:rsidRDefault="00B12BE6" w:rsidP="003E7483">
            <w:pPr>
              <w:rPr>
                <w:rFonts w:ascii="GHEA Grapalat" w:hAnsi="GHEA Grapalat"/>
                <w:lang w:val="ru-RU"/>
              </w:rPr>
            </w:pPr>
          </w:p>
          <w:p w14:paraId="34C5EFCC" w14:textId="77777777" w:rsidR="00B12BE6" w:rsidRPr="00A71D81" w:rsidRDefault="00B12BE6" w:rsidP="003E7483">
            <w:pPr>
              <w:jc w:val="center"/>
              <w:rPr>
                <w:rFonts w:ascii="GHEA Grapalat" w:hAnsi="GHEA Grapalat"/>
                <w:lang w:val="ru-RU"/>
              </w:rPr>
            </w:pPr>
            <w:r w:rsidRPr="00A71D81">
              <w:rPr>
                <w:rFonts w:ascii="GHEA Grapalat" w:hAnsi="GHEA Grapalat"/>
                <w:lang w:val="ru-RU"/>
              </w:rPr>
              <w:t>---------------------------------</w:t>
            </w:r>
          </w:p>
          <w:p w14:paraId="288D2447" w14:textId="77777777" w:rsidR="00B12BE6" w:rsidRPr="00A71D81" w:rsidRDefault="00B12BE6" w:rsidP="003E7483">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49B56FFD" w14:textId="77777777" w:rsidR="00B12BE6" w:rsidRPr="00A71D81" w:rsidRDefault="00B12BE6" w:rsidP="003E7483">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50961F97" w14:textId="77777777" w:rsidR="00B12BE6" w:rsidRPr="00A71D81" w:rsidRDefault="00B12BE6" w:rsidP="003E7483">
            <w:pPr>
              <w:jc w:val="center"/>
              <w:rPr>
                <w:rFonts w:ascii="GHEA Grapalat" w:hAnsi="GHEA Grapalat"/>
                <w:lang w:val="ru-RU"/>
              </w:rPr>
            </w:pPr>
          </w:p>
        </w:tc>
        <w:tc>
          <w:tcPr>
            <w:tcW w:w="4343" w:type="dxa"/>
          </w:tcPr>
          <w:p w14:paraId="2A46C62A" w14:textId="77777777" w:rsidR="00B12BE6" w:rsidRPr="00A71D81" w:rsidRDefault="00B12BE6" w:rsidP="003E7483">
            <w:pPr>
              <w:jc w:val="center"/>
              <w:rPr>
                <w:rFonts w:ascii="GHEA Grapalat" w:hAnsi="GHEA Grapalat" w:cs="Sylfaen"/>
                <w:b/>
                <w:bCs/>
                <w:lang w:val="ru-RU"/>
              </w:rPr>
            </w:pPr>
            <w:r w:rsidRPr="00A71D81">
              <w:rPr>
                <w:rFonts w:ascii="GHEA Grapalat" w:hAnsi="GHEA Grapalat" w:cs="Sylfaen"/>
                <w:b/>
                <w:bCs/>
                <w:lang w:val="pt-BR"/>
              </w:rPr>
              <w:t>ՎԱՃԱՌՈՂ</w:t>
            </w:r>
          </w:p>
          <w:p w14:paraId="782CF8B8" w14:textId="77777777" w:rsidR="00B12BE6" w:rsidRPr="00A71D81" w:rsidRDefault="00B12BE6" w:rsidP="003E7483">
            <w:pPr>
              <w:jc w:val="center"/>
              <w:rPr>
                <w:rFonts w:ascii="GHEA Grapalat" w:hAnsi="GHEA Grapalat"/>
                <w:lang w:val="ru-RU"/>
              </w:rPr>
            </w:pPr>
          </w:p>
          <w:p w14:paraId="704EA546" w14:textId="77777777" w:rsidR="00B12BE6" w:rsidRPr="00A71D81" w:rsidRDefault="00B12BE6" w:rsidP="003E7483">
            <w:pPr>
              <w:jc w:val="center"/>
              <w:rPr>
                <w:rFonts w:ascii="GHEA Grapalat" w:hAnsi="GHEA Grapalat"/>
                <w:lang w:val="ru-RU"/>
              </w:rPr>
            </w:pPr>
          </w:p>
          <w:p w14:paraId="14276724" w14:textId="77777777" w:rsidR="00B12BE6" w:rsidRPr="00A71D81" w:rsidRDefault="00B12BE6" w:rsidP="003E7483">
            <w:pPr>
              <w:jc w:val="center"/>
              <w:rPr>
                <w:rFonts w:ascii="GHEA Grapalat" w:hAnsi="GHEA Grapalat"/>
                <w:lang w:val="ru-RU"/>
              </w:rPr>
            </w:pPr>
            <w:r w:rsidRPr="00A71D81">
              <w:rPr>
                <w:rFonts w:ascii="GHEA Grapalat" w:hAnsi="GHEA Grapalat"/>
                <w:lang w:val="ru-RU"/>
              </w:rPr>
              <w:t>---------------------------------</w:t>
            </w:r>
          </w:p>
          <w:p w14:paraId="46AC9B88" w14:textId="77777777" w:rsidR="00B12BE6" w:rsidRPr="00A71D81" w:rsidRDefault="00B12BE6" w:rsidP="003E7483">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66D786DF" w14:textId="77777777" w:rsidR="00B12BE6" w:rsidRPr="00A71D81" w:rsidRDefault="00B12BE6" w:rsidP="003E7483">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77C86">
          <w:footnotePr>
            <w:pos w:val="beneathText"/>
          </w:footnotePr>
          <w:pgSz w:w="16838" w:h="11906" w:orient="landscape" w:code="9"/>
          <w:pgMar w:top="662" w:right="533" w:bottom="567"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38400D" w:rsidRPr="00505007"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8B820B"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w:t>
      </w: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w:t>
      </w: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w:t>
      </w:r>
      <w:proofErr w:type="gramStart"/>
      <w:r w:rsidRPr="00A71D81">
        <w:rPr>
          <w:rFonts w:ascii="GHEA Grapalat" w:hAnsi="GHEA Grapalat"/>
          <w:color w:val="000000"/>
          <w:sz w:val="21"/>
          <w:szCs w:val="21"/>
          <w:lang w:val="es-ES" w:eastAsia="ru-RU"/>
        </w:rPr>
        <w:t xml:space="preserve">  »</w:t>
      </w:r>
      <w:proofErr w:type="gramEnd"/>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proofErr w:type="gram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proofErr w:type="gramStart"/>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հիմք</w:t>
      </w:r>
      <w:proofErr w:type="gramEnd"/>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proofErr w:type="gramStart"/>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պայմանագրի</w:t>
      </w:r>
      <w:proofErr w:type="gramEnd"/>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proofErr w:type="gramStart"/>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վերաբերյալ</w:t>
      </w:r>
      <w:proofErr w:type="gramEnd"/>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proofErr w:type="gramStart"/>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20</w:t>
      </w:r>
      <w:proofErr w:type="gramEnd"/>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proofErr w:type="gram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proofErr w:type="gram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proofErr w:type="gram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lastRenderedPageBreak/>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ֆիքսելու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վերաբերյալ</w:t>
      </w:r>
      <w:proofErr w:type="spellEnd"/>
      <w:r w:rsidRPr="00A71D81">
        <w:rPr>
          <w:rFonts w:ascii="GHEA Grapalat" w:hAnsi="GHEA Grapalat" w:cs="Sylfaen"/>
          <w:bCs/>
          <w:sz w:val="18"/>
          <w:szCs w:val="18"/>
        </w:rPr>
        <w:t xml:space="preserve">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w:t>
      </w:r>
      <w:proofErr w:type="spellStart"/>
      <w:r w:rsidRPr="00A71D81">
        <w:rPr>
          <w:rFonts w:ascii="GHEA Grapalat" w:hAnsi="GHEA Grapalat" w:cs="Sylfaen"/>
          <w:sz w:val="20"/>
        </w:rPr>
        <w:t>միջև</w:t>
      </w:r>
      <w:proofErr w:type="spellEnd"/>
      <w:r w:rsidRPr="00A71D81">
        <w:rPr>
          <w:rFonts w:ascii="GHEA Grapalat" w:hAnsi="GHEA Grapalat" w:cs="Sylfaen"/>
          <w:sz w:val="20"/>
        </w:rPr>
        <w:t xml:space="preserve">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6ABB2F6F" w:rsidR="00140600" w:rsidRDefault="00140600" w:rsidP="00140600">
      <w:pPr>
        <w:rPr>
          <w:rFonts w:ascii="GHEA Grapalat" w:hAnsi="GHEA Grapalat" w:cs="Sylfaen"/>
        </w:rPr>
      </w:pPr>
    </w:p>
    <w:p w14:paraId="2A17A592" w14:textId="68378942" w:rsidR="006860BA" w:rsidRDefault="006860BA" w:rsidP="00140600">
      <w:pPr>
        <w:rPr>
          <w:rFonts w:ascii="GHEA Grapalat" w:hAnsi="GHEA Grapalat" w:cs="Sylfaen"/>
        </w:rPr>
      </w:pPr>
    </w:p>
    <w:p w14:paraId="3599A429" w14:textId="623B840C" w:rsidR="006860BA" w:rsidRDefault="006860BA" w:rsidP="00140600">
      <w:pPr>
        <w:rPr>
          <w:rFonts w:ascii="GHEA Grapalat" w:hAnsi="GHEA Grapalat" w:cs="Sylfaen"/>
        </w:rPr>
      </w:pPr>
    </w:p>
    <w:p w14:paraId="2045A152" w14:textId="2A4A7BEA" w:rsidR="006860BA" w:rsidRDefault="006860BA" w:rsidP="00140600">
      <w:pPr>
        <w:rPr>
          <w:rFonts w:ascii="GHEA Grapalat" w:hAnsi="GHEA Grapalat" w:cs="Sylfaen"/>
        </w:rPr>
      </w:pPr>
    </w:p>
    <w:p w14:paraId="06809189" w14:textId="0D5BD9DD" w:rsidR="006860BA" w:rsidRDefault="006860BA" w:rsidP="00140600">
      <w:pPr>
        <w:rPr>
          <w:rFonts w:ascii="GHEA Grapalat" w:hAnsi="GHEA Grapalat" w:cs="Sylfaen"/>
        </w:rPr>
      </w:pPr>
    </w:p>
    <w:p w14:paraId="17C1A364" w14:textId="7AA5FE54" w:rsidR="006860BA" w:rsidRDefault="006860BA" w:rsidP="00140600">
      <w:pPr>
        <w:rPr>
          <w:rFonts w:ascii="GHEA Grapalat" w:hAnsi="GHEA Grapalat" w:cs="Sylfaen"/>
        </w:rPr>
      </w:pPr>
    </w:p>
    <w:p w14:paraId="4D1AD5E6" w14:textId="198CBC49" w:rsidR="006860BA" w:rsidRDefault="006860BA" w:rsidP="00140600">
      <w:pPr>
        <w:rPr>
          <w:rFonts w:ascii="GHEA Grapalat" w:hAnsi="GHEA Grapalat" w:cs="Sylfaen"/>
        </w:rPr>
      </w:pPr>
    </w:p>
    <w:p w14:paraId="47200D4B" w14:textId="33AAC8BE" w:rsidR="006860BA" w:rsidRDefault="006860BA" w:rsidP="00140600">
      <w:pPr>
        <w:rPr>
          <w:rFonts w:ascii="GHEA Grapalat" w:hAnsi="GHEA Grapalat" w:cs="Sylfaen"/>
        </w:rPr>
      </w:pPr>
    </w:p>
    <w:p w14:paraId="39E3FA57" w14:textId="7A07A2DC" w:rsidR="006860BA" w:rsidRDefault="006860BA" w:rsidP="00140600">
      <w:pPr>
        <w:rPr>
          <w:rFonts w:ascii="GHEA Grapalat" w:hAnsi="GHEA Grapalat" w:cs="Sylfaen"/>
        </w:rPr>
      </w:pPr>
    </w:p>
    <w:p w14:paraId="11FFC829" w14:textId="77777777" w:rsidR="006860BA" w:rsidRDefault="006860BA" w:rsidP="00140600">
      <w:pPr>
        <w:rPr>
          <w:rFonts w:ascii="GHEA Grapalat" w:hAnsi="GHEA Grapalat" w:cs="Sylfaen"/>
        </w:rPr>
      </w:pPr>
    </w:p>
    <w:p w14:paraId="2F98B23D" w14:textId="7122E448" w:rsidR="006860BA" w:rsidRPr="00F27FC1" w:rsidRDefault="00140600" w:rsidP="006860BA">
      <w:pPr>
        <w:jc w:val="right"/>
        <w:rPr>
          <w:rFonts w:ascii="GHEA Grapalat" w:hAnsi="GHEA Grapalat"/>
          <w:i/>
          <w:sz w:val="18"/>
        </w:rPr>
      </w:pPr>
      <w:r>
        <w:rPr>
          <w:rFonts w:ascii="GHEA Grapalat" w:hAnsi="GHEA Grapalat" w:cs="Sylfaen"/>
        </w:rPr>
        <w:tab/>
      </w:r>
      <w:r w:rsidR="006860BA" w:rsidRPr="005E1F72">
        <w:rPr>
          <w:rFonts w:ascii="GHEA Grapalat" w:hAnsi="GHEA Grapalat"/>
          <w:i/>
          <w:sz w:val="18"/>
          <w:lang w:val="hy-AM"/>
        </w:rPr>
        <w:t xml:space="preserve">Հավելված N </w:t>
      </w:r>
      <w:r w:rsidR="006860BA">
        <w:rPr>
          <w:rFonts w:ascii="GHEA Grapalat" w:hAnsi="GHEA Grapalat"/>
          <w:i/>
          <w:sz w:val="18"/>
          <w:lang w:val="hy-AM"/>
        </w:rPr>
        <w:t>4</w:t>
      </w:r>
    </w:p>
    <w:p w14:paraId="0FFAA621" w14:textId="77777777" w:rsidR="006860BA" w:rsidRPr="005E1F72" w:rsidRDefault="006860BA" w:rsidP="006860BA">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1DC3FCE8" w14:textId="77777777" w:rsidR="006860BA" w:rsidRPr="005E1F72" w:rsidRDefault="006860BA" w:rsidP="006860BA">
      <w:pPr>
        <w:jc w:val="right"/>
        <w:rPr>
          <w:rFonts w:ascii="GHEA Grapalat" w:hAnsi="GHEA Grapalat" w:cs="Sylfaen"/>
          <w:i/>
          <w:sz w:val="20"/>
          <w:lang w:val="pt-BR"/>
        </w:rPr>
      </w:pPr>
      <w:r w:rsidRPr="005E1F72">
        <w:rPr>
          <w:rFonts w:ascii="GHEA Grapalat" w:hAnsi="GHEA Grapalat" w:cs="Sylfaen"/>
          <w:i/>
          <w:sz w:val="20"/>
          <w:lang w:val="pt-BR"/>
        </w:rPr>
        <w:lastRenderedPageBreak/>
        <w:t xml:space="preserve">                      ծածկագրով պայմանագրի</w:t>
      </w:r>
    </w:p>
    <w:p w14:paraId="02CA1D9C" w14:textId="77777777" w:rsidR="006860BA" w:rsidRPr="00F32F71" w:rsidRDefault="006860BA" w:rsidP="006860BA">
      <w:pPr>
        <w:tabs>
          <w:tab w:val="left" w:pos="360"/>
          <w:tab w:val="left" w:pos="540"/>
        </w:tabs>
        <w:jc w:val="center"/>
        <w:rPr>
          <w:rFonts w:ascii="Sylfaen" w:hAnsi="Sylfaen" w:cs="Sylfaen"/>
          <w:b/>
          <w:bCs/>
          <w:lang w:val="pt-BR"/>
        </w:rPr>
      </w:pPr>
    </w:p>
    <w:p w14:paraId="1EDEAE89" w14:textId="77777777" w:rsidR="006860BA" w:rsidRPr="00F27FC1" w:rsidRDefault="006860BA" w:rsidP="006860BA">
      <w:pPr>
        <w:jc w:val="right"/>
        <w:rPr>
          <w:rFonts w:ascii="GHEA Grapalat" w:hAnsi="GHEA Grapalat"/>
          <w:i/>
          <w:sz w:val="18"/>
        </w:rPr>
      </w:pPr>
    </w:p>
    <w:p w14:paraId="5FDA6E79" w14:textId="77777777" w:rsidR="006860BA" w:rsidRDefault="006860BA" w:rsidP="006860BA">
      <w:pPr>
        <w:rPr>
          <w:rFonts w:ascii="GHEA Grapalat" w:hAnsi="GHEA Grapalat" w:cs="GHEA Grapalat"/>
          <w:sz w:val="22"/>
          <w:szCs w:val="22"/>
          <w:lang w:val="hy-AM"/>
        </w:rPr>
      </w:pPr>
    </w:p>
    <w:p w14:paraId="59CD0B58" w14:textId="77777777" w:rsidR="006860BA" w:rsidRDefault="006860BA" w:rsidP="006860BA">
      <w:pPr>
        <w:rPr>
          <w:rFonts w:ascii="GHEA Grapalat" w:hAnsi="GHEA Grapalat" w:cs="GHEA Grapalat"/>
          <w:sz w:val="22"/>
          <w:szCs w:val="22"/>
          <w:lang w:val="hy-AM"/>
        </w:rPr>
      </w:pPr>
    </w:p>
    <w:p w14:paraId="2A3924AF" w14:textId="77777777" w:rsidR="006860BA" w:rsidRDefault="006860BA" w:rsidP="006860BA">
      <w:pPr>
        <w:rPr>
          <w:rFonts w:ascii="GHEA Grapalat" w:hAnsi="GHEA Grapalat" w:cs="GHEA Grapalat"/>
          <w:sz w:val="22"/>
          <w:szCs w:val="22"/>
          <w:lang w:val="hy-AM"/>
        </w:rPr>
      </w:pPr>
    </w:p>
    <w:p w14:paraId="6D410EC2" w14:textId="77777777" w:rsidR="006860BA" w:rsidRDefault="006860BA" w:rsidP="006860BA">
      <w:pPr>
        <w:rPr>
          <w:rFonts w:ascii="GHEA Grapalat" w:hAnsi="GHEA Grapalat" w:cs="GHEA Grapalat"/>
          <w:sz w:val="22"/>
          <w:szCs w:val="22"/>
          <w:lang w:val="hy-AM"/>
        </w:rPr>
      </w:pPr>
    </w:p>
    <w:p w14:paraId="73E029BA" w14:textId="77777777" w:rsidR="006860BA" w:rsidRPr="00635053" w:rsidRDefault="006860BA" w:rsidP="006860BA">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79ADAB25" w14:textId="77777777" w:rsidR="006860BA" w:rsidRPr="00635053" w:rsidRDefault="006860BA" w:rsidP="006860BA">
      <w:pPr>
        <w:jc w:val="center"/>
        <w:rPr>
          <w:rFonts w:ascii="GHEA Grapalat" w:hAnsi="GHEA Grapalat" w:cs="GHEA Grapalat"/>
          <w:sz w:val="22"/>
          <w:szCs w:val="22"/>
          <w:lang w:val="hy-AM"/>
        </w:rPr>
      </w:pPr>
    </w:p>
    <w:p w14:paraId="168B9DE9" w14:textId="77777777" w:rsidR="006860BA" w:rsidRPr="005E1F72" w:rsidRDefault="006860BA" w:rsidP="006860BA">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0535A3AD" w14:textId="77777777" w:rsidR="006860BA" w:rsidRDefault="006860BA" w:rsidP="006860BA">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75D4E7E1" w14:textId="77777777" w:rsidR="006860BA" w:rsidRPr="005E1F72" w:rsidRDefault="006860BA" w:rsidP="006860BA">
      <w:pPr>
        <w:jc w:val="both"/>
        <w:rPr>
          <w:rFonts w:ascii="GHEA Grapalat" w:hAnsi="GHEA Grapalat"/>
          <w:sz w:val="22"/>
          <w:szCs w:val="22"/>
          <w:vertAlign w:val="superscript"/>
          <w:lang w:val="es-ES"/>
        </w:rPr>
      </w:pPr>
    </w:p>
    <w:p w14:paraId="03D0A03F" w14:textId="77777777" w:rsidR="006860BA" w:rsidRPr="00E5270C" w:rsidRDefault="006860BA" w:rsidP="006860BA">
      <w:pPr>
        <w:pStyle w:val="aff3"/>
        <w:numPr>
          <w:ilvl w:val="0"/>
          <w:numId w:val="4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 xml:space="preserve">. </w:t>
      </w:r>
      <w:proofErr w:type="spellStart"/>
      <w:r w:rsidRPr="00635053">
        <w:rPr>
          <w:rFonts w:ascii="GHEA Grapalat" w:hAnsi="GHEA Grapalat" w:cs="Sylfaen"/>
          <w:sz w:val="20"/>
          <w:szCs w:val="20"/>
          <w:lang w:val="es-ES"/>
        </w:rPr>
        <w:t>կնքված</w:t>
      </w:r>
      <w:proofErr w:type="spellEnd"/>
    </w:p>
    <w:p w14:paraId="75A04DF3" w14:textId="77777777" w:rsidR="006860BA" w:rsidRPr="005E1F72" w:rsidRDefault="006860BA" w:rsidP="006860BA">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21DB64E8" w14:textId="77777777" w:rsidR="006860BA" w:rsidRPr="005E1F72" w:rsidRDefault="006860BA" w:rsidP="006860BA">
      <w:pPr>
        <w:jc w:val="both"/>
        <w:rPr>
          <w:rFonts w:ascii="GHEA Grapalat" w:hAnsi="GHEA Grapalat" w:cs="Sylfaen"/>
          <w:vertAlign w:val="superscript"/>
          <w:lang w:val="es-ES"/>
        </w:rPr>
      </w:pPr>
    </w:p>
    <w:p w14:paraId="78BAD50C" w14:textId="77777777" w:rsidR="006860BA" w:rsidRPr="005E1F72" w:rsidRDefault="006860BA" w:rsidP="006860BA">
      <w:pPr>
        <w:jc w:val="both"/>
        <w:rPr>
          <w:rFonts w:ascii="GHEA Grapalat" w:hAnsi="GHEA Grapalat"/>
          <w:sz w:val="22"/>
          <w:szCs w:val="22"/>
          <w:u w:val="single"/>
          <w:lang w:val="es-ES"/>
        </w:rPr>
      </w:pPr>
    </w:p>
    <w:p w14:paraId="328C131D" w14:textId="77777777" w:rsidR="006860BA" w:rsidRDefault="006860BA" w:rsidP="006860BA">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42C60CC9" w14:textId="77777777" w:rsidR="006860BA" w:rsidRDefault="006860BA" w:rsidP="006860BA">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 xml:space="preserve">20  </w:t>
      </w:r>
      <w:r>
        <w:rPr>
          <w:rFonts w:ascii="GHEA Grapalat" w:hAnsi="GHEA Grapalat" w:cs="Sylfaen"/>
          <w:sz w:val="20"/>
          <w:szCs w:val="20"/>
          <w:lang w:val="es-ES"/>
        </w:rPr>
        <w:t>թ</w:t>
      </w:r>
      <w:proofErr w:type="gramEnd"/>
      <w:r>
        <w:rPr>
          <w:rFonts w:ascii="GHEA Grapalat" w:hAnsi="GHEA Grapalat" w:cs="Sylfaen"/>
          <w:sz w:val="20"/>
          <w:szCs w:val="20"/>
          <w:lang w:val="es-ES"/>
        </w:rPr>
        <w:t>-</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42E55F46" w14:textId="77777777" w:rsidR="006860BA" w:rsidRDefault="006860BA" w:rsidP="006860BA">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7484DB9D" w14:textId="77777777" w:rsidR="006860BA" w:rsidRDefault="006860BA" w:rsidP="006860BA">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27EA186A" w14:textId="77777777" w:rsidR="006860BA" w:rsidRDefault="006860BA" w:rsidP="006860BA">
      <w:pPr>
        <w:jc w:val="both"/>
        <w:rPr>
          <w:rFonts w:ascii="GHEA Grapalat" w:hAnsi="GHEA Grapalat" w:cs="Sylfaen"/>
          <w:sz w:val="20"/>
          <w:szCs w:val="20"/>
          <w:lang w:val="es-ES"/>
        </w:rPr>
      </w:pPr>
    </w:p>
    <w:p w14:paraId="5AB75015" w14:textId="77777777" w:rsidR="006860BA" w:rsidRPr="00E5270C" w:rsidRDefault="006860BA" w:rsidP="006860BA">
      <w:pPr>
        <w:pStyle w:val="aff3"/>
        <w:numPr>
          <w:ilvl w:val="0"/>
          <w:numId w:val="41"/>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45880A99" w14:textId="77777777" w:rsidR="006860BA" w:rsidRPr="00513F14" w:rsidRDefault="006860BA" w:rsidP="006860BA">
      <w:pPr>
        <w:jc w:val="center"/>
        <w:rPr>
          <w:rFonts w:ascii="GHEA Grapalat" w:hAnsi="GHEA Grapalat" w:cs="GHEA Grapalat"/>
          <w:sz w:val="22"/>
          <w:szCs w:val="22"/>
          <w:lang w:val="es-ES"/>
        </w:rPr>
      </w:pPr>
    </w:p>
    <w:p w14:paraId="0F0B68AD" w14:textId="77777777" w:rsidR="006860BA" w:rsidRDefault="006860BA" w:rsidP="006860BA">
      <w:pPr>
        <w:ind w:firstLine="709"/>
        <w:jc w:val="both"/>
        <w:rPr>
          <w:lang w:val="es-ES"/>
        </w:rPr>
      </w:pPr>
    </w:p>
    <w:p w14:paraId="43BB6733" w14:textId="77777777" w:rsidR="006860BA" w:rsidRDefault="006860BA" w:rsidP="006860BA">
      <w:pPr>
        <w:ind w:firstLine="709"/>
        <w:jc w:val="both"/>
        <w:rPr>
          <w:lang w:val="es-ES"/>
        </w:rPr>
      </w:pPr>
    </w:p>
    <w:p w14:paraId="0772EBC5" w14:textId="77777777" w:rsidR="006860BA" w:rsidRDefault="006860BA" w:rsidP="006860BA">
      <w:pPr>
        <w:ind w:firstLine="709"/>
        <w:jc w:val="both"/>
        <w:rPr>
          <w:lang w:val="es-ES"/>
        </w:rPr>
      </w:pPr>
    </w:p>
    <w:p w14:paraId="5ECB88AE" w14:textId="77777777" w:rsidR="006860BA" w:rsidRDefault="006860BA" w:rsidP="006860BA">
      <w:pPr>
        <w:ind w:firstLine="709"/>
        <w:jc w:val="both"/>
        <w:rPr>
          <w:lang w:val="es-ES"/>
        </w:rPr>
      </w:pPr>
    </w:p>
    <w:p w14:paraId="41476A2E" w14:textId="77777777" w:rsidR="006860BA" w:rsidRPr="009A5836" w:rsidRDefault="006860BA" w:rsidP="006860BA">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6BC140EC" w14:textId="77777777" w:rsidR="006860BA" w:rsidRDefault="006860BA" w:rsidP="006860BA">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6FE4923F" w14:textId="77777777" w:rsidR="006860BA" w:rsidRPr="009A5836" w:rsidRDefault="006860BA" w:rsidP="006860BA">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2ECB661C" w14:textId="77777777" w:rsidR="006860BA" w:rsidRPr="009A5836" w:rsidRDefault="006860BA" w:rsidP="006860BA">
      <w:pPr>
        <w:jc w:val="right"/>
        <w:rPr>
          <w:rFonts w:ascii="GHEA Grapalat" w:hAnsi="GHEA Grapalat"/>
          <w:sz w:val="20"/>
          <w:lang w:val="hy-AM"/>
        </w:rPr>
      </w:pPr>
      <w:r w:rsidRPr="009A5836">
        <w:rPr>
          <w:rFonts w:ascii="GHEA Grapalat" w:hAnsi="GHEA Grapalat"/>
          <w:sz w:val="20"/>
          <w:lang w:val="hy-AM"/>
        </w:rPr>
        <w:t xml:space="preserve">    </w:t>
      </w:r>
    </w:p>
    <w:p w14:paraId="4C191750" w14:textId="77777777" w:rsidR="006860BA" w:rsidRDefault="006860BA" w:rsidP="006860BA">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14:paraId="79A03B6A" w14:textId="77777777" w:rsidR="006860BA" w:rsidRDefault="006860BA" w:rsidP="006860BA">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3144C2B" w14:textId="77777777" w:rsidR="006860BA" w:rsidRDefault="006860BA" w:rsidP="006860BA">
      <w:pPr>
        <w:jc w:val="center"/>
        <w:rPr>
          <w:rFonts w:ascii="GHEA Grapalat" w:hAnsi="GHEA Grapalat" w:cs="Sylfaen"/>
          <w:sz w:val="16"/>
          <w:szCs w:val="16"/>
          <w:lang w:val="es-ES"/>
        </w:rPr>
      </w:pPr>
    </w:p>
    <w:p w14:paraId="0CBACE70" w14:textId="77777777" w:rsidR="006860BA" w:rsidRPr="009A5836" w:rsidRDefault="006860BA" w:rsidP="006860BA">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p w14:paraId="758E56BB" w14:textId="77777777" w:rsidR="006860BA" w:rsidRPr="00E5270C" w:rsidRDefault="006860BA" w:rsidP="006860BA">
      <w:pPr>
        <w:ind w:firstLine="709"/>
        <w:jc w:val="both"/>
        <w:rPr>
          <w:lang w:val="es-ES"/>
        </w:rPr>
      </w:pPr>
    </w:p>
    <w:p w14:paraId="70A23F0A" w14:textId="77777777" w:rsidR="006860BA" w:rsidRDefault="006860BA" w:rsidP="006860BA">
      <w:pPr>
        <w:rPr>
          <w:rFonts w:ascii="GHEA Grapalat" w:hAnsi="GHEA Grapalat" w:cs="GHEA Grapalat"/>
          <w:sz w:val="22"/>
          <w:szCs w:val="22"/>
          <w:lang w:val="hy-AM"/>
        </w:rPr>
      </w:pPr>
    </w:p>
    <w:p w14:paraId="1B594D42" w14:textId="77777777" w:rsidR="006860BA" w:rsidRDefault="006860BA" w:rsidP="006860BA">
      <w:pPr>
        <w:rPr>
          <w:rFonts w:ascii="GHEA Grapalat" w:hAnsi="GHEA Grapalat" w:cs="GHEA Grapalat"/>
          <w:sz w:val="22"/>
          <w:szCs w:val="22"/>
          <w:lang w:val="hy-AM"/>
        </w:rPr>
      </w:pPr>
    </w:p>
    <w:p w14:paraId="4BF5A2BC" w14:textId="77777777" w:rsidR="006860BA" w:rsidRDefault="006860BA" w:rsidP="006860BA">
      <w:pPr>
        <w:rPr>
          <w:rFonts w:ascii="GHEA Grapalat" w:hAnsi="GHEA Grapalat" w:cs="GHEA Grapalat"/>
          <w:sz w:val="22"/>
          <w:szCs w:val="22"/>
          <w:lang w:val="hy-AM"/>
        </w:rPr>
      </w:pPr>
    </w:p>
    <w:p w14:paraId="2970E442" w14:textId="77777777" w:rsidR="006860BA" w:rsidRDefault="006860BA" w:rsidP="006860BA">
      <w:pPr>
        <w:rPr>
          <w:rFonts w:ascii="GHEA Grapalat" w:hAnsi="GHEA Grapalat" w:cs="GHEA Grapalat"/>
          <w:sz w:val="22"/>
          <w:szCs w:val="22"/>
          <w:lang w:val="hy-AM"/>
        </w:rPr>
      </w:pPr>
    </w:p>
    <w:p w14:paraId="6AF18945" w14:textId="77777777" w:rsidR="006860BA" w:rsidRPr="00FF0D1D" w:rsidRDefault="006860BA" w:rsidP="006860BA">
      <w:pPr>
        <w:pStyle w:val="31"/>
        <w:spacing w:line="240" w:lineRule="auto"/>
        <w:ind w:firstLine="0"/>
        <w:rPr>
          <w:rFonts w:asciiTheme="minorHAnsi" w:hAnsiTheme="minorHAnsi"/>
        </w:rPr>
      </w:pPr>
    </w:p>
    <w:p w14:paraId="4F2C1F57" w14:textId="77777777" w:rsidR="006860BA" w:rsidRPr="00FF0D1D" w:rsidRDefault="006860BA" w:rsidP="006860BA">
      <w:pPr>
        <w:pStyle w:val="31"/>
        <w:spacing w:line="240" w:lineRule="auto"/>
        <w:ind w:firstLine="0"/>
        <w:rPr>
          <w:rFonts w:asciiTheme="minorHAnsi" w:hAnsiTheme="minorHAnsi"/>
        </w:rPr>
      </w:pPr>
    </w:p>
    <w:p w14:paraId="1C3E533C" w14:textId="68D02BEC" w:rsidR="00B2572B" w:rsidRPr="00131E9C" w:rsidRDefault="00B2572B" w:rsidP="00140600">
      <w:pPr>
        <w:tabs>
          <w:tab w:val="left" w:pos="8640"/>
        </w:tabs>
        <w:rPr>
          <w:rFonts w:ascii="GHEA Grapalat" w:hAnsi="GHEA Grapalat" w:cs="GHEA Grapalat"/>
          <w:sz w:val="22"/>
          <w:szCs w:val="22"/>
          <w:lang w:val="hy-AM"/>
        </w:rPr>
      </w:pP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CCE191" w14:textId="77777777" w:rsidR="00BC4585" w:rsidRDefault="00BC4585">
      <w:r>
        <w:separator/>
      </w:r>
    </w:p>
  </w:endnote>
  <w:endnote w:type="continuationSeparator" w:id="0">
    <w:p w14:paraId="02BE99FA" w14:textId="77777777" w:rsidR="00BC4585" w:rsidRDefault="00BC45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 w:name="GHEA Mariam">
    <w:altName w:val="Sylfae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B63187" w14:textId="77777777" w:rsidR="00BC4585" w:rsidRDefault="00BC4585">
      <w:r>
        <w:separator/>
      </w:r>
    </w:p>
  </w:footnote>
  <w:footnote w:type="continuationSeparator" w:id="0">
    <w:p w14:paraId="18338EFA" w14:textId="77777777" w:rsidR="00BC4585" w:rsidRDefault="00BC4585">
      <w:r>
        <w:continuationSeparator/>
      </w:r>
    </w:p>
  </w:footnote>
  <w:footnote w:id="1">
    <w:p w14:paraId="25169F5E" w14:textId="508ACE5C" w:rsidR="00690FE8" w:rsidRPr="00AE74A0" w:rsidRDefault="00690FE8" w:rsidP="003850A0">
      <w:pPr>
        <w:pStyle w:val="af2"/>
        <w:jc w:val="both"/>
        <w:rPr>
          <w:rFonts w:ascii="GHEA Grapalat" w:hAnsi="GHEA Grapalat"/>
          <w:i/>
          <w:sz w:val="16"/>
          <w:szCs w:val="16"/>
          <w:lang w:val="hy-AM" w:eastAsia="en-US"/>
        </w:rPr>
      </w:pPr>
      <w:r>
        <w:rPr>
          <w:rFonts w:ascii="GHEA Grapalat" w:hAnsi="GHEA Grapalat"/>
          <w:i/>
          <w:sz w:val="16"/>
          <w:szCs w:val="16"/>
          <w:vertAlign w:val="superscript"/>
          <w:lang w:val="af-ZA" w:eastAsia="en-US"/>
        </w:rPr>
        <w:t xml:space="preserve">7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2">
    <w:p w14:paraId="435B02AC" w14:textId="77777777" w:rsidR="00690FE8" w:rsidRPr="006265F4" w:rsidRDefault="00690FE8">
      <w:pPr>
        <w:pStyle w:val="af2"/>
      </w:pPr>
      <w:r w:rsidRPr="006265F4">
        <w:rPr>
          <w:rStyle w:val="af6"/>
          <w:color w:val="FFFFFF"/>
        </w:rPr>
        <w:footnoteRef/>
      </w:r>
      <w:r w:rsidRPr="006265F4">
        <w:t xml:space="preserve"> </w:t>
      </w:r>
      <w:r w:rsidRPr="008F1434">
        <w:rPr>
          <w:vertAlign w:val="superscript"/>
          <w:lang w:val="hy-AM"/>
        </w:rPr>
        <w:t xml:space="preserve">10 </w:t>
      </w:r>
      <w:proofErr w:type="spellStart"/>
      <w:r w:rsidRPr="006265F4">
        <w:rPr>
          <w:rFonts w:ascii="GHEA Grapalat" w:hAnsi="GHEA Grapalat" w:cs="Sylfaen"/>
          <w:i/>
          <w:sz w:val="16"/>
          <w:szCs w:val="16"/>
        </w:rPr>
        <w:t>Սահմանվում</w:t>
      </w:r>
      <w:proofErr w:type="spellEnd"/>
      <w:r w:rsidRPr="006265F4">
        <w:rPr>
          <w:rFonts w:ascii="GHEA Grapalat" w:hAnsi="GHEA Grapalat" w:cs="Sylfaen"/>
          <w:i/>
          <w:sz w:val="16"/>
          <w:szCs w:val="16"/>
        </w:rPr>
        <w:t xml:space="preserve"> է </w:t>
      </w:r>
      <w:r w:rsidRPr="008F1434">
        <w:rPr>
          <w:rFonts w:ascii="GHEA Grapalat" w:hAnsi="GHEA Grapalat" w:cs="Sylfaen"/>
          <w:i/>
          <w:sz w:val="16"/>
          <w:szCs w:val="16"/>
          <w:lang w:val="hy-AM"/>
        </w:rPr>
        <w:t>պ</w:t>
      </w:r>
      <w:proofErr w:type="spellStart"/>
      <w:r w:rsidRPr="006265F4">
        <w:rPr>
          <w:rFonts w:ascii="GHEA Grapalat" w:hAnsi="GHEA Grapalat" w:cs="Sylfaen"/>
          <w:i/>
          <w:sz w:val="16"/>
          <w:szCs w:val="16"/>
        </w:rPr>
        <w:t>ատվիրատուի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w:t>
      </w:r>
    </w:p>
  </w:footnote>
  <w:footnote w:id="3">
    <w:p w14:paraId="15824E90" w14:textId="77777777" w:rsidR="00690FE8" w:rsidRPr="008F1434" w:rsidRDefault="00690FE8" w:rsidP="00571F29">
      <w:pPr>
        <w:pStyle w:val="af2"/>
        <w:rPr>
          <w:rFonts w:ascii="Sylfaen" w:hAnsi="Sylfaen"/>
          <w:lang w:val="hy-AM"/>
        </w:rPr>
      </w:pPr>
      <w:r w:rsidRPr="006265F4">
        <w:rPr>
          <w:rFonts w:ascii="GHEA Grapalat" w:hAnsi="GHEA Grapalat" w:cs="Sylfaen"/>
          <w:i/>
          <w:color w:val="FFFFFF"/>
          <w:sz w:val="16"/>
          <w:szCs w:val="16"/>
          <w:vertAlign w:val="superscript"/>
        </w:rPr>
        <w:footnoteRef/>
      </w:r>
      <w:r w:rsidRPr="006265F4">
        <w:rPr>
          <w:rFonts w:ascii="GHEA Grapalat" w:hAnsi="GHEA Grapalat" w:cs="Sylfaen"/>
          <w:i/>
          <w:sz w:val="16"/>
          <w:szCs w:val="16"/>
        </w:rPr>
        <w:t xml:space="preserve"> </w:t>
      </w:r>
      <w:r w:rsidRPr="008F1434">
        <w:rPr>
          <w:rFonts w:ascii="GHEA Grapalat" w:hAnsi="GHEA Grapalat" w:cs="Sylfaen"/>
          <w:i/>
          <w:sz w:val="16"/>
          <w:szCs w:val="16"/>
          <w:vertAlign w:val="superscript"/>
          <w:lang w:val="hy-AM"/>
        </w:rPr>
        <w:t>1 1</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նախադասությունը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հրավերից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հանվում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եթե</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գնման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ընթացակարգը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կազմակերպվում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չափաբաժիններով</w:t>
      </w:r>
      <w:proofErr w:type="spellEnd"/>
      <w:r w:rsidRPr="006265F4">
        <w:rPr>
          <w:rFonts w:ascii="GHEA Grapalat" w:hAnsi="GHEA Grapalat" w:cs="Sylfaen"/>
          <w:i/>
          <w:sz w:val="16"/>
          <w:szCs w:val="16"/>
        </w:rPr>
        <w:t>:</w:t>
      </w:r>
    </w:p>
  </w:footnote>
  <w:footnote w:id="4">
    <w:p w14:paraId="4364264A" w14:textId="7D3AE485" w:rsidR="00690FE8" w:rsidRPr="008F1434" w:rsidRDefault="00690FE8" w:rsidP="0047790C">
      <w:pPr>
        <w:pStyle w:val="af2"/>
        <w:jc w:val="both"/>
        <w:rPr>
          <w:rFonts w:ascii="GHEA Grapalat" w:hAnsi="GHEA Grapalat" w:cs="Sylfaen"/>
          <w:i/>
          <w:sz w:val="16"/>
          <w:szCs w:val="16"/>
          <w:lang w:val="hy-AM"/>
        </w:rPr>
      </w:pPr>
    </w:p>
  </w:footnote>
  <w:footnote w:id="5">
    <w:p w14:paraId="6B92E9D6" w14:textId="3A5790D9" w:rsidR="00690FE8" w:rsidRPr="008F1434" w:rsidRDefault="00690FE8">
      <w:pPr>
        <w:pStyle w:val="af2"/>
        <w:rPr>
          <w:rFonts w:ascii="GHEA Grapalat" w:hAnsi="GHEA Grapalat"/>
          <w:lang w:val="hy-AM"/>
        </w:rPr>
      </w:pPr>
    </w:p>
  </w:footnote>
  <w:footnote w:id="6">
    <w:p w14:paraId="7E21AE53" w14:textId="77777777" w:rsidR="00690FE8" w:rsidRPr="006265F4" w:rsidRDefault="00690FE8"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proofErr w:type="spellStart"/>
      <w:r w:rsidRPr="006265F4">
        <w:rPr>
          <w:rFonts w:ascii="GHEA Grapalat" w:hAnsi="GHEA Grapalat" w:cs="Sylfaen"/>
          <w:i/>
          <w:sz w:val="16"/>
          <w:szCs w:val="16"/>
          <w:lang w:val="es-ES" w:eastAsia="en-US"/>
        </w:rPr>
        <w:t>Համատեղ</w:t>
      </w:r>
      <w:proofErr w:type="spellEnd"/>
      <w:r w:rsidRPr="006265F4">
        <w:rPr>
          <w:rFonts w:ascii="GHEA Grapalat" w:hAnsi="GHEA Grapalat" w:cs="Sylfaen"/>
          <w:i/>
          <w:sz w:val="16"/>
          <w:szCs w:val="16"/>
          <w:lang w:val="es-ES" w:eastAsia="en-US"/>
        </w:rPr>
        <w:t xml:space="preserve"> </w:t>
      </w:r>
      <w:proofErr w:type="spellStart"/>
      <w:r w:rsidRPr="006265F4">
        <w:rPr>
          <w:rFonts w:ascii="GHEA Grapalat" w:hAnsi="GHEA Grapalat" w:cs="Sylfaen"/>
          <w:i/>
          <w:sz w:val="16"/>
          <w:szCs w:val="16"/>
        </w:rPr>
        <w:t>գործունեության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կարգով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մասնակցելու</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դեպքում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հայտում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ներառվող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հաստատվող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փաստաթղթերը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պետք</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հաստատված</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լինեն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բոլոր</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անդամների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w:t>
      </w:r>
    </w:p>
  </w:footnote>
  <w:footnote w:id="7">
    <w:p w14:paraId="3BFE9371" w14:textId="77777777" w:rsidR="00690FE8" w:rsidRPr="000B7538" w:rsidRDefault="00690FE8" w:rsidP="00A86D37">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fldChar w:fldCharType="begin"/>
      </w:r>
      <w:r w:rsidRPr="00505007">
        <w:rPr>
          <w:lang w:val="af-ZA"/>
        </w:rPr>
        <w:instrText>HYPERLINK "https://ru.wikipedia.org/wiki/Standard_%26_Poor%E2%80%99s" \t "_blank"</w:instrText>
      </w:r>
      <w:r>
        <w:fldChar w:fldCharType="separate"/>
      </w:r>
      <w:r w:rsidRPr="000B7538">
        <w:rPr>
          <w:rFonts w:ascii="GHEA Grapalat" w:hAnsi="GHEA Grapalat"/>
          <w:i/>
          <w:sz w:val="16"/>
          <w:szCs w:val="16"/>
          <w:lang w:val="hy-AM" w:eastAsia="ru-RU"/>
        </w:rPr>
        <w:t>Standard &amp; Poor’s</w:t>
      </w:r>
      <w: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306B3429" w14:textId="77777777" w:rsidR="00690FE8" w:rsidRPr="000B7538" w:rsidRDefault="00690FE8" w:rsidP="00A86D37">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1BBCE822" w14:textId="77777777" w:rsidR="00690FE8" w:rsidRPr="00523B4A" w:rsidRDefault="00690FE8" w:rsidP="00A86D37">
      <w:pPr>
        <w:pStyle w:val="af2"/>
        <w:rPr>
          <w:rFonts w:asciiTheme="minorHAnsi" w:hAnsiTheme="minorHAnsi"/>
        </w:rPr>
      </w:pPr>
    </w:p>
  </w:footnote>
  <w:footnote w:id="8">
    <w:p w14:paraId="28B63088" w14:textId="77777777" w:rsidR="00690FE8" w:rsidRPr="006265F4" w:rsidRDefault="00690FE8" w:rsidP="00B2572B">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707088C7" w14:textId="77777777" w:rsidR="00690FE8" w:rsidRPr="006265F4" w:rsidRDefault="00690FE8"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283C1D0D" w14:textId="77777777" w:rsidR="00690FE8" w:rsidRPr="006265F4" w:rsidDel="00856FDE" w:rsidRDefault="00690FE8" w:rsidP="00B2572B">
      <w:pPr>
        <w:pStyle w:val="af2"/>
        <w:rPr>
          <w:del w:id="7" w:author="User" w:date="2019-05-26T09:57:00Z"/>
          <w:i/>
          <w:lang w:val="af-ZA"/>
        </w:rPr>
      </w:pPr>
    </w:p>
  </w:footnote>
  <w:footnote w:id="9">
    <w:p w14:paraId="25333EC9" w14:textId="77777777" w:rsidR="00690FE8" w:rsidRPr="00C65A05" w:rsidRDefault="00690FE8" w:rsidP="00385051">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proofErr w:type="spellStart"/>
      <w:r w:rsidRPr="006265F4">
        <w:rPr>
          <w:rFonts w:ascii="GHEA Grapalat" w:hAnsi="GHEA Grapalat"/>
          <w:i/>
          <w:sz w:val="16"/>
        </w:rPr>
        <w:t>ռաջարկը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ներկայացվել</w:t>
      </w:r>
      <w:proofErr w:type="spellEnd"/>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proofErr w:type="spellStart"/>
      <w:r w:rsidRPr="006265F4">
        <w:rPr>
          <w:rFonts w:ascii="GHEA Grapalat" w:hAnsi="GHEA Grapalat"/>
          <w:i/>
          <w:sz w:val="16"/>
        </w:rPr>
        <w:t>առանց</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proofErr w:type="spellStart"/>
      <w:r w:rsidRPr="006265F4">
        <w:rPr>
          <w:rFonts w:ascii="GHEA Grapalat" w:hAnsi="GHEA Grapalat"/>
          <w:i/>
          <w:sz w:val="16"/>
        </w:rPr>
        <w:t>ապա</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պայմանագիրը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կնքելիս</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ներառյալ</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proofErr w:type="spellStart"/>
      <w:r w:rsidRPr="006265F4">
        <w:rPr>
          <w:rFonts w:ascii="GHEA Grapalat" w:hAnsi="GHEA Grapalat"/>
          <w:i/>
          <w:sz w:val="16"/>
        </w:rPr>
        <w:t>բառերը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հանվում</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են</w:t>
      </w:r>
      <w:proofErr w:type="spellEnd"/>
      <w:r>
        <w:rPr>
          <w:rFonts w:ascii="GHEA Grapalat" w:hAnsi="GHEA Grapalat"/>
          <w:i/>
          <w:sz w:val="16"/>
          <w:lang w:val="hy-AM"/>
        </w:rPr>
        <w:t>:</w:t>
      </w:r>
    </w:p>
    <w:p w14:paraId="39FC6E4D" w14:textId="77777777" w:rsidR="00690FE8" w:rsidRPr="00C65A05" w:rsidRDefault="00690FE8" w:rsidP="00C65A05">
      <w:pPr>
        <w:rPr>
          <w:rFonts w:ascii="GHEA Grapalat" w:hAnsi="GHEA Grapalat"/>
          <w:i/>
          <w:sz w:val="16"/>
          <w:lang w:val="hy-AM"/>
        </w:rPr>
      </w:pPr>
      <w:r>
        <w:rPr>
          <w:rFonts w:ascii="GHEA Grapalat" w:hAnsi="GHEA Grapalat"/>
          <w:i/>
          <w:sz w:val="16"/>
          <w:vertAlign w:val="superscript"/>
          <w:lang w:val="hy-AM"/>
        </w:rPr>
        <w:t>17.</w:t>
      </w:r>
      <w:r w:rsidRPr="00385051">
        <w:rPr>
          <w:rFonts w:ascii="GHEA Grapalat" w:hAnsi="GHEA Grapalat"/>
          <w:i/>
          <w:sz w:val="16"/>
          <w:vertAlign w:val="superscript"/>
          <w:lang w:val="hy-AM"/>
        </w:rPr>
        <w:t xml:space="preserve">.1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0">
    <w:p w14:paraId="24204C2D" w14:textId="77777777" w:rsidR="00690FE8" w:rsidRPr="006265F4" w:rsidDel="007942E8" w:rsidRDefault="00690FE8" w:rsidP="00071D1C">
      <w:pPr>
        <w:pStyle w:val="af2"/>
        <w:jc w:val="both"/>
        <w:rPr>
          <w:del w:id="8" w:author="User" w:date="2019-05-26T10:01:00Z"/>
          <w:lang w:val="hy-AM"/>
        </w:rPr>
      </w:pPr>
      <w:r w:rsidRPr="006265F4">
        <w:rPr>
          <w:color w:val="FFFFFF"/>
          <w:vertAlign w:val="superscript"/>
          <w:lang w:val="af-ZA"/>
        </w:rPr>
        <w:t>30</w:t>
      </w:r>
      <w:r w:rsidRPr="006265F4">
        <w:rPr>
          <w:vertAlign w:val="superscript"/>
          <w:lang w:val="af-ZA"/>
        </w:rPr>
        <w:t xml:space="preserve"> </w:t>
      </w:r>
      <w:r>
        <w:rPr>
          <w:vertAlign w:val="superscript"/>
          <w:lang w:val="af-ZA"/>
        </w:rPr>
        <w:t>18</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1">
    <w:p w14:paraId="061729C7" w14:textId="77777777" w:rsidR="00690FE8" w:rsidRPr="006265F4" w:rsidDel="007942E8" w:rsidRDefault="00690FE8" w:rsidP="00071D1C">
      <w:pPr>
        <w:pStyle w:val="af2"/>
        <w:rPr>
          <w:del w:id="9" w:author="User" w:date="2019-05-26T10:02:00Z"/>
          <w:lang w:val="hy-AM"/>
        </w:rPr>
      </w:pPr>
      <w:r w:rsidRPr="006265F4">
        <w:rPr>
          <w:color w:val="FFFFFF"/>
          <w:vertAlign w:val="superscript"/>
          <w:lang w:val="hy-AM"/>
        </w:rPr>
        <w:t>31</w:t>
      </w:r>
      <w:r w:rsidRPr="006265F4">
        <w:rPr>
          <w:vertAlign w:val="superscript"/>
          <w:lang w:val="hy-AM"/>
        </w:rPr>
        <w:t xml:space="preserve"> </w:t>
      </w:r>
      <w:r w:rsidRPr="00AB6289">
        <w:rPr>
          <w:vertAlign w:val="superscript"/>
          <w:lang w:val="hy-AM"/>
        </w:rPr>
        <w:t>19</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2">
    <w:p w14:paraId="41AA5916" w14:textId="77777777" w:rsidR="00690FE8" w:rsidRPr="006265F4" w:rsidRDefault="00690FE8" w:rsidP="009123CA">
      <w:pPr>
        <w:pStyle w:val="af2"/>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F2877C2" w14:textId="77777777" w:rsidR="00690FE8" w:rsidRPr="006265F4" w:rsidDel="007942E8" w:rsidRDefault="00690FE8" w:rsidP="009123CA">
      <w:pPr>
        <w:pStyle w:val="af2"/>
        <w:jc w:val="both"/>
        <w:rPr>
          <w:del w:id="10"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3">
    <w:p w14:paraId="0406E193" w14:textId="77777777" w:rsidR="00B46017" w:rsidRPr="006265F4" w:rsidDel="007942E8" w:rsidRDefault="00B46017" w:rsidP="00B46017">
      <w:pPr>
        <w:pStyle w:val="af2"/>
        <w:jc w:val="both"/>
        <w:rPr>
          <w:del w:id="11" w:author="User" w:date="2019-05-26T10:04:00Z"/>
          <w:sz w:val="16"/>
          <w:szCs w:val="16"/>
          <w:lang w:val="hy-AM"/>
        </w:rPr>
      </w:pPr>
      <w:r w:rsidRPr="006265F4">
        <w:rPr>
          <w:rFonts w:ascii="GHEA Grapalat" w:hAnsi="GHEA Grapalat" w:cs="Sylfaen"/>
          <w:i/>
          <w:sz w:val="16"/>
          <w:szCs w:val="16"/>
          <w:lang w:val="hy-AM"/>
        </w:rPr>
        <w:t>:</w:t>
      </w:r>
    </w:p>
  </w:footnote>
  <w:footnote w:id="14">
    <w:p w14:paraId="17087C27" w14:textId="77777777" w:rsidR="00B46017" w:rsidRPr="006265F4" w:rsidDel="002877FC" w:rsidRDefault="00B46017" w:rsidP="00B46017">
      <w:pPr>
        <w:pStyle w:val="af2"/>
        <w:jc w:val="both"/>
        <w:rPr>
          <w:del w:id="12"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5">
    <w:p w14:paraId="3B8F9D0A" w14:textId="77777777" w:rsidR="00B46017" w:rsidRPr="006265F4" w:rsidDel="002877FC" w:rsidRDefault="00B46017" w:rsidP="00B46017">
      <w:pPr>
        <w:pStyle w:val="af2"/>
        <w:jc w:val="both"/>
        <w:rPr>
          <w:del w:id="13"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6">
    <w:p w14:paraId="0F885D4E" w14:textId="77777777" w:rsidR="00B46017" w:rsidRPr="00E34F95" w:rsidRDefault="00B46017" w:rsidP="00B46017">
      <w:pPr>
        <w:pStyle w:val="af2"/>
        <w:rPr>
          <w:rFonts w:asciiTheme="minorHAnsi" w:hAnsiTheme="minorHAnsi"/>
          <w:lang w:val="hy-AM"/>
        </w:rPr>
      </w:pPr>
      <w:r w:rsidRPr="009D7598">
        <w:rPr>
          <w:rFonts w:ascii="GHEA Grapalat" w:hAnsi="GHEA Grapalat"/>
          <w:i/>
          <w:sz w:val="16"/>
          <w:lang w:val="hy-AM"/>
        </w:rPr>
        <w:t xml:space="preserve">17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2323F0"/>
    <w:multiLevelType w:val="multilevel"/>
    <w:tmpl w:val="E674970C"/>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15:restartNumberingAfterBreak="0">
    <w:nsid w:val="069F2A7A"/>
    <w:multiLevelType w:val="multilevel"/>
    <w:tmpl w:val="02EEE2AE"/>
    <w:lvl w:ilvl="0">
      <w:start w:val="1"/>
      <w:numFmt w:val="decimal"/>
      <w:lvlText w:val="%1"/>
      <w:lvlJc w:val="left"/>
      <w:pPr>
        <w:ind w:left="885" w:hanging="885"/>
      </w:pPr>
      <w:rPr>
        <w:rFonts w:hint="default"/>
      </w:rPr>
    </w:lvl>
    <w:lvl w:ilvl="1">
      <w:start w:val="1"/>
      <w:numFmt w:val="decimal"/>
      <w:lvlText w:val="%1.%2"/>
      <w:lvlJc w:val="left"/>
      <w:pPr>
        <w:ind w:left="1452" w:hanging="885"/>
      </w:pPr>
      <w:rPr>
        <w:rFonts w:hint="default"/>
      </w:rPr>
    </w:lvl>
    <w:lvl w:ilvl="2">
      <w:start w:val="1"/>
      <w:numFmt w:val="decimal"/>
      <w:lvlText w:val="%1.%2.%3"/>
      <w:lvlJc w:val="left"/>
      <w:pPr>
        <w:ind w:left="2019" w:hanging="885"/>
      </w:pPr>
      <w:rPr>
        <w:rFonts w:hint="default"/>
      </w:rPr>
    </w:lvl>
    <w:lvl w:ilvl="3">
      <w:start w:val="1"/>
      <w:numFmt w:val="decimal"/>
      <w:lvlText w:val="%1.%2.%3.%4"/>
      <w:lvlJc w:val="left"/>
      <w:pPr>
        <w:ind w:left="2586" w:hanging="88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F849CD"/>
    <w:multiLevelType w:val="hybridMultilevel"/>
    <w:tmpl w:val="0ED676F0"/>
    <w:lvl w:ilvl="0" w:tplc="218EC85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997E7E"/>
    <w:multiLevelType w:val="multilevel"/>
    <w:tmpl w:val="D304F84A"/>
    <w:lvl w:ilvl="0">
      <w:start w:val="1"/>
      <w:numFmt w:val="decimal"/>
      <w:lvlText w:val="%1"/>
      <w:lvlJc w:val="left"/>
      <w:pPr>
        <w:ind w:left="375" w:hanging="375"/>
      </w:pPr>
      <w:rPr>
        <w:rFonts w:cs="Sylfaen" w:hint="default"/>
      </w:rPr>
    </w:lvl>
    <w:lvl w:ilvl="1">
      <w:start w:val="1"/>
      <w:numFmt w:val="decimal"/>
      <w:lvlText w:val="%1.%2"/>
      <w:lvlJc w:val="left"/>
      <w:pPr>
        <w:ind w:left="942" w:hanging="37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36A2921"/>
    <w:multiLevelType w:val="multilevel"/>
    <w:tmpl w:val="1C72A3C0"/>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7"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8"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5F57E3"/>
    <w:multiLevelType w:val="multilevel"/>
    <w:tmpl w:val="B742D34A"/>
    <w:lvl w:ilvl="0">
      <w:start w:val="1"/>
      <w:numFmt w:val="decimal"/>
      <w:lvlText w:val="%1"/>
      <w:lvlJc w:val="left"/>
      <w:pPr>
        <w:ind w:left="375" w:hanging="375"/>
      </w:pPr>
      <w:rPr>
        <w:rFonts w:cs="Sylfaen" w:hint="default"/>
      </w:rPr>
    </w:lvl>
    <w:lvl w:ilvl="1">
      <w:start w:val="1"/>
      <w:numFmt w:val="decimal"/>
      <w:lvlText w:val="%1.%2"/>
      <w:lvlJc w:val="left"/>
      <w:pPr>
        <w:ind w:left="942" w:hanging="37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1" w15:restartNumberingAfterBreak="0">
    <w:nsid w:val="5F592EAD"/>
    <w:multiLevelType w:val="hybridMultilevel"/>
    <w:tmpl w:val="251E4D90"/>
    <w:lvl w:ilvl="0" w:tplc="32D43D76">
      <w:start w:val="1"/>
      <w:numFmt w:val="decimal"/>
      <w:lvlText w:val="%1-"/>
      <w:lvlJc w:val="left"/>
      <w:pPr>
        <w:ind w:left="1080" w:hanging="360"/>
      </w:pPr>
      <w:rPr>
        <w:rFonts w:cs="Sylfae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445997340">
    <w:abstractNumId w:val="29"/>
  </w:num>
  <w:num w:numId="2" w16cid:durableId="1245264970">
    <w:abstractNumId w:val="11"/>
  </w:num>
  <w:num w:numId="3" w16cid:durableId="1885753539">
    <w:abstractNumId w:val="27"/>
  </w:num>
  <w:num w:numId="4" w16cid:durableId="782767942">
    <w:abstractNumId w:val="22"/>
  </w:num>
  <w:num w:numId="5" w16cid:durableId="602423729">
    <w:abstractNumId w:val="32"/>
  </w:num>
  <w:num w:numId="6" w16cid:durableId="1254246086">
    <w:abstractNumId w:val="29"/>
    <w:lvlOverride w:ilvl="0">
      <w:startOverride w:val="1"/>
    </w:lvlOverride>
    <w:lvlOverride w:ilvl="1"/>
    <w:lvlOverride w:ilvl="2"/>
    <w:lvlOverride w:ilvl="3"/>
    <w:lvlOverride w:ilvl="4"/>
    <w:lvlOverride w:ilvl="5"/>
    <w:lvlOverride w:ilvl="6"/>
    <w:lvlOverride w:ilvl="7"/>
    <w:lvlOverride w:ilvl="8"/>
  </w:num>
  <w:num w:numId="7" w16cid:durableId="147398460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0711015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01596005">
    <w:abstractNumId w:val="26"/>
  </w:num>
  <w:num w:numId="10" w16cid:durableId="1822773372">
    <w:abstractNumId w:val="7"/>
  </w:num>
  <w:num w:numId="11" w16cid:durableId="1550337613">
    <w:abstractNumId w:val="9"/>
  </w:num>
  <w:num w:numId="12" w16cid:durableId="1981380040">
    <w:abstractNumId w:val="36"/>
  </w:num>
  <w:num w:numId="13" w16cid:durableId="623193167">
    <w:abstractNumId w:val="33"/>
  </w:num>
  <w:num w:numId="14" w16cid:durableId="234820888">
    <w:abstractNumId w:val="15"/>
  </w:num>
  <w:num w:numId="15" w16cid:durableId="1811508191">
    <w:abstractNumId w:val="34"/>
  </w:num>
  <w:num w:numId="16" w16cid:durableId="353700585">
    <w:abstractNumId w:val="20"/>
  </w:num>
  <w:num w:numId="17" w16cid:durableId="358240245">
    <w:abstractNumId w:val="8"/>
  </w:num>
  <w:num w:numId="18" w16cid:durableId="1563637703">
    <w:abstractNumId w:val="3"/>
  </w:num>
  <w:num w:numId="19" w16cid:durableId="932132385">
    <w:abstractNumId w:val="6"/>
  </w:num>
  <w:num w:numId="20" w16cid:durableId="2133206454">
    <w:abstractNumId w:val="5"/>
  </w:num>
  <w:num w:numId="21" w16cid:durableId="1222180995">
    <w:abstractNumId w:val="37"/>
  </w:num>
  <w:num w:numId="22" w16cid:durableId="772362147">
    <w:abstractNumId w:val="35"/>
  </w:num>
  <w:num w:numId="23" w16cid:durableId="1205480436">
    <w:abstractNumId w:val="30"/>
  </w:num>
  <w:num w:numId="24" w16cid:durableId="2060202726">
    <w:abstractNumId w:val="0"/>
  </w:num>
  <w:num w:numId="25" w16cid:durableId="397441825">
    <w:abstractNumId w:val="18"/>
  </w:num>
  <w:num w:numId="26" w16cid:durableId="1273050289">
    <w:abstractNumId w:val="24"/>
  </w:num>
  <w:num w:numId="27" w16cid:durableId="602805993">
    <w:abstractNumId w:val="21"/>
  </w:num>
  <w:num w:numId="28" w16cid:durableId="946355923">
    <w:abstractNumId w:val="12"/>
  </w:num>
  <w:num w:numId="29" w16cid:durableId="18166368">
    <w:abstractNumId w:val="17"/>
  </w:num>
  <w:num w:numId="30" w16cid:durableId="229507367">
    <w:abstractNumId w:val="28"/>
  </w:num>
  <w:num w:numId="31" w16cid:durableId="1650206942">
    <w:abstractNumId w:val="4"/>
  </w:num>
  <w:num w:numId="32" w16cid:durableId="512381549">
    <w:abstractNumId w:val="31"/>
  </w:num>
  <w:num w:numId="33" w16cid:durableId="259922605">
    <w:abstractNumId w:val="2"/>
  </w:num>
  <w:num w:numId="34" w16cid:durableId="765464797">
    <w:abstractNumId w:val="16"/>
  </w:num>
  <w:num w:numId="35" w16cid:durableId="165676414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08802566">
    <w:abstractNumId w:val="19"/>
  </w:num>
  <w:num w:numId="37" w16cid:durableId="321861270">
    <w:abstractNumId w:val="1"/>
  </w:num>
  <w:num w:numId="38" w16cid:durableId="1640572015">
    <w:abstractNumId w:val="14"/>
  </w:num>
  <w:num w:numId="39" w16cid:durableId="1313098463">
    <w:abstractNumId w:val="25"/>
  </w:num>
  <w:num w:numId="40" w16cid:durableId="2116703647">
    <w:abstractNumId w:val="10"/>
  </w:num>
  <w:num w:numId="41" w16cid:durableId="1765413903">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5D01"/>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10FD"/>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3ECF"/>
    <w:rsid w:val="0009449B"/>
    <w:rsid w:val="000946A3"/>
    <w:rsid w:val="000952D8"/>
    <w:rsid w:val="00095EB1"/>
    <w:rsid w:val="00096865"/>
    <w:rsid w:val="00097DE8"/>
    <w:rsid w:val="000A06FA"/>
    <w:rsid w:val="000A37CE"/>
    <w:rsid w:val="000A382D"/>
    <w:rsid w:val="000A5B16"/>
    <w:rsid w:val="000A6477"/>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7612"/>
    <w:rsid w:val="000E79BD"/>
    <w:rsid w:val="000F008F"/>
    <w:rsid w:val="000F109E"/>
    <w:rsid w:val="000F3257"/>
    <w:rsid w:val="000F332D"/>
    <w:rsid w:val="000F338E"/>
    <w:rsid w:val="000F3939"/>
    <w:rsid w:val="000F3B31"/>
    <w:rsid w:val="000F3D76"/>
    <w:rsid w:val="000F494F"/>
    <w:rsid w:val="000F4B86"/>
    <w:rsid w:val="000F4D7B"/>
    <w:rsid w:val="000F5032"/>
    <w:rsid w:val="000F5900"/>
    <w:rsid w:val="000F6E48"/>
    <w:rsid w:val="000F7026"/>
    <w:rsid w:val="000F7A6D"/>
    <w:rsid w:val="000F7AE0"/>
    <w:rsid w:val="0010050E"/>
    <w:rsid w:val="00100997"/>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EF7"/>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0B9"/>
    <w:rsid w:val="00277F14"/>
    <w:rsid w:val="0028014C"/>
    <w:rsid w:val="002802F1"/>
    <w:rsid w:val="00280E91"/>
    <w:rsid w:val="00281740"/>
    <w:rsid w:val="00281D16"/>
    <w:rsid w:val="00282B03"/>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401"/>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2829"/>
    <w:rsid w:val="002B32D6"/>
    <w:rsid w:val="002B3E53"/>
    <w:rsid w:val="002B4FD9"/>
    <w:rsid w:val="002B50DB"/>
    <w:rsid w:val="002B5F87"/>
    <w:rsid w:val="002B7388"/>
    <w:rsid w:val="002B7594"/>
    <w:rsid w:val="002C071B"/>
    <w:rsid w:val="002C0AE1"/>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91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5D1"/>
    <w:rsid w:val="00323B33"/>
    <w:rsid w:val="00324445"/>
    <w:rsid w:val="00324B04"/>
    <w:rsid w:val="00325546"/>
    <w:rsid w:val="00325647"/>
    <w:rsid w:val="003257F0"/>
    <w:rsid w:val="003259C5"/>
    <w:rsid w:val="00325CC0"/>
    <w:rsid w:val="00326507"/>
    <w:rsid w:val="00327433"/>
    <w:rsid w:val="00327436"/>
    <w:rsid w:val="003275D4"/>
    <w:rsid w:val="003304BD"/>
    <w:rsid w:val="00332561"/>
    <w:rsid w:val="00332EE7"/>
    <w:rsid w:val="00333314"/>
    <w:rsid w:val="00334564"/>
    <w:rsid w:val="00334B2F"/>
    <w:rsid w:val="0033571F"/>
    <w:rsid w:val="00335C2A"/>
    <w:rsid w:val="00336907"/>
    <w:rsid w:val="00336F9A"/>
    <w:rsid w:val="00340083"/>
    <w:rsid w:val="0034087D"/>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308"/>
    <w:rsid w:val="00392525"/>
    <w:rsid w:val="0039338D"/>
    <w:rsid w:val="003946B4"/>
    <w:rsid w:val="003949A5"/>
    <w:rsid w:val="00395D6D"/>
    <w:rsid w:val="00395F9B"/>
    <w:rsid w:val="0039646A"/>
    <w:rsid w:val="003967A8"/>
    <w:rsid w:val="00396D60"/>
    <w:rsid w:val="003972CC"/>
    <w:rsid w:val="0039754F"/>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F1E"/>
    <w:rsid w:val="00417553"/>
    <w:rsid w:val="004175B6"/>
    <w:rsid w:val="004177EC"/>
    <w:rsid w:val="0042084B"/>
    <w:rsid w:val="0042376F"/>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4B7"/>
    <w:rsid w:val="00473CF5"/>
    <w:rsid w:val="004749BD"/>
    <w:rsid w:val="00475591"/>
    <w:rsid w:val="00475B71"/>
    <w:rsid w:val="0047619C"/>
    <w:rsid w:val="00476579"/>
    <w:rsid w:val="00476A47"/>
    <w:rsid w:val="00477354"/>
    <w:rsid w:val="0047790C"/>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330"/>
    <w:rsid w:val="00502397"/>
    <w:rsid w:val="005024D2"/>
    <w:rsid w:val="00503AE1"/>
    <w:rsid w:val="00503BFB"/>
    <w:rsid w:val="00504841"/>
    <w:rsid w:val="00504862"/>
    <w:rsid w:val="00505007"/>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4F2A"/>
    <w:rsid w:val="005150EC"/>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5417"/>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793"/>
    <w:rsid w:val="005F1B96"/>
    <w:rsid w:val="005F1C06"/>
    <w:rsid w:val="005F1DBB"/>
    <w:rsid w:val="005F1F95"/>
    <w:rsid w:val="005F35FC"/>
    <w:rsid w:val="005F425D"/>
    <w:rsid w:val="005F53F2"/>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01D0"/>
    <w:rsid w:val="0067102D"/>
    <w:rsid w:val="00671A82"/>
    <w:rsid w:val="0067229B"/>
    <w:rsid w:val="0067579A"/>
    <w:rsid w:val="00675DB0"/>
    <w:rsid w:val="00676178"/>
    <w:rsid w:val="00677658"/>
    <w:rsid w:val="00677C72"/>
    <w:rsid w:val="006818C6"/>
    <w:rsid w:val="00685962"/>
    <w:rsid w:val="00685A30"/>
    <w:rsid w:val="00685C48"/>
    <w:rsid w:val="006860BA"/>
    <w:rsid w:val="00690FE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B02"/>
    <w:rsid w:val="006D0D6F"/>
    <w:rsid w:val="006D1826"/>
    <w:rsid w:val="006D1BA0"/>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564E"/>
    <w:rsid w:val="0071687B"/>
    <w:rsid w:val="0071689A"/>
    <w:rsid w:val="00716F47"/>
    <w:rsid w:val="007170FC"/>
    <w:rsid w:val="007204FD"/>
    <w:rsid w:val="00720AD7"/>
    <w:rsid w:val="007210AC"/>
    <w:rsid w:val="0072179E"/>
    <w:rsid w:val="00721CBC"/>
    <w:rsid w:val="007223DB"/>
    <w:rsid w:val="007224D2"/>
    <w:rsid w:val="00722665"/>
    <w:rsid w:val="00723462"/>
    <w:rsid w:val="007248F1"/>
    <w:rsid w:val="00725ED3"/>
    <w:rsid w:val="007268F5"/>
    <w:rsid w:val="00730C78"/>
    <w:rsid w:val="00731BD1"/>
    <w:rsid w:val="00731D26"/>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511"/>
    <w:rsid w:val="00774C67"/>
    <w:rsid w:val="00774D8A"/>
    <w:rsid w:val="0077504D"/>
    <w:rsid w:val="007760A5"/>
    <w:rsid w:val="00776E6C"/>
    <w:rsid w:val="007811AE"/>
    <w:rsid w:val="007813EB"/>
    <w:rsid w:val="00781688"/>
    <w:rsid w:val="007821E6"/>
    <w:rsid w:val="00782A34"/>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D06"/>
    <w:rsid w:val="007C5F44"/>
    <w:rsid w:val="007C6F4D"/>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690"/>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5DBE"/>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1434"/>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2D38"/>
    <w:rsid w:val="0092394C"/>
    <w:rsid w:val="009247B8"/>
    <w:rsid w:val="00926875"/>
    <w:rsid w:val="00931A1F"/>
    <w:rsid w:val="009324BF"/>
    <w:rsid w:val="00933281"/>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6D69"/>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32B"/>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539C"/>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E7146"/>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791B"/>
    <w:rsid w:val="00A27FAF"/>
    <w:rsid w:val="00A3062D"/>
    <w:rsid w:val="00A30B3F"/>
    <w:rsid w:val="00A31A12"/>
    <w:rsid w:val="00A31F51"/>
    <w:rsid w:val="00A3284C"/>
    <w:rsid w:val="00A34587"/>
    <w:rsid w:val="00A37070"/>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5E5D"/>
    <w:rsid w:val="00A86D37"/>
    <w:rsid w:val="00A87140"/>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6A84"/>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BE6"/>
    <w:rsid w:val="00B12C72"/>
    <w:rsid w:val="00B14CEE"/>
    <w:rsid w:val="00B1537B"/>
    <w:rsid w:val="00B15AD9"/>
    <w:rsid w:val="00B1695D"/>
    <w:rsid w:val="00B169A3"/>
    <w:rsid w:val="00B16E83"/>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017"/>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687"/>
    <w:rsid w:val="00B7771E"/>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85"/>
    <w:rsid w:val="00BC4594"/>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4D24"/>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75D"/>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586"/>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1259"/>
    <w:rsid w:val="00D729D4"/>
    <w:rsid w:val="00D7354F"/>
    <w:rsid w:val="00D7435F"/>
    <w:rsid w:val="00D74CCE"/>
    <w:rsid w:val="00D7538E"/>
    <w:rsid w:val="00D758CA"/>
    <w:rsid w:val="00D75F27"/>
    <w:rsid w:val="00D7662C"/>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1FA"/>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3C74"/>
    <w:rsid w:val="00DE4085"/>
    <w:rsid w:val="00DE5B89"/>
    <w:rsid w:val="00DE65EA"/>
    <w:rsid w:val="00DE7B31"/>
    <w:rsid w:val="00DE7F8F"/>
    <w:rsid w:val="00DF11C4"/>
    <w:rsid w:val="00DF1625"/>
    <w:rsid w:val="00DF19A1"/>
    <w:rsid w:val="00DF5182"/>
    <w:rsid w:val="00DF68A6"/>
    <w:rsid w:val="00E01503"/>
    <w:rsid w:val="00E01DB2"/>
    <w:rsid w:val="00E020C1"/>
    <w:rsid w:val="00E02F60"/>
    <w:rsid w:val="00E038DA"/>
    <w:rsid w:val="00E040F0"/>
    <w:rsid w:val="00E04589"/>
    <w:rsid w:val="00E045AE"/>
    <w:rsid w:val="00E046C2"/>
    <w:rsid w:val="00E04FA9"/>
    <w:rsid w:val="00E05426"/>
    <w:rsid w:val="00E05F32"/>
    <w:rsid w:val="00E06B97"/>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3E87"/>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F37"/>
    <w:rsid w:val="00E66866"/>
    <w:rsid w:val="00E674AE"/>
    <w:rsid w:val="00E67BA7"/>
    <w:rsid w:val="00E700E1"/>
    <w:rsid w:val="00E71B87"/>
    <w:rsid w:val="00E71CEE"/>
    <w:rsid w:val="00E73B1B"/>
    <w:rsid w:val="00E74033"/>
    <w:rsid w:val="00E74264"/>
    <w:rsid w:val="00E749B7"/>
    <w:rsid w:val="00E74BF6"/>
    <w:rsid w:val="00E7522C"/>
    <w:rsid w:val="00E7544B"/>
    <w:rsid w:val="00E765B7"/>
    <w:rsid w:val="00E76F31"/>
    <w:rsid w:val="00E77C86"/>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1376"/>
    <w:rsid w:val="00EB25F3"/>
    <w:rsid w:val="00EB2AE8"/>
    <w:rsid w:val="00EB35E7"/>
    <w:rsid w:val="00EB395D"/>
    <w:rsid w:val="00EB42B2"/>
    <w:rsid w:val="00EB487B"/>
    <w:rsid w:val="00EB52DD"/>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5E1"/>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5FA5"/>
    <w:rsid w:val="00FC6150"/>
    <w:rsid w:val="00FC6B2B"/>
    <w:rsid w:val="00FC730D"/>
    <w:rsid w:val="00FD06E3"/>
    <w:rsid w:val="00FD0747"/>
    <w:rsid w:val="00FD1148"/>
    <w:rsid w:val="00FD26FA"/>
    <w:rsid w:val="00FD2748"/>
    <w:rsid w:val="00FD2843"/>
    <w:rsid w:val="00FD2B51"/>
    <w:rsid w:val="00FD4DA5"/>
    <w:rsid w:val="00FD4DBF"/>
    <w:rsid w:val="00FD57B8"/>
    <w:rsid w:val="00FD5AE8"/>
    <w:rsid w:val="00FD6146"/>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04CDCC66-CDE8-4CBC-8EEF-C01E47431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link w:val="31"/>
    <w:rsid w:val="006C3873"/>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en-US" w:eastAsia="en-US" w:bidi="ar-SA"/>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link w:val="23"/>
    <w:rsid w:val="007602A3"/>
    <w:rPr>
      <w:rFonts w:ascii="Baltica" w:hAnsi="Baltica"/>
      <w:lang w:val="af-ZA" w:eastAsia="en-US" w:bidi="ar-S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character" w:customStyle="1" w:styleId="ae">
    <w:name w:val="Верхний колонтитул Знак"/>
    <w:link w:val="ad"/>
    <w:rsid w:val="007602A3"/>
    <w:rPr>
      <w:lang w:val="en-AU" w:eastAsia="ru-RU" w:bidi="ar-SA"/>
    </w:rPr>
  </w:style>
  <w:style w:type="paragraph" w:styleId="33">
    <w:name w:val="Body Text 3"/>
    <w:basedOn w:val="a"/>
    <w:link w:val="34"/>
    <w:rsid w:val="00096865"/>
    <w:pPr>
      <w:jc w:val="both"/>
    </w:pPr>
    <w:rPr>
      <w:rFonts w:ascii="Arial LatArm" w:hAnsi="Arial LatArm"/>
      <w:sz w:val="20"/>
      <w:szCs w:val="20"/>
      <w:lang w:eastAsia="ru-RU"/>
    </w:rPr>
  </w:style>
  <w:style w:type="character" w:customStyle="1" w:styleId="34">
    <w:name w:val="Основной текст 3 Знак"/>
    <w:link w:val="33"/>
    <w:rsid w:val="007602A3"/>
    <w:rPr>
      <w:rFonts w:ascii="Arial LatArm" w:hAnsi="Arial LatArm"/>
      <w:lang w:val="en-US" w:eastAsia="ru-RU" w:bidi="ar-SA"/>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CharChar20">
    <w:name w:val="Char Char20"/>
    <w:rsid w:val="007602A3"/>
    <w:rPr>
      <w:rFonts w:ascii="Times LatArm" w:hAnsi="Times LatArm"/>
      <w:b/>
      <w:sz w:val="28"/>
      <w:lang w:val="en-US"/>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CharChar13">
    <w:name w:val="Char Char13"/>
    <w:rsid w:val="007602A3"/>
    <w:rPr>
      <w:rFonts w:ascii="Arial Armenian" w:hAnsi="Arial Armenian"/>
      <w:lang w:val="en-US"/>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character" w:customStyle="1" w:styleId="af9">
    <w:name w:val="Текст примечания Знак"/>
    <w:link w:val="af8"/>
    <w:semiHidden/>
    <w:rsid w:val="003235D1"/>
    <w:rPr>
      <w:rFonts w:ascii="Times Armenian" w:hAnsi="Times Armenian"/>
      <w:lang w:eastAsia="ru-RU"/>
    </w:rPr>
  </w:style>
  <w:style w:type="paragraph" w:styleId="afa">
    <w:name w:val="annotation subject"/>
    <w:basedOn w:val="af8"/>
    <w:next w:val="af8"/>
    <w:link w:val="afb"/>
    <w:semiHidden/>
    <w:rsid w:val="007602A3"/>
    <w:rPr>
      <w:b/>
      <w:bCs/>
    </w:rPr>
  </w:style>
  <w:style w:type="character" w:customStyle="1" w:styleId="afb">
    <w:name w:val="Тема примечания Знак"/>
    <w:link w:val="afa"/>
    <w:semiHidden/>
    <w:rsid w:val="003235D1"/>
    <w:rPr>
      <w:rFonts w:ascii="Times Armenian" w:hAnsi="Times Armenian"/>
      <w:b/>
      <w:bCs/>
      <w:lang w:eastAsia="ru-RU"/>
    </w:rPr>
  </w:style>
  <w:style w:type="paragraph" w:styleId="afc">
    <w:name w:val="endnote text"/>
    <w:basedOn w:val="a"/>
    <w:link w:val="afd"/>
    <w:semiHidden/>
    <w:rsid w:val="007602A3"/>
    <w:rPr>
      <w:rFonts w:ascii="Times Armenian" w:hAnsi="Times Armenian"/>
      <w:sz w:val="20"/>
      <w:szCs w:val="20"/>
      <w:lang w:eastAsia="ru-RU"/>
    </w:rPr>
  </w:style>
  <w:style w:type="character" w:customStyle="1" w:styleId="afd">
    <w:name w:val="Текст концевой сноски Знак"/>
    <w:link w:val="afc"/>
    <w:semiHidden/>
    <w:rsid w:val="003235D1"/>
    <w:rPr>
      <w:rFonts w:ascii="Times Armenian" w:hAnsi="Times Armenian"/>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character" w:customStyle="1" w:styleId="aff0">
    <w:name w:val="Схема документа Знак"/>
    <w:link w:val="aff"/>
    <w:semiHidden/>
    <w:rsid w:val="003235D1"/>
    <w:rPr>
      <w:rFonts w:ascii="Tahoma" w:hAnsi="Tahoma" w:cs="Tahoma"/>
      <w:shd w:val="clear" w:color="auto" w:fill="00008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CharChar">
    <w:name w:val="Char Char"/>
    <w:aliases w:val="Char Char Char Char Char Char1"/>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styleId="aff7">
    <w:name w:val="Emphasis"/>
    <w:qFormat/>
    <w:rsid w:val="00C91F69"/>
    <w:rPr>
      <w:i/>
      <w:iCs/>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CharCharChar0">
    <w:name w:val="Char Char Char"/>
    <w:rsid w:val="003235D1"/>
    <w:rPr>
      <w:rFonts w:ascii="Arial LatArm" w:hAnsi="Arial LatArm"/>
      <w:sz w:val="24"/>
      <w:lang w:eastAsia="ru-RU"/>
    </w:rPr>
  </w:style>
  <w:style w:type="character" w:customStyle="1" w:styleId="CharChar220">
    <w:name w:val="Char Char22"/>
    <w:rsid w:val="003235D1"/>
    <w:rPr>
      <w:rFonts w:ascii="Arial Armenian" w:hAnsi="Arial Armenian"/>
      <w:sz w:val="28"/>
      <w:lang w:val="en-US"/>
    </w:rPr>
  </w:style>
  <w:style w:type="character" w:customStyle="1" w:styleId="CharChar200">
    <w:name w:val="Char Char20"/>
    <w:rsid w:val="003235D1"/>
    <w:rPr>
      <w:rFonts w:ascii="Times LatArm" w:hAnsi="Times LatArm"/>
      <w:b/>
      <w:sz w:val="28"/>
      <w:lang w:val="en-US"/>
    </w:rPr>
  </w:style>
  <w:style w:type="character" w:customStyle="1" w:styleId="CharChar160">
    <w:name w:val="Char Char16"/>
    <w:rsid w:val="003235D1"/>
    <w:rPr>
      <w:rFonts w:ascii="Times Armenian" w:hAnsi="Times Armenian"/>
      <w:b/>
      <w:lang w:val="hy-AM"/>
    </w:rPr>
  </w:style>
  <w:style w:type="character" w:customStyle="1" w:styleId="CharChar150">
    <w:name w:val="Char Char15"/>
    <w:rsid w:val="003235D1"/>
    <w:rPr>
      <w:rFonts w:ascii="Times Armenian" w:hAnsi="Times Armenian"/>
      <w:i/>
      <w:lang w:val="nl-NL"/>
    </w:rPr>
  </w:style>
  <w:style w:type="character" w:customStyle="1" w:styleId="CharChar130">
    <w:name w:val="Char Char13"/>
    <w:rsid w:val="003235D1"/>
    <w:rPr>
      <w:rFonts w:ascii="Arial Armenian" w:hAnsi="Arial Armenian"/>
      <w:lang w:val="en-US"/>
    </w:rPr>
  </w:style>
  <w:style w:type="character" w:customStyle="1" w:styleId="CharChar230">
    <w:name w:val="Char Char23"/>
    <w:rsid w:val="003235D1"/>
    <w:rPr>
      <w:rFonts w:ascii="Arial Armenian" w:hAnsi="Arial Armenian"/>
      <w:sz w:val="28"/>
      <w:lang w:val="en-US" w:eastAsia="ru-RU" w:bidi="ar-SA"/>
    </w:rPr>
  </w:style>
  <w:style w:type="character" w:customStyle="1" w:styleId="CharChar210">
    <w:name w:val="Char Char21"/>
    <w:rsid w:val="003235D1"/>
    <w:rPr>
      <w:rFonts w:ascii="Arial LatArm" w:hAnsi="Arial LatArm"/>
      <w:b/>
      <w:color w:val="0000FF"/>
      <w:lang w:val="en-US" w:eastAsia="ru-RU" w:bidi="ar-SA"/>
    </w:rPr>
  </w:style>
  <w:style w:type="character" w:customStyle="1" w:styleId="CharChar250">
    <w:name w:val="Char Char25"/>
    <w:rsid w:val="003235D1"/>
    <w:rPr>
      <w:rFonts w:ascii="Arial Armenian" w:hAnsi="Arial Armenian"/>
      <w:sz w:val="28"/>
      <w:lang w:val="en-US" w:eastAsia="ru-RU" w:bidi="ar-SA"/>
    </w:rPr>
  </w:style>
  <w:style w:type="character" w:customStyle="1" w:styleId="CharChar240">
    <w:name w:val="Char Char24"/>
    <w:rsid w:val="003235D1"/>
    <w:rPr>
      <w:rFonts w:ascii="Arial LatArm" w:hAnsi="Arial LatArm"/>
      <w:b/>
      <w:color w:val="0000FF"/>
      <w:lang w:val="en-US" w:eastAsia="ru-RU" w:bidi="ar-SA"/>
    </w:rPr>
  </w:style>
  <w:style w:type="paragraph" w:customStyle="1" w:styleId="110">
    <w:name w:val="Указатель 11"/>
    <w:basedOn w:val="a"/>
    <w:rsid w:val="003235D1"/>
    <w:pPr>
      <w:suppressAutoHyphens/>
      <w:spacing w:line="100" w:lineRule="atLeast"/>
      <w:ind w:left="240" w:hanging="240"/>
    </w:pPr>
    <w:rPr>
      <w:rFonts w:ascii="Times Armenian" w:hAnsi="Times Armenian"/>
      <w:kern w:val="1"/>
      <w:sz w:val="16"/>
      <w:szCs w:val="16"/>
      <w:lang w:eastAsia="ar-SA"/>
    </w:rPr>
  </w:style>
  <w:style w:type="paragraph" w:customStyle="1" w:styleId="13">
    <w:name w:val="Указатель1"/>
    <w:basedOn w:val="a"/>
    <w:rsid w:val="003235D1"/>
    <w:pPr>
      <w:suppressAutoHyphens/>
      <w:spacing w:line="100" w:lineRule="atLeast"/>
    </w:pPr>
    <w:rPr>
      <w:kern w:val="1"/>
      <w:sz w:val="20"/>
      <w:szCs w:val="20"/>
      <w:lang w:val="en-AU" w:eastAsia="ar-SA"/>
    </w:rPr>
  </w:style>
  <w:style w:type="paragraph" w:customStyle="1" w:styleId="111">
    <w:name w:val="Указатель 11"/>
    <w:basedOn w:val="a"/>
    <w:rsid w:val="003235D1"/>
    <w:pPr>
      <w:suppressAutoHyphens/>
      <w:spacing w:line="100" w:lineRule="atLeast"/>
      <w:ind w:left="240" w:hanging="240"/>
    </w:pPr>
    <w:rPr>
      <w:rFonts w:ascii="Times Armenian" w:hAnsi="Times Armenian"/>
      <w:kern w:val="1"/>
      <w:sz w:val="16"/>
      <w:szCs w:val="16"/>
      <w:lang w:eastAsia="ar-SA"/>
    </w:rPr>
  </w:style>
  <w:style w:type="paragraph" w:customStyle="1" w:styleId="14">
    <w:name w:val="Указатель1"/>
    <w:basedOn w:val="a"/>
    <w:rsid w:val="003235D1"/>
    <w:pPr>
      <w:suppressAutoHyphens/>
      <w:spacing w:line="100" w:lineRule="atLeast"/>
    </w:pPr>
    <w:rPr>
      <w:kern w:val="1"/>
      <w:sz w:val="20"/>
      <w:szCs w:val="20"/>
      <w:lang w:val="en-AU" w:eastAsia="ar-SA"/>
    </w:rPr>
  </w:style>
  <w:style w:type="paragraph" w:styleId="aff8">
    <w:name w:val="No Spacing"/>
    <w:uiPriority w:val="1"/>
    <w:qFormat/>
    <w:rsid w:val="003235D1"/>
    <w:rPr>
      <w:rFonts w:ascii="Calibri" w:hAnsi="Calibri"/>
      <w:sz w:val="22"/>
      <w:szCs w:val="22"/>
      <w:lang w:val="ru-RU" w:eastAsia="ru-RU"/>
    </w:rPr>
  </w:style>
  <w:style w:type="paragraph" w:customStyle="1" w:styleId="120">
    <w:name w:val="Указатель 12"/>
    <w:basedOn w:val="a"/>
    <w:rsid w:val="003235D1"/>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3235D1"/>
    <w:pPr>
      <w:suppressAutoHyphens/>
      <w:spacing w:line="100" w:lineRule="atLeast"/>
    </w:pPr>
    <w:rPr>
      <w:kern w:val="1"/>
      <w:sz w:val="20"/>
      <w:szCs w:val="20"/>
      <w:lang w:val="en-AU" w:eastAsia="ar-SA"/>
    </w:rPr>
  </w:style>
  <w:style w:type="paragraph" w:customStyle="1" w:styleId="xl76">
    <w:name w:val="xl76"/>
    <w:basedOn w:val="a"/>
    <w:rsid w:val="003235D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ru-RU" w:eastAsia="ru-RU"/>
    </w:rPr>
  </w:style>
  <w:style w:type="paragraph" w:customStyle="1" w:styleId="xl77">
    <w:name w:val="xl77"/>
    <w:basedOn w:val="a"/>
    <w:rsid w:val="003235D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ru-RU" w:eastAsia="ru-RU"/>
    </w:rPr>
  </w:style>
  <w:style w:type="paragraph" w:customStyle="1" w:styleId="xl78">
    <w:name w:val="xl78"/>
    <w:basedOn w:val="a"/>
    <w:rsid w:val="003235D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79">
    <w:name w:val="xl79"/>
    <w:basedOn w:val="a"/>
    <w:rsid w:val="003235D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val="ru-RU" w:eastAsia="ru-RU"/>
    </w:rPr>
  </w:style>
  <w:style w:type="paragraph" w:customStyle="1" w:styleId="xl80">
    <w:name w:val="xl80"/>
    <w:basedOn w:val="a"/>
    <w:rsid w:val="003235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1">
    <w:name w:val="xl81"/>
    <w:basedOn w:val="a"/>
    <w:rsid w:val="003235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2">
    <w:name w:val="xl82"/>
    <w:basedOn w:val="a"/>
    <w:rsid w:val="003235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val="ru-RU" w:eastAsia="ru-RU"/>
    </w:rPr>
  </w:style>
  <w:style w:type="paragraph" w:customStyle="1" w:styleId="xl83">
    <w:name w:val="xl83"/>
    <w:basedOn w:val="a"/>
    <w:rsid w:val="003235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val="ru-RU" w:eastAsia="ru-RU"/>
    </w:rPr>
  </w:style>
  <w:style w:type="paragraph" w:customStyle="1" w:styleId="xl84">
    <w:name w:val="xl84"/>
    <w:basedOn w:val="a"/>
    <w:rsid w:val="003235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val="ru-RU" w:eastAsia="ru-RU"/>
    </w:rPr>
  </w:style>
  <w:style w:type="paragraph" w:customStyle="1" w:styleId="xl85">
    <w:name w:val="xl85"/>
    <w:basedOn w:val="a"/>
    <w:rsid w:val="003235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ru-RU" w:eastAsia="ru-RU"/>
    </w:rPr>
  </w:style>
  <w:style w:type="paragraph" w:customStyle="1" w:styleId="xl86">
    <w:name w:val="xl86"/>
    <w:basedOn w:val="a"/>
    <w:rsid w:val="003235D1"/>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7">
    <w:name w:val="xl87"/>
    <w:basedOn w:val="a"/>
    <w:rsid w:val="003235D1"/>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8">
    <w:name w:val="xl88"/>
    <w:basedOn w:val="a"/>
    <w:rsid w:val="003235D1"/>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9">
    <w:name w:val="xl89"/>
    <w:basedOn w:val="a"/>
    <w:rsid w:val="003235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15">
    <w:name w:val="1"/>
    <w:basedOn w:val="a"/>
    <w:next w:val="af"/>
    <w:qFormat/>
    <w:rsid w:val="003235D1"/>
    <w:pPr>
      <w:jc w:val="center"/>
    </w:pPr>
    <w:rPr>
      <w:rFonts w:ascii="Arial Armenian" w:hAnsi="Arial Armenian"/>
      <w:szCs w:val="22"/>
    </w:rPr>
  </w:style>
  <w:style w:type="character" w:customStyle="1" w:styleId="CharChar12">
    <w:name w:val="Char Char12"/>
    <w:rsid w:val="003235D1"/>
    <w:rPr>
      <w:rFonts w:ascii="Arial LatArm" w:hAnsi="Arial LatArm"/>
      <w:sz w:val="24"/>
      <w:lang w:val="en-US"/>
    </w:rPr>
  </w:style>
  <w:style w:type="character" w:customStyle="1" w:styleId="CharChar4">
    <w:name w:val="Char Char4"/>
    <w:locked/>
    <w:rsid w:val="003235D1"/>
    <w:rPr>
      <w:sz w:val="24"/>
      <w:szCs w:val="24"/>
      <w:lang w:val="en-US" w:eastAsia="en-US" w:bidi="ar-SA"/>
    </w:rPr>
  </w:style>
  <w:style w:type="paragraph" w:customStyle="1" w:styleId="msonormalcxspmiddle">
    <w:name w:val="msonormalcxspmiddle"/>
    <w:basedOn w:val="a"/>
    <w:rsid w:val="003235D1"/>
    <w:pPr>
      <w:spacing w:before="100" w:beforeAutospacing="1" w:after="100" w:afterAutospacing="1"/>
    </w:pPr>
  </w:style>
  <w:style w:type="paragraph" w:customStyle="1" w:styleId="msonormalcxspmiddlecxspmiddle">
    <w:name w:val="msonormalcxspmiddlecxspmiddle"/>
    <w:basedOn w:val="a"/>
    <w:rsid w:val="003235D1"/>
    <w:pPr>
      <w:spacing w:before="100" w:beforeAutospacing="1" w:after="100" w:afterAutospacing="1"/>
    </w:pPr>
  </w:style>
  <w:style w:type="paragraph" w:customStyle="1" w:styleId="msonormalcxspmiddlecxsplast">
    <w:name w:val="msonormalcxspmiddlecxsplast"/>
    <w:basedOn w:val="a"/>
    <w:rsid w:val="003235D1"/>
    <w:pPr>
      <w:spacing w:before="100" w:beforeAutospacing="1" w:after="100" w:afterAutospacing="1"/>
    </w:pPr>
  </w:style>
  <w:style w:type="character" w:customStyle="1" w:styleId="CharChar5">
    <w:name w:val="Char Char5"/>
    <w:locked/>
    <w:rsid w:val="003235D1"/>
    <w:rPr>
      <w:sz w:val="24"/>
      <w:szCs w:val="24"/>
      <w:lang w:val="en-US" w:eastAsia="en-US" w:bidi="ar-SA"/>
    </w:rPr>
  </w:style>
  <w:style w:type="character" w:customStyle="1" w:styleId="16">
    <w:name w:val="Название Знак1"/>
    <w:uiPriority w:val="10"/>
    <w:rsid w:val="003235D1"/>
    <w:rPr>
      <w:rFonts w:ascii="Cambria" w:eastAsia="Times New Roman" w:hAnsi="Cambria" w:cs="Times New Roman"/>
      <w:spacing w:val="-10"/>
      <w:kern w:val="28"/>
      <w:sz w:val="56"/>
      <w:szCs w:val="56"/>
    </w:rPr>
  </w:style>
  <w:style w:type="paragraph" w:customStyle="1" w:styleId="xl90">
    <w:name w:val="xl90"/>
    <w:basedOn w:val="a"/>
    <w:rsid w:val="003235D1"/>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GHEA Grapalat" w:hAnsi="GHEA Grapalat"/>
      <w:sz w:val="20"/>
      <w:szCs w:val="20"/>
      <w:lang w:val="ru-RU" w:eastAsia="ru-RU"/>
    </w:rPr>
  </w:style>
  <w:style w:type="paragraph" w:customStyle="1" w:styleId="xl91">
    <w:name w:val="xl91"/>
    <w:basedOn w:val="a"/>
    <w:rsid w:val="003235D1"/>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Arial LatArm" w:hAnsi="Arial LatArm"/>
      <w:sz w:val="20"/>
      <w:szCs w:val="20"/>
      <w:lang w:val="ru-RU" w:eastAsia="ru-RU"/>
    </w:rPr>
  </w:style>
  <w:style w:type="paragraph" w:customStyle="1" w:styleId="xl92">
    <w:name w:val="xl92"/>
    <w:basedOn w:val="a"/>
    <w:rsid w:val="003235D1"/>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Sylfaen" w:hAnsi="Sylfaen"/>
      <w:color w:val="000000"/>
      <w:sz w:val="20"/>
      <w:szCs w:val="20"/>
      <w:lang w:val="ru-RU" w:eastAsia="ru-RU"/>
    </w:rPr>
  </w:style>
  <w:style w:type="paragraph" w:customStyle="1" w:styleId="xl93">
    <w:name w:val="xl93"/>
    <w:basedOn w:val="a"/>
    <w:rsid w:val="003235D1"/>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GHEA Grapalat" w:hAnsi="GHEA Grapalat"/>
      <w:i/>
      <w:iCs/>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879123309">
      <w:bodyDiv w:val="1"/>
      <w:marLeft w:val="0"/>
      <w:marRight w:val="0"/>
      <w:marTop w:val="0"/>
      <w:marBottom w:val="0"/>
      <w:divBdr>
        <w:top w:val="none" w:sz="0" w:space="0" w:color="auto"/>
        <w:left w:val="none" w:sz="0" w:space="0" w:color="auto"/>
        <w:bottom w:val="none" w:sz="0" w:space="0" w:color="auto"/>
        <w:right w:val="none" w:sz="0" w:space="0" w:color="auto"/>
      </w:divBdr>
    </w:div>
    <w:div w:id="903637907">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5463550">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407405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ender.itender@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6560D9-90E9-49C0-8B38-F7C4ADE17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TotalTime>
  <Pages>78</Pages>
  <Words>22564</Words>
  <Characters>128621</Characters>
  <Application>Microsoft Office Word</Application>
  <DocSecurity>0</DocSecurity>
  <Lines>1071</Lines>
  <Paragraphs>301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150884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G</cp:lastModifiedBy>
  <cp:revision>41</cp:revision>
  <cp:lastPrinted>2018-02-16T07:12:00Z</cp:lastPrinted>
  <dcterms:created xsi:type="dcterms:W3CDTF">2022-10-31T10:53:00Z</dcterms:created>
  <dcterms:modified xsi:type="dcterms:W3CDTF">2025-12-15T11:03:00Z</dcterms:modified>
</cp:coreProperties>
</file>